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CAC1F" w14:textId="76FD125C" w:rsidR="00E01A81" w:rsidRDefault="00BC273E" w:rsidP="00BC273E">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noProof/>
          <w:color w:val="000000"/>
          <w:lang w:val="lt-LT" w:eastAsia="lt-LT"/>
        </w:rPr>
        <w:drawing>
          <wp:anchor distT="0" distB="0" distL="114300" distR="114300" simplePos="0" relativeHeight="251658240" behindDoc="1" locked="0" layoutInCell="1" allowOverlap="1" wp14:anchorId="38D0F4EE" wp14:editId="43512514">
            <wp:simplePos x="0" y="0"/>
            <wp:positionH relativeFrom="column">
              <wp:posOffset>-3175</wp:posOffset>
            </wp:positionH>
            <wp:positionV relativeFrom="paragraph">
              <wp:posOffset>635</wp:posOffset>
            </wp:positionV>
            <wp:extent cx="2019299" cy="1009650"/>
            <wp:effectExtent l="0" t="0" r="635" b="0"/>
            <wp:wrapNone/>
            <wp:docPr id="1" name="Picture 1" descr="C:\Users\User\AppData\Local\Temp\7zO43F6.tmp\ESFIVP-I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7zO43F6.tmp\ESFIVP-II-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299"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01A81">
        <w:rPr>
          <w:rFonts w:ascii="Times New Roman" w:hAnsi="Times New Roman" w:cs="Times New Roman"/>
          <w:color w:val="000000"/>
          <w:lang w:val="lt-LT"/>
        </w:rPr>
        <w:t xml:space="preserve">   </w:t>
      </w:r>
      <w:r w:rsidR="00184F5D">
        <w:rPr>
          <w:noProof/>
          <w:sz w:val="28"/>
          <w:szCs w:val="28"/>
          <w:lang w:eastAsia="lt-LT"/>
        </w:rPr>
        <w:drawing>
          <wp:inline distT="0" distB="0" distL="0" distR="0" wp14:anchorId="65B64DC7" wp14:editId="1DD2BCF6">
            <wp:extent cx="1853563" cy="6096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1864" cy="628774"/>
                    </a:xfrm>
                    <a:prstGeom prst="rect">
                      <a:avLst/>
                    </a:prstGeom>
                    <a:noFill/>
                    <a:ln>
                      <a:noFill/>
                    </a:ln>
                  </pic:spPr>
                </pic:pic>
              </a:graphicData>
            </a:graphic>
          </wp:inline>
        </w:drawing>
      </w:r>
    </w:p>
    <w:p w14:paraId="08C3DC29" w14:textId="77777777" w:rsidR="00E01A81" w:rsidRDefault="00E01A81" w:rsidP="00BC273E">
      <w:pPr>
        <w:pStyle w:val="Pagrindinistekstas"/>
        <w:tabs>
          <w:tab w:val="left" w:pos="4820"/>
        </w:tabs>
        <w:ind w:firstLine="4820"/>
        <w:jc w:val="left"/>
        <w:rPr>
          <w:rFonts w:ascii="Times New Roman" w:hAnsi="Times New Roman" w:cs="Times New Roman"/>
          <w:color w:val="000000"/>
          <w:lang w:val="lt-LT"/>
        </w:rPr>
      </w:pPr>
    </w:p>
    <w:p w14:paraId="294A0F17" w14:textId="77777777" w:rsidR="00D54752" w:rsidRDefault="00D54752" w:rsidP="00D54752">
      <w:pPr>
        <w:rPr>
          <w:sz w:val="24"/>
          <w:szCs w:val="24"/>
        </w:rPr>
      </w:pPr>
    </w:p>
    <w:p w14:paraId="166778C1" w14:textId="77777777" w:rsidR="00D54752" w:rsidRDefault="00D54752" w:rsidP="00D54752">
      <w:pPr>
        <w:rPr>
          <w:sz w:val="24"/>
          <w:szCs w:val="24"/>
        </w:rPr>
      </w:pPr>
    </w:p>
    <w:p w14:paraId="565B53FB" w14:textId="42FBD04A" w:rsidR="00FB0FFB" w:rsidRPr="00B35F36" w:rsidRDefault="00FB0FFB" w:rsidP="00FB0FFB">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color w:val="000000"/>
          <w:lang w:val="lt-LT"/>
        </w:rPr>
        <w:t>TVIRTINU:</w:t>
      </w:r>
    </w:p>
    <w:p w14:paraId="08B19BA1" w14:textId="1F38F7A7" w:rsidR="00FB0FFB" w:rsidRDefault="00FB0FFB" w:rsidP="001C73A9">
      <w:pPr>
        <w:pStyle w:val="Pagrindinistekstas"/>
        <w:ind w:left="4100" w:right="2863" w:firstLine="720"/>
        <w:rPr>
          <w:rFonts w:ascii="Times New Roman" w:hAnsi="Times New Roman" w:cs="Times New Roman"/>
          <w:lang w:val="lt-LT"/>
        </w:rPr>
      </w:pPr>
      <w:r>
        <w:rPr>
          <w:rFonts w:ascii="Times New Roman" w:hAnsi="Times New Roman" w:cs="Times New Roman"/>
          <w:lang w:val="lt-LT"/>
        </w:rPr>
        <w:t>UAB „Grinda“</w:t>
      </w:r>
    </w:p>
    <w:p w14:paraId="67817DC2" w14:textId="4657B494" w:rsidR="001C73A9" w:rsidRPr="00B35F36" w:rsidRDefault="001C73A9" w:rsidP="001C73A9">
      <w:pPr>
        <w:pStyle w:val="Pagrindinistekstas"/>
        <w:ind w:left="4100" w:right="2863" w:firstLine="720"/>
        <w:jc w:val="left"/>
        <w:rPr>
          <w:rFonts w:ascii="Times New Roman" w:hAnsi="Times New Roman" w:cs="Times New Roman"/>
          <w:lang w:val="lt-LT"/>
        </w:rPr>
      </w:pPr>
      <w:r>
        <w:rPr>
          <w:rFonts w:ascii="Times New Roman" w:hAnsi="Times New Roman" w:cs="Times New Roman"/>
          <w:lang w:val="lt-LT"/>
        </w:rPr>
        <w:t>2017 -  -</w:t>
      </w:r>
    </w:p>
    <w:p w14:paraId="3C4F5433" w14:textId="77777777" w:rsidR="00D54752" w:rsidRDefault="00D54752" w:rsidP="00D54752">
      <w:pPr>
        <w:pStyle w:val="Pagrindinistekstas"/>
        <w:rPr>
          <w:rFonts w:ascii="Times New Roman" w:hAnsi="Times New Roman" w:cs="Times New Roman"/>
          <w:b/>
          <w:color w:val="000000"/>
          <w:lang w:val="lt-LT"/>
        </w:rPr>
      </w:pPr>
    </w:p>
    <w:p w14:paraId="4A5DEBBD" w14:textId="77777777" w:rsidR="00D54752" w:rsidRDefault="00D54752" w:rsidP="00D54752">
      <w:pPr>
        <w:pStyle w:val="Pagrindinistekstas"/>
        <w:jc w:val="center"/>
        <w:rPr>
          <w:rFonts w:ascii="Times New Roman" w:hAnsi="Times New Roman" w:cs="Times New Roman"/>
          <w:b/>
          <w:color w:val="000000"/>
          <w:lang w:val="lt-LT"/>
        </w:rPr>
      </w:pPr>
    </w:p>
    <w:p w14:paraId="102988E1" w14:textId="77777777" w:rsidR="00D54752" w:rsidRPr="00B35F36" w:rsidRDefault="00D54752" w:rsidP="00D54752">
      <w:pPr>
        <w:pStyle w:val="Pagrindinistekstas"/>
        <w:jc w:val="center"/>
        <w:rPr>
          <w:rFonts w:ascii="Times New Roman" w:hAnsi="Times New Roman" w:cs="Times New Roman"/>
          <w:b/>
          <w:color w:val="000000"/>
          <w:lang w:val="lt-LT"/>
        </w:rPr>
      </w:pPr>
    </w:p>
    <w:p w14:paraId="2474E3B3" w14:textId="3A3A0F97" w:rsidR="00D54752" w:rsidRPr="00B35F36" w:rsidRDefault="00D54752" w:rsidP="00D54752">
      <w:pPr>
        <w:pStyle w:val="Pagrindinistekstas"/>
        <w:jc w:val="center"/>
        <w:rPr>
          <w:rFonts w:ascii="Times New Roman" w:hAnsi="Times New Roman" w:cs="Times New Roman"/>
          <w:b/>
          <w:color w:val="000000"/>
          <w:lang w:val="lt-LT"/>
        </w:rPr>
      </w:pPr>
      <w:r w:rsidRPr="00A053B0">
        <w:rPr>
          <w:rFonts w:ascii="Times New Roman" w:hAnsi="Times New Roman"/>
          <w:b/>
          <w:caps/>
          <w:lang w:val="ru-RU"/>
        </w:rPr>
        <w:t>PROJEKT</w:t>
      </w:r>
      <w:r w:rsidRPr="00A053B0">
        <w:rPr>
          <w:rFonts w:ascii="Times New Roman" w:hAnsi="Times New Roman"/>
          <w:b/>
          <w:caps/>
        </w:rPr>
        <w:t>AS</w:t>
      </w:r>
      <w:r>
        <w:rPr>
          <w:rFonts w:ascii="Times New Roman" w:hAnsi="Times New Roman"/>
          <w:b/>
          <w:caps/>
        </w:rPr>
        <w:t xml:space="preserve"> </w:t>
      </w:r>
      <w:r w:rsidRPr="00A053B0">
        <w:rPr>
          <w:rFonts w:ascii="Times New Roman" w:hAnsi="Times New Roman"/>
          <w:b/>
          <w:caps/>
          <w:lang w:val="ru-RU"/>
        </w:rPr>
        <w:t xml:space="preserve"> ,,PAVIRŠINIŲ NUOTEKŲ SISTEMŲ TVARKYMAS VILNIAUS MIESTE</w:t>
      </w:r>
      <w:r w:rsidRPr="00A053B0">
        <w:rPr>
          <w:rFonts w:ascii="Times New Roman" w:hAnsi="Times New Roman"/>
          <w:b/>
          <w:caps/>
        </w:rPr>
        <w:t>“</w:t>
      </w:r>
    </w:p>
    <w:p w14:paraId="33501A34" w14:textId="77777777" w:rsidR="00D54752" w:rsidRDefault="00D54752" w:rsidP="00D54752">
      <w:pPr>
        <w:pStyle w:val="Pagrindinistekstas"/>
        <w:jc w:val="right"/>
        <w:rPr>
          <w:rFonts w:ascii="Times New Roman" w:hAnsi="Times New Roman" w:cs="Times New Roman"/>
          <w:b/>
          <w:color w:val="000000"/>
          <w:lang w:val="lt-LT"/>
        </w:rPr>
      </w:pPr>
    </w:p>
    <w:p w14:paraId="6E2E2EC3" w14:textId="1288B964" w:rsidR="00E01A81" w:rsidRPr="00B35F36" w:rsidRDefault="00E01A81" w:rsidP="00D54752">
      <w:pPr>
        <w:pStyle w:val="Pagrindinistekstas"/>
        <w:rPr>
          <w:rFonts w:ascii="Times New Roman" w:hAnsi="Times New Roman" w:cs="Times New Roman"/>
          <w:b/>
          <w:color w:val="000000"/>
          <w:lang w:val="lt-LT"/>
        </w:rPr>
      </w:pPr>
    </w:p>
    <w:p w14:paraId="288C5C55" w14:textId="77777777" w:rsidR="00754447" w:rsidRPr="00B35F36" w:rsidRDefault="00754447" w:rsidP="00D54752">
      <w:pPr>
        <w:pStyle w:val="Pagrindinistekstas"/>
        <w:jc w:val="center"/>
        <w:rPr>
          <w:rFonts w:ascii="Times New Roman" w:hAnsi="Times New Roman" w:cs="Times New Roman"/>
          <w:b/>
          <w:color w:val="000000"/>
          <w:lang w:val="lt-LT"/>
        </w:rPr>
      </w:pPr>
    </w:p>
    <w:p w14:paraId="6A852B3A" w14:textId="5D6A25F3" w:rsidR="009352D6" w:rsidRPr="009352D6" w:rsidRDefault="00C64CEC" w:rsidP="00A61840">
      <w:pPr>
        <w:pStyle w:val="Pagrindinistekstas"/>
        <w:jc w:val="center"/>
        <w:rPr>
          <w:rFonts w:ascii="Times New Roman" w:hAnsi="Times New Roman" w:cs="Times New Roman"/>
          <w:b/>
          <w:bCs/>
          <w:caps/>
          <w:lang w:val="lt-LT" w:eastAsia="fi-FI"/>
        </w:rPr>
      </w:pPr>
      <w:r w:rsidRPr="00C64CEC">
        <w:rPr>
          <w:rFonts w:ascii="Times New Roman" w:hAnsi="Times New Roman" w:cs="Times New Roman"/>
          <w:b/>
          <w:bCs/>
          <w:caps/>
          <w:lang w:val="ru-RU" w:eastAsia="fi-FI"/>
        </w:rPr>
        <w:t>LIETAUS NUOTEKYNĖS ĮRENGIM</w:t>
      </w:r>
      <w:r w:rsidR="00D54752">
        <w:rPr>
          <w:rFonts w:ascii="Times New Roman" w:hAnsi="Times New Roman" w:cs="Times New Roman"/>
          <w:b/>
          <w:bCs/>
          <w:caps/>
          <w:lang w:val="lt-LT" w:eastAsia="fi-FI"/>
        </w:rPr>
        <w:t>AS</w:t>
      </w:r>
      <w:r w:rsidRPr="00C64CEC">
        <w:rPr>
          <w:rFonts w:ascii="Times New Roman" w:hAnsi="Times New Roman" w:cs="Times New Roman"/>
          <w:b/>
          <w:bCs/>
          <w:caps/>
          <w:lang w:val="ru-RU" w:eastAsia="fi-FI"/>
        </w:rPr>
        <w:t xml:space="preserve"> ŠEŠKINĖS KOMPLEKSO PRIEIGOSE</w:t>
      </w:r>
      <w:r w:rsidR="009352D6" w:rsidRPr="009352D6">
        <w:rPr>
          <w:rFonts w:ascii="Times New Roman" w:hAnsi="Times New Roman" w:cs="Times New Roman"/>
          <w:b/>
          <w:bCs/>
          <w:caps/>
          <w:lang w:val="lt-LT" w:eastAsia="fi-FI"/>
        </w:rPr>
        <w:t xml:space="preserve"> </w:t>
      </w:r>
    </w:p>
    <w:p w14:paraId="6016AAB0" w14:textId="1F8450AA" w:rsidR="00D54752" w:rsidRDefault="00D54752" w:rsidP="00754447">
      <w:pPr>
        <w:pStyle w:val="Pagrindinistekstas"/>
        <w:jc w:val="center"/>
        <w:rPr>
          <w:rFonts w:ascii="Times New Roman" w:hAnsi="Times New Roman" w:cs="Times New Roman"/>
          <w:b/>
          <w:color w:val="000000"/>
          <w:lang w:val="lt-LT"/>
        </w:rPr>
      </w:pPr>
    </w:p>
    <w:p w14:paraId="32173F68" w14:textId="5C844E19" w:rsidR="00D54752" w:rsidRDefault="00D54752" w:rsidP="00754447">
      <w:pPr>
        <w:pStyle w:val="Pagrindinistekstas"/>
        <w:jc w:val="center"/>
        <w:rPr>
          <w:rFonts w:ascii="Times New Roman" w:hAnsi="Times New Roman" w:cs="Times New Roman"/>
          <w:b/>
          <w:color w:val="000000"/>
          <w:lang w:val="lt-LT"/>
        </w:rPr>
      </w:pPr>
    </w:p>
    <w:p w14:paraId="5AB4EF4B" w14:textId="5A7447FE" w:rsidR="00D54752" w:rsidRDefault="00D54752" w:rsidP="00754447">
      <w:pPr>
        <w:pStyle w:val="Pagrindinistekstas"/>
        <w:jc w:val="center"/>
        <w:rPr>
          <w:rFonts w:ascii="Times New Roman" w:hAnsi="Times New Roman" w:cs="Times New Roman"/>
          <w:b/>
          <w:color w:val="000000"/>
          <w:lang w:val="lt-LT"/>
        </w:rPr>
      </w:pPr>
    </w:p>
    <w:p w14:paraId="39FAB87C" w14:textId="5EA66153" w:rsidR="00D54752" w:rsidRDefault="00D54752" w:rsidP="00754447">
      <w:pPr>
        <w:pStyle w:val="Pagrindinistekstas"/>
        <w:jc w:val="center"/>
        <w:rPr>
          <w:rFonts w:ascii="Times New Roman" w:hAnsi="Times New Roman" w:cs="Times New Roman"/>
          <w:b/>
          <w:color w:val="000000"/>
          <w:lang w:val="lt-LT"/>
        </w:rPr>
      </w:pPr>
    </w:p>
    <w:p w14:paraId="2FF08891" w14:textId="579CD1A0" w:rsidR="00D54752" w:rsidRDefault="00D54752" w:rsidP="00754447">
      <w:pPr>
        <w:pStyle w:val="Pagrindinistekstas"/>
        <w:jc w:val="center"/>
        <w:rPr>
          <w:rFonts w:ascii="Times New Roman" w:hAnsi="Times New Roman" w:cs="Times New Roman"/>
          <w:b/>
          <w:color w:val="000000"/>
          <w:lang w:val="lt-LT"/>
        </w:rPr>
      </w:pPr>
    </w:p>
    <w:p w14:paraId="3622D3EC" w14:textId="2722A2BC" w:rsidR="00D54752" w:rsidRDefault="00D54752" w:rsidP="00754447">
      <w:pPr>
        <w:pStyle w:val="Pagrindinistekstas"/>
        <w:jc w:val="center"/>
        <w:rPr>
          <w:rFonts w:ascii="Times New Roman" w:hAnsi="Times New Roman" w:cs="Times New Roman"/>
          <w:b/>
          <w:color w:val="000000"/>
          <w:lang w:val="lt-LT"/>
        </w:rPr>
      </w:pPr>
    </w:p>
    <w:p w14:paraId="76C9C8E8" w14:textId="1E8AF9AC" w:rsidR="00D54752" w:rsidRPr="009352D6" w:rsidRDefault="00D54752" w:rsidP="00754447">
      <w:pPr>
        <w:pStyle w:val="Pagrindinistekstas"/>
        <w:jc w:val="center"/>
        <w:rPr>
          <w:rFonts w:ascii="Times New Roman" w:hAnsi="Times New Roman" w:cs="Times New Roman"/>
          <w:b/>
          <w:color w:val="000000"/>
          <w:lang w:val="lt-LT"/>
        </w:rPr>
      </w:pPr>
      <w:r>
        <w:rPr>
          <w:rFonts w:ascii="Times New Roman" w:hAnsi="Times New Roman" w:cs="Times New Roman"/>
          <w:b/>
          <w:color w:val="000000"/>
          <w:lang w:val="lt-LT"/>
        </w:rPr>
        <w:t>PIRKIMO DOKUMENTAI</w:t>
      </w:r>
    </w:p>
    <w:p w14:paraId="14493397" w14:textId="77777777" w:rsidR="00E01A81" w:rsidRDefault="00E01A81" w:rsidP="00754447">
      <w:pPr>
        <w:pStyle w:val="Pagrindinistekstas"/>
        <w:jc w:val="center"/>
        <w:rPr>
          <w:rFonts w:ascii="Times New Roman" w:hAnsi="Times New Roman" w:cs="Times New Roman"/>
          <w:b/>
          <w:lang w:val="lt-LT"/>
        </w:rPr>
      </w:pPr>
    </w:p>
    <w:p w14:paraId="75A7A715" w14:textId="77777777" w:rsidR="00D54752" w:rsidRDefault="00D54752">
      <w:pPr>
        <w:rPr>
          <w:b/>
          <w:sz w:val="24"/>
          <w:szCs w:val="24"/>
          <w:lang w:val="lt-LT"/>
        </w:rPr>
      </w:pPr>
      <w:r>
        <w:rPr>
          <w:b/>
          <w:lang w:val="lt-LT"/>
        </w:rPr>
        <w:br w:type="page"/>
      </w:r>
    </w:p>
    <w:p w14:paraId="574CF27C" w14:textId="73BEB160" w:rsidR="00754447" w:rsidRDefault="00754447" w:rsidP="00754447">
      <w:pPr>
        <w:pStyle w:val="Pagrindinistekstas"/>
        <w:jc w:val="center"/>
        <w:rPr>
          <w:rFonts w:ascii="Times New Roman" w:hAnsi="Times New Roman" w:cs="Times New Roman"/>
          <w:b/>
          <w:lang w:val="lt-LT"/>
        </w:rPr>
      </w:pPr>
      <w:r w:rsidRPr="00B35F36">
        <w:rPr>
          <w:rFonts w:ascii="Times New Roman" w:hAnsi="Times New Roman" w:cs="Times New Roman"/>
          <w:b/>
          <w:lang w:val="lt-LT"/>
        </w:rPr>
        <w:lastRenderedPageBreak/>
        <w:t>TURINYS</w:t>
      </w:r>
    </w:p>
    <w:p w14:paraId="3DFF5597" w14:textId="77777777" w:rsidR="00E01A81" w:rsidRPr="00B35F36" w:rsidRDefault="00E01A81" w:rsidP="00754447">
      <w:pPr>
        <w:pStyle w:val="Pagrindinistekstas"/>
        <w:jc w:val="center"/>
        <w:rPr>
          <w:rFonts w:ascii="Times New Roman" w:hAnsi="Times New Roman" w:cs="Times New Roman"/>
          <w:b/>
          <w:lang w:val="lt-LT"/>
        </w:rPr>
      </w:pPr>
    </w:p>
    <w:p w14:paraId="15B0B378" w14:textId="2A44C15C" w:rsidR="001B6895" w:rsidRDefault="00AF3099">
      <w:pPr>
        <w:pStyle w:val="Turinys1"/>
        <w:rPr>
          <w:rFonts w:asciiTheme="minorHAnsi" w:eastAsiaTheme="minorEastAsia" w:hAnsiTheme="minorHAnsi" w:cstheme="minorBidi"/>
          <w:noProof/>
          <w:sz w:val="22"/>
          <w:szCs w:val="22"/>
          <w:lang w:val="lt-LT" w:eastAsia="lt-LT"/>
        </w:rPr>
      </w:pPr>
      <w:r w:rsidRPr="00B35F36">
        <w:rPr>
          <w:b/>
          <w:szCs w:val="24"/>
          <w:lang w:val="lt-LT"/>
        </w:rPr>
        <w:fldChar w:fldCharType="begin"/>
      </w:r>
      <w:r w:rsidR="00754447" w:rsidRPr="00B35F36">
        <w:rPr>
          <w:b/>
          <w:szCs w:val="24"/>
          <w:lang w:val="lt-LT"/>
        </w:rPr>
        <w:instrText xml:space="preserve"> TOC \o "1-3" \h \z \u </w:instrText>
      </w:r>
      <w:r w:rsidRPr="00B35F36">
        <w:rPr>
          <w:b/>
          <w:szCs w:val="24"/>
          <w:lang w:val="lt-LT"/>
        </w:rPr>
        <w:fldChar w:fldCharType="separate"/>
      </w:r>
      <w:hyperlink w:anchor="_Toc485638348" w:history="1">
        <w:r w:rsidR="001B6895" w:rsidRPr="00F011A6">
          <w:rPr>
            <w:rStyle w:val="Hipersaitas"/>
            <w:noProof/>
            <w:lang w:val="lt-LT"/>
          </w:rPr>
          <w:t>I SKYRIUS SUPAPRASTINTO ATVIRO KONKURSO BŪDU SĄLYGOS</w:t>
        </w:r>
        <w:r w:rsidR="001B6895">
          <w:rPr>
            <w:noProof/>
            <w:webHidden/>
          </w:rPr>
          <w:tab/>
        </w:r>
        <w:r w:rsidR="001B6895">
          <w:rPr>
            <w:noProof/>
            <w:webHidden/>
          </w:rPr>
          <w:fldChar w:fldCharType="begin"/>
        </w:r>
        <w:r w:rsidR="001B6895">
          <w:rPr>
            <w:noProof/>
            <w:webHidden/>
          </w:rPr>
          <w:instrText xml:space="preserve"> PAGEREF _Toc485638348 \h </w:instrText>
        </w:r>
        <w:r w:rsidR="001B6895">
          <w:rPr>
            <w:noProof/>
            <w:webHidden/>
          </w:rPr>
        </w:r>
        <w:r w:rsidR="001B6895">
          <w:rPr>
            <w:noProof/>
            <w:webHidden/>
          </w:rPr>
          <w:fldChar w:fldCharType="separate"/>
        </w:r>
        <w:r w:rsidR="001B6895">
          <w:rPr>
            <w:noProof/>
            <w:webHidden/>
          </w:rPr>
          <w:t>3</w:t>
        </w:r>
        <w:r w:rsidR="001B6895">
          <w:rPr>
            <w:noProof/>
            <w:webHidden/>
          </w:rPr>
          <w:fldChar w:fldCharType="end"/>
        </w:r>
      </w:hyperlink>
    </w:p>
    <w:p w14:paraId="36E1C67B" w14:textId="65804ED5" w:rsidR="001B6895" w:rsidRDefault="0088515D">
      <w:pPr>
        <w:pStyle w:val="Turinys1"/>
        <w:rPr>
          <w:rFonts w:asciiTheme="minorHAnsi" w:eastAsiaTheme="minorEastAsia" w:hAnsiTheme="minorHAnsi" w:cstheme="minorBidi"/>
          <w:noProof/>
          <w:sz w:val="22"/>
          <w:szCs w:val="22"/>
          <w:lang w:val="lt-LT" w:eastAsia="lt-LT"/>
        </w:rPr>
      </w:pPr>
      <w:hyperlink w:anchor="_Toc485638349" w:history="1">
        <w:r w:rsidR="001B6895" w:rsidRPr="00F011A6">
          <w:rPr>
            <w:rStyle w:val="Hipersaitas"/>
            <w:noProof/>
            <w:lang w:val="lt-LT"/>
          </w:rPr>
          <w:t>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BENDROSIOS NUOSTATOS</w:t>
        </w:r>
        <w:r w:rsidR="001B6895">
          <w:rPr>
            <w:noProof/>
            <w:webHidden/>
          </w:rPr>
          <w:tab/>
        </w:r>
        <w:r w:rsidR="001B6895">
          <w:rPr>
            <w:noProof/>
            <w:webHidden/>
          </w:rPr>
          <w:fldChar w:fldCharType="begin"/>
        </w:r>
        <w:r w:rsidR="001B6895">
          <w:rPr>
            <w:noProof/>
            <w:webHidden/>
          </w:rPr>
          <w:instrText xml:space="preserve"> PAGEREF _Toc485638349 \h </w:instrText>
        </w:r>
        <w:r w:rsidR="001B6895">
          <w:rPr>
            <w:noProof/>
            <w:webHidden/>
          </w:rPr>
        </w:r>
        <w:r w:rsidR="001B6895">
          <w:rPr>
            <w:noProof/>
            <w:webHidden/>
          </w:rPr>
          <w:fldChar w:fldCharType="separate"/>
        </w:r>
        <w:r w:rsidR="001B6895">
          <w:rPr>
            <w:noProof/>
            <w:webHidden/>
          </w:rPr>
          <w:t>3</w:t>
        </w:r>
        <w:r w:rsidR="001B6895">
          <w:rPr>
            <w:noProof/>
            <w:webHidden/>
          </w:rPr>
          <w:fldChar w:fldCharType="end"/>
        </w:r>
      </w:hyperlink>
    </w:p>
    <w:p w14:paraId="0E8825E4" w14:textId="2534C048" w:rsidR="001B6895" w:rsidRDefault="0088515D">
      <w:pPr>
        <w:pStyle w:val="Turinys1"/>
        <w:rPr>
          <w:rFonts w:asciiTheme="minorHAnsi" w:eastAsiaTheme="minorEastAsia" w:hAnsiTheme="minorHAnsi" w:cstheme="minorBidi"/>
          <w:noProof/>
          <w:sz w:val="22"/>
          <w:szCs w:val="22"/>
          <w:lang w:val="lt-LT" w:eastAsia="lt-LT"/>
        </w:rPr>
      </w:pPr>
      <w:hyperlink w:anchor="_Toc485638350" w:history="1">
        <w:r w:rsidR="001B6895" w:rsidRPr="00F011A6">
          <w:rPr>
            <w:rStyle w:val="Hipersaitas"/>
            <w:noProof/>
            <w:lang w:val="lt-LT"/>
          </w:rPr>
          <w:t>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PIRKIMO OBJEKTAS</w:t>
        </w:r>
        <w:r w:rsidR="001B6895">
          <w:rPr>
            <w:noProof/>
            <w:webHidden/>
          </w:rPr>
          <w:tab/>
        </w:r>
        <w:r w:rsidR="001B6895">
          <w:rPr>
            <w:noProof/>
            <w:webHidden/>
          </w:rPr>
          <w:fldChar w:fldCharType="begin"/>
        </w:r>
        <w:r w:rsidR="001B6895">
          <w:rPr>
            <w:noProof/>
            <w:webHidden/>
          </w:rPr>
          <w:instrText xml:space="preserve"> PAGEREF _Toc485638350 \h </w:instrText>
        </w:r>
        <w:r w:rsidR="001B6895">
          <w:rPr>
            <w:noProof/>
            <w:webHidden/>
          </w:rPr>
        </w:r>
        <w:r w:rsidR="001B6895">
          <w:rPr>
            <w:noProof/>
            <w:webHidden/>
          </w:rPr>
          <w:fldChar w:fldCharType="separate"/>
        </w:r>
        <w:r w:rsidR="001B6895">
          <w:rPr>
            <w:noProof/>
            <w:webHidden/>
          </w:rPr>
          <w:t>3</w:t>
        </w:r>
        <w:r w:rsidR="001B6895">
          <w:rPr>
            <w:noProof/>
            <w:webHidden/>
          </w:rPr>
          <w:fldChar w:fldCharType="end"/>
        </w:r>
      </w:hyperlink>
    </w:p>
    <w:p w14:paraId="18226111" w14:textId="7EAAF747" w:rsidR="001B6895" w:rsidRDefault="0088515D">
      <w:pPr>
        <w:pStyle w:val="Turinys1"/>
        <w:rPr>
          <w:rFonts w:asciiTheme="minorHAnsi" w:eastAsiaTheme="minorEastAsia" w:hAnsiTheme="minorHAnsi" w:cstheme="minorBidi"/>
          <w:noProof/>
          <w:sz w:val="22"/>
          <w:szCs w:val="22"/>
          <w:lang w:val="lt-LT" w:eastAsia="lt-LT"/>
        </w:rPr>
      </w:pPr>
      <w:hyperlink w:anchor="_Toc485638351" w:history="1">
        <w:r w:rsidR="001B6895" w:rsidRPr="00F011A6">
          <w:rPr>
            <w:rStyle w:val="Hipersaitas"/>
            <w:noProof/>
            <w:lang w:val="lt-LT"/>
          </w:rPr>
          <w:t>III.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TIEKĖJŲ MINIMALŪS KVALIFIKACIJOS REIKALAVIMAI. TIEKĖJŲ KVALIFIKACIJOS VERTINIMO TVARKA. TIEKĖJŲ KVALIFIKACIJĄ PATVIRTINANČIŲ DOKUMENTŲ SĄRAŠAS</w:t>
        </w:r>
        <w:r w:rsidR="001B6895">
          <w:rPr>
            <w:noProof/>
            <w:webHidden/>
          </w:rPr>
          <w:tab/>
        </w:r>
        <w:r w:rsidR="001B6895">
          <w:rPr>
            <w:noProof/>
            <w:webHidden/>
          </w:rPr>
          <w:fldChar w:fldCharType="begin"/>
        </w:r>
        <w:r w:rsidR="001B6895">
          <w:rPr>
            <w:noProof/>
            <w:webHidden/>
          </w:rPr>
          <w:instrText xml:space="preserve"> PAGEREF _Toc485638351 \h </w:instrText>
        </w:r>
        <w:r w:rsidR="001B6895">
          <w:rPr>
            <w:noProof/>
            <w:webHidden/>
          </w:rPr>
        </w:r>
        <w:r w:rsidR="001B6895">
          <w:rPr>
            <w:noProof/>
            <w:webHidden/>
          </w:rPr>
          <w:fldChar w:fldCharType="separate"/>
        </w:r>
        <w:r w:rsidR="001B6895">
          <w:rPr>
            <w:noProof/>
            <w:webHidden/>
          </w:rPr>
          <w:t>4</w:t>
        </w:r>
        <w:r w:rsidR="001B6895">
          <w:rPr>
            <w:noProof/>
            <w:webHidden/>
          </w:rPr>
          <w:fldChar w:fldCharType="end"/>
        </w:r>
      </w:hyperlink>
    </w:p>
    <w:p w14:paraId="79F2765B" w14:textId="4087B5D6" w:rsidR="001B6895" w:rsidRDefault="0088515D">
      <w:pPr>
        <w:pStyle w:val="Turinys1"/>
        <w:rPr>
          <w:rFonts w:asciiTheme="minorHAnsi" w:eastAsiaTheme="minorEastAsia" w:hAnsiTheme="minorHAnsi" w:cstheme="minorBidi"/>
          <w:noProof/>
          <w:sz w:val="22"/>
          <w:szCs w:val="22"/>
          <w:lang w:val="lt-LT" w:eastAsia="lt-LT"/>
        </w:rPr>
      </w:pPr>
      <w:hyperlink w:anchor="_Toc485638352" w:history="1">
        <w:r w:rsidR="001B6895" w:rsidRPr="00F011A6">
          <w:rPr>
            <w:rStyle w:val="Hipersaitas"/>
            <w:noProof/>
            <w:lang w:val="lt-LT"/>
          </w:rPr>
          <w:t>IV.</w:t>
        </w:r>
        <w:r w:rsidR="001B6895">
          <w:rPr>
            <w:rFonts w:asciiTheme="minorHAnsi" w:eastAsiaTheme="minorEastAsia" w:hAnsiTheme="minorHAnsi" w:cstheme="minorBidi"/>
            <w:noProof/>
            <w:sz w:val="22"/>
            <w:szCs w:val="22"/>
            <w:lang w:val="lt-LT" w:eastAsia="lt-LT"/>
          </w:rPr>
          <w:tab/>
        </w:r>
        <w:r w:rsidR="001B6895" w:rsidRPr="00F011A6">
          <w:rPr>
            <w:rStyle w:val="Hipersaitas"/>
            <w:noProof/>
          </w:rPr>
          <w:t>ŪKIO SUBJEKTŲ GRUPĖS DALYVAVIMAS PIRKIMO PROCEDŪROSE</w:t>
        </w:r>
        <w:r w:rsidR="001B6895">
          <w:rPr>
            <w:noProof/>
            <w:webHidden/>
          </w:rPr>
          <w:tab/>
        </w:r>
        <w:r w:rsidR="001B6895">
          <w:rPr>
            <w:noProof/>
            <w:webHidden/>
          </w:rPr>
          <w:fldChar w:fldCharType="begin"/>
        </w:r>
        <w:r w:rsidR="001B6895">
          <w:rPr>
            <w:noProof/>
            <w:webHidden/>
          </w:rPr>
          <w:instrText xml:space="preserve"> PAGEREF _Toc485638352 \h </w:instrText>
        </w:r>
        <w:r w:rsidR="001B6895">
          <w:rPr>
            <w:noProof/>
            <w:webHidden/>
          </w:rPr>
        </w:r>
        <w:r w:rsidR="001B6895">
          <w:rPr>
            <w:noProof/>
            <w:webHidden/>
          </w:rPr>
          <w:fldChar w:fldCharType="separate"/>
        </w:r>
        <w:r w:rsidR="001B6895">
          <w:rPr>
            <w:noProof/>
            <w:webHidden/>
          </w:rPr>
          <w:t>14</w:t>
        </w:r>
        <w:r w:rsidR="001B6895">
          <w:rPr>
            <w:noProof/>
            <w:webHidden/>
          </w:rPr>
          <w:fldChar w:fldCharType="end"/>
        </w:r>
      </w:hyperlink>
    </w:p>
    <w:p w14:paraId="65B36F34" w14:textId="24BAC563" w:rsidR="001B6895" w:rsidRDefault="0088515D">
      <w:pPr>
        <w:pStyle w:val="Turinys1"/>
        <w:rPr>
          <w:rFonts w:asciiTheme="minorHAnsi" w:eastAsiaTheme="minorEastAsia" w:hAnsiTheme="minorHAnsi" w:cstheme="minorBidi"/>
          <w:noProof/>
          <w:sz w:val="22"/>
          <w:szCs w:val="22"/>
          <w:lang w:val="lt-LT" w:eastAsia="lt-LT"/>
        </w:rPr>
      </w:pPr>
      <w:hyperlink w:anchor="_Toc485638353" w:history="1">
        <w:r w:rsidR="001B6895" w:rsidRPr="00F011A6">
          <w:rPr>
            <w:rStyle w:val="Hipersaitas"/>
            <w:noProof/>
            <w:lang w:val="lt-LT"/>
          </w:rPr>
          <w:t>V.</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PASIŪLYMŲ RENGIMAS, PATEIKIMAS, KEITIMAS</w:t>
        </w:r>
        <w:r w:rsidR="001B6895">
          <w:rPr>
            <w:noProof/>
            <w:webHidden/>
          </w:rPr>
          <w:tab/>
        </w:r>
        <w:r w:rsidR="001B6895">
          <w:rPr>
            <w:noProof/>
            <w:webHidden/>
          </w:rPr>
          <w:fldChar w:fldCharType="begin"/>
        </w:r>
        <w:r w:rsidR="001B6895">
          <w:rPr>
            <w:noProof/>
            <w:webHidden/>
          </w:rPr>
          <w:instrText xml:space="preserve"> PAGEREF _Toc485638353 \h </w:instrText>
        </w:r>
        <w:r w:rsidR="001B6895">
          <w:rPr>
            <w:noProof/>
            <w:webHidden/>
          </w:rPr>
        </w:r>
        <w:r w:rsidR="001B6895">
          <w:rPr>
            <w:noProof/>
            <w:webHidden/>
          </w:rPr>
          <w:fldChar w:fldCharType="separate"/>
        </w:r>
        <w:r w:rsidR="001B6895">
          <w:rPr>
            <w:noProof/>
            <w:webHidden/>
          </w:rPr>
          <w:t>14</w:t>
        </w:r>
        <w:r w:rsidR="001B6895">
          <w:rPr>
            <w:noProof/>
            <w:webHidden/>
          </w:rPr>
          <w:fldChar w:fldCharType="end"/>
        </w:r>
      </w:hyperlink>
    </w:p>
    <w:p w14:paraId="2FBDF855" w14:textId="4F3F68A9" w:rsidR="001B6895" w:rsidRDefault="0088515D">
      <w:pPr>
        <w:pStyle w:val="Turinys1"/>
        <w:rPr>
          <w:rFonts w:asciiTheme="minorHAnsi" w:eastAsiaTheme="minorEastAsia" w:hAnsiTheme="minorHAnsi" w:cstheme="minorBidi"/>
          <w:noProof/>
          <w:sz w:val="22"/>
          <w:szCs w:val="22"/>
          <w:lang w:val="lt-LT" w:eastAsia="lt-LT"/>
        </w:rPr>
      </w:pPr>
      <w:hyperlink w:anchor="_Toc485638354" w:history="1">
        <w:r w:rsidR="001B6895" w:rsidRPr="00F011A6">
          <w:rPr>
            <w:rStyle w:val="Hipersaitas"/>
            <w:noProof/>
            <w:lang w:val="lt-LT"/>
          </w:rPr>
          <w:t>VI.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PASIŪLYMŲ GALIOJIMO UŽTIKRINIMO IR PIRKIMO SUTARTIES ĮVYKDYMO UŽTIKRINIMO REIKALAVIMAI</w:t>
        </w:r>
        <w:r w:rsidR="001B6895">
          <w:rPr>
            <w:noProof/>
            <w:webHidden/>
          </w:rPr>
          <w:tab/>
        </w:r>
        <w:r w:rsidR="001B6895">
          <w:rPr>
            <w:noProof/>
            <w:webHidden/>
          </w:rPr>
          <w:fldChar w:fldCharType="begin"/>
        </w:r>
        <w:r w:rsidR="001B6895">
          <w:rPr>
            <w:noProof/>
            <w:webHidden/>
          </w:rPr>
          <w:instrText xml:space="preserve"> PAGEREF _Toc485638354 \h </w:instrText>
        </w:r>
        <w:r w:rsidR="001B6895">
          <w:rPr>
            <w:noProof/>
            <w:webHidden/>
          </w:rPr>
        </w:r>
        <w:r w:rsidR="001B6895">
          <w:rPr>
            <w:noProof/>
            <w:webHidden/>
          </w:rPr>
          <w:fldChar w:fldCharType="separate"/>
        </w:r>
        <w:r w:rsidR="001B6895">
          <w:rPr>
            <w:noProof/>
            <w:webHidden/>
          </w:rPr>
          <w:t>16</w:t>
        </w:r>
        <w:r w:rsidR="001B6895">
          <w:rPr>
            <w:noProof/>
            <w:webHidden/>
          </w:rPr>
          <w:fldChar w:fldCharType="end"/>
        </w:r>
      </w:hyperlink>
    </w:p>
    <w:p w14:paraId="25EC9193" w14:textId="38B5C49B" w:rsidR="001B6895" w:rsidRDefault="0088515D">
      <w:pPr>
        <w:pStyle w:val="Turinys1"/>
        <w:rPr>
          <w:rFonts w:asciiTheme="minorHAnsi" w:eastAsiaTheme="minorEastAsia" w:hAnsiTheme="minorHAnsi" w:cstheme="minorBidi"/>
          <w:noProof/>
          <w:sz w:val="22"/>
          <w:szCs w:val="22"/>
          <w:lang w:val="lt-LT" w:eastAsia="lt-LT"/>
        </w:rPr>
      </w:pPr>
      <w:hyperlink w:anchor="_Toc485638355" w:history="1">
        <w:r w:rsidR="001B6895" w:rsidRPr="00F011A6">
          <w:rPr>
            <w:rStyle w:val="Hipersaitas"/>
            <w:noProof/>
            <w:lang w:val="lt-LT"/>
          </w:rPr>
          <w:t>VII.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VOKŲ SU PASIŪLYMAIS ATPLĖŠIMO – PRADINIO SUSIPAŽINIMO SU CVP IS PRIEMONĖMIS GAUTAIS PASIŪLYMAIS PROCEDŪROS VIETA IR LAIKAS</w:t>
        </w:r>
        <w:r w:rsidR="001B6895">
          <w:rPr>
            <w:noProof/>
            <w:webHidden/>
          </w:rPr>
          <w:tab/>
        </w:r>
        <w:r w:rsidR="001B6895">
          <w:rPr>
            <w:noProof/>
            <w:webHidden/>
          </w:rPr>
          <w:fldChar w:fldCharType="begin"/>
        </w:r>
        <w:r w:rsidR="001B6895">
          <w:rPr>
            <w:noProof/>
            <w:webHidden/>
          </w:rPr>
          <w:instrText xml:space="preserve"> PAGEREF _Toc485638355 \h </w:instrText>
        </w:r>
        <w:r w:rsidR="001B6895">
          <w:rPr>
            <w:noProof/>
            <w:webHidden/>
          </w:rPr>
        </w:r>
        <w:r w:rsidR="001B6895">
          <w:rPr>
            <w:noProof/>
            <w:webHidden/>
          </w:rPr>
          <w:fldChar w:fldCharType="separate"/>
        </w:r>
        <w:r w:rsidR="001B6895">
          <w:rPr>
            <w:noProof/>
            <w:webHidden/>
          </w:rPr>
          <w:t>18</w:t>
        </w:r>
        <w:r w:rsidR="001B6895">
          <w:rPr>
            <w:noProof/>
            <w:webHidden/>
          </w:rPr>
          <w:fldChar w:fldCharType="end"/>
        </w:r>
      </w:hyperlink>
    </w:p>
    <w:p w14:paraId="7F996CD2" w14:textId="24BA77BF" w:rsidR="001B6895" w:rsidRDefault="0088515D">
      <w:pPr>
        <w:pStyle w:val="Turinys1"/>
        <w:rPr>
          <w:rFonts w:asciiTheme="minorHAnsi" w:eastAsiaTheme="minorEastAsia" w:hAnsiTheme="minorHAnsi" w:cstheme="minorBidi"/>
          <w:noProof/>
          <w:sz w:val="22"/>
          <w:szCs w:val="22"/>
          <w:lang w:val="lt-LT" w:eastAsia="lt-LT"/>
        </w:rPr>
      </w:pPr>
      <w:hyperlink w:anchor="_Toc485638356" w:history="1">
        <w:r w:rsidR="001B6895" w:rsidRPr="00F011A6">
          <w:rPr>
            <w:rStyle w:val="Hipersaitas"/>
            <w:noProof/>
            <w:lang w:val="lt-LT"/>
          </w:rPr>
          <w:t>VIII.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PASIŪLYMŲ NAGRINĖJIMAS</w:t>
        </w:r>
        <w:r w:rsidR="001B6895">
          <w:rPr>
            <w:noProof/>
            <w:webHidden/>
          </w:rPr>
          <w:tab/>
        </w:r>
        <w:r w:rsidR="001B6895">
          <w:rPr>
            <w:noProof/>
            <w:webHidden/>
          </w:rPr>
          <w:fldChar w:fldCharType="begin"/>
        </w:r>
        <w:r w:rsidR="001B6895">
          <w:rPr>
            <w:noProof/>
            <w:webHidden/>
          </w:rPr>
          <w:instrText xml:space="preserve"> PAGEREF _Toc485638356 \h </w:instrText>
        </w:r>
        <w:r w:rsidR="001B6895">
          <w:rPr>
            <w:noProof/>
            <w:webHidden/>
          </w:rPr>
        </w:r>
        <w:r w:rsidR="001B6895">
          <w:rPr>
            <w:noProof/>
            <w:webHidden/>
          </w:rPr>
          <w:fldChar w:fldCharType="separate"/>
        </w:r>
        <w:r w:rsidR="001B6895">
          <w:rPr>
            <w:noProof/>
            <w:webHidden/>
          </w:rPr>
          <w:t>18</w:t>
        </w:r>
        <w:r w:rsidR="001B6895">
          <w:rPr>
            <w:noProof/>
            <w:webHidden/>
          </w:rPr>
          <w:fldChar w:fldCharType="end"/>
        </w:r>
      </w:hyperlink>
    </w:p>
    <w:p w14:paraId="3BF0ABE0" w14:textId="490E794C" w:rsidR="001B6895" w:rsidRDefault="0088515D">
      <w:pPr>
        <w:pStyle w:val="Turinys1"/>
        <w:rPr>
          <w:rFonts w:asciiTheme="minorHAnsi" w:eastAsiaTheme="minorEastAsia" w:hAnsiTheme="minorHAnsi" w:cstheme="minorBidi"/>
          <w:noProof/>
          <w:sz w:val="22"/>
          <w:szCs w:val="22"/>
          <w:lang w:val="lt-LT" w:eastAsia="lt-LT"/>
        </w:rPr>
      </w:pPr>
      <w:hyperlink w:anchor="_Toc485638357" w:history="1">
        <w:r w:rsidR="001B6895" w:rsidRPr="00F011A6">
          <w:rPr>
            <w:rStyle w:val="Hipersaitas"/>
            <w:noProof/>
            <w:lang w:val="lt-LT"/>
          </w:rPr>
          <w:t>IX.</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SIŪLOMOS ŠALIMS PASIRAŠYTI PIRKIMO SUTARTIES PROJEKTAS</w:t>
        </w:r>
        <w:r w:rsidR="001B6895">
          <w:rPr>
            <w:noProof/>
            <w:webHidden/>
          </w:rPr>
          <w:tab/>
        </w:r>
        <w:r w:rsidR="001B6895">
          <w:rPr>
            <w:noProof/>
            <w:webHidden/>
          </w:rPr>
          <w:fldChar w:fldCharType="begin"/>
        </w:r>
        <w:r w:rsidR="001B6895">
          <w:rPr>
            <w:noProof/>
            <w:webHidden/>
          </w:rPr>
          <w:instrText xml:space="preserve"> PAGEREF _Toc485638357 \h </w:instrText>
        </w:r>
        <w:r w:rsidR="001B6895">
          <w:rPr>
            <w:noProof/>
            <w:webHidden/>
          </w:rPr>
        </w:r>
        <w:r w:rsidR="001B6895">
          <w:rPr>
            <w:noProof/>
            <w:webHidden/>
          </w:rPr>
          <w:fldChar w:fldCharType="separate"/>
        </w:r>
        <w:r w:rsidR="001B6895">
          <w:rPr>
            <w:noProof/>
            <w:webHidden/>
          </w:rPr>
          <w:t>20</w:t>
        </w:r>
        <w:r w:rsidR="001B6895">
          <w:rPr>
            <w:noProof/>
            <w:webHidden/>
          </w:rPr>
          <w:fldChar w:fldCharType="end"/>
        </w:r>
      </w:hyperlink>
    </w:p>
    <w:p w14:paraId="1AFE8652" w14:textId="7FA24535" w:rsidR="001B6895" w:rsidRDefault="0088515D">
      <w:pPr>
        <w:pStyle w:val="Turinys1"/>
        <w:rPr>
          <w:rFonts w:asciiTheme="minorHAnsi" w:eastAsiaTheme="minorEastAsia" w:hAnsiTheme="minorHAnsi" w:cstheme="minorBidi"/>
          <w:noProof/>
          <w:sz w:val="22"/>
          <w:szCs w:val="22"/>
          <w:lang w:val="lt-LT" w:eastAsia="lt-LT"/>
        </w:rPr>
      </w:pPr>
      <w:hyperlink w:anchor="_Toc485638358" w:history="1">
        <w:r w:rsidR="001B6895" w:rsidRPr="00F011A6">
          <w:rPr>
            <w:rStyle w:val="Hipersaitas"/>
            <w:noProof/>
            <w:lang w:val="lt-LT"/>
          </w:rPr>
          <w:t>X.</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PIRKIMO DOKUMENTŲ PAAIŠKINIMO (PATIKSLINIMO) TVARKA</w:t>
        </w:r>
        <w:r w:rsidR="001B6895">
          <w:rPr>
            <w:noProof/>
            <w:webHidden/>
          </w:rPr>
          <w:tab/>
        </w:r>
        <w:r w:rsidR="001B6895">
          <w:rPr>
            <w:noProof/>
            <w:webHidden/>
          </w:rPr>
          <w:fldChar w:fldCharType="begin"/>
        </w:r>
        <w:r w:rsidR="001B6895">
          <w:rPr>
            <w:noProof/>
            <w:webHidden/>
          </w:rPr>
          <w:instrText xml:space="preserve"> PAGEREF _Toc485638358 \h </w:instrText>
        </w:r>
        <w:r w:rsidR="001B6895">
          <w:rPr>
            <w:noProof/>
            <w:webHidden/>
          </w:rPr>
        </w:r>
        <w:r w:rsidR="001B6895">
          <w:rPr>
            <w:noProof/>
            <w:webHidden/>
          </w:rPr>
          <w:fldChar w:fldCharType="separate"/>
        </w:r>
        <w:r w:rsidR="001B6895">
          <w:rPr>
            <w:noProof/>
            <w:webHidden/>
          </w:rPr>
          <w:t>21</w:t>
        </w:r>
        <w:r w:rsidR="001B6895">
          <w:rPr>
            <w:noProof/>
            <w:webHidden/>
          </w:rPr>
          <w:fldChar w:fldCharType="end"/>
        </w:r>
      </w:hyperlink>
    </w:p>
    <w:p w14:paraId="3173B861" w14:textId="23B9CDDE" w:rsidR="001B6895" w:rsidRDefault="0088515D">
      <w:pPr>
        <w:pStyle w:val="Turinys1"/>
        <w:rPr>
          <w:rFonts w:asciiTheme="minorHAnsi" w:eastAsiaTheme="minorEastAsia" w:hAnsiTheme="minorHAnsi" w:cstheme="minorBidi"/>
          <w:noProof/>
          <w:sz w:val="22"/>
          <w:szCs w:val="22"/>
          <w:lang w:val="lt-LT" w:eastAsia="lt-LT"/>
        </w:rPr>
      </w:pPr>
      <w:hyperlink w:anchor="_Toc485638359" w:history="1">
        <w:r w:rsidR="001B6895" w:rsidRPr="00F011A6">
          <w:rPr>
            <w:rStyle w:val="Hipersaitas"/>
            <w:noProof/>
            <w:lang w:val="lt-LT"/>
          </w:rPr>
          <w:t>XI.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PRETENZIJŲ IR SKUNDŲ NAGRINĖJIMO TVARKA</w:t>
        </w:r>
        <w:r w:rsidR="001B6895">
          <w:rPr>
            <w:noProof/>
            <w:webHidden/>
          </w:rPr>
          <w:tab/>
        </w:r>
        <w:r w:rsidR="001B6895">
          <w:rPr>
            <w:noProof/>
            <w:webHidden/>
          </w:rPr>
          <w:fldChar w:fldCharType="begin"/>
        </w:r>
        <w:r w:rsidR="001B6895">
          <w:rPr>
            <w:noProof/>
            <w:webHidden/>
          </w:rPr>
          <w:instrText xml:space="preserve"> PAGEREF _Toc485638359 \h </w:instrText>
        </w:r>
        <w:r w:rsidR="001B6895">
          <w:rPr>
            <w:noProof/>
            <w:webHidden/>
          </w:rPr>
        </w:r>
        <w:r w:rsidR="001B6895">
          <w:rPr>
            <w:noProof/>
            <w:webHidden/>
          </w:rPr>
          <w:fldChar w:fldCharType="separate"/>
        </w:r>
        <w:r w:rsidR="001B6895">
          <w:rPr>
            <w:noProof/>
            <w:webHidden/>
          </w:rPr>
          <w:t>21</w:t>
        </w:r>
        <w:r w:rsidR="001B6895">
          <w:rPr>
            <w:noProof/>
            <w:webHidden/>
          </w:rPr>
          <w:fldChar w:fldCharType="end"/>
        </w:r>
      </w:hyperlink>
    </w:p>
    <w:p w14:paraId="3F752ABE" w14:textId="2E0787DE" w:rsidR="001B6895" w:rsidRDefault="0088515D">
      <w:pPr>
        <w:pStyle w:val="Turinys1"/>
        <w:rPr>
          <w:rFonts w:asciiTheme="minorHAnsi" w:eastAsiaTheme="minorEastAsia" w:hAnsiTheme="minorHAnsi" w:cstheme="minorBidi"/>
          <w:noProof/>
          <w:sz w:val="22"/>
          <w:szCs w:val="22"/>
          <w:lang w:val="lt-LT" w:eastAsia="lt-LT"/>
        </w:rPr>
      </w:pPr>
      <w:hyperlink w:anchor="_Toc485638360" w:history="1">
        <w:r w:rsidR="001B6895" w:rsidRPr="00F011A6">
          <w:rPr>
            <w:rStyle w:val="Hipersaitas"/>
            <w:noProof/>
            <w:lang w:val="lt-LT"/>
          </w:rPr>
          <w:t>XII.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PASIŪLYMŲ ŠIFRAVIMAS</w:t>
        </w:r>
        <w:r w:rsidR="001B6895">
          <w:rPr>
            <w:noProof/>
            <w:webHidden/>
          </w:rPr>
          <w:tab/>
        </w:r>
        <w:r w:rsidR="001B6895">
          <w:rPr>
            <w:noProof/>
            <w:webHidden/>
          </w:rPr>
          <w:fldChar w:fldCharType="begin"/>
        </w:r>
        <w:r w:rsidR="001B6895">
          <w:rPr>
            <w:noProof/>
            <w:webHidden/>
          </w:rPr>
          <w:instrText xml:space="preserve"> PAGEREF _Toc485638360 \h </w:instrText>
        </w:r>
        <w:r w:rsidR="001B6895">
          <w:rPr>
            <w:noProof/>
            <w:webHidden/>
          </w:rPr>
        </w:r>
        <w:r w:rsidR="001B6895">
          <w:rPr>
            <w:noProof/>
            <w:webHidden/>
          </w:rPr>
          <w:fldChar w:fldCharType="separate"/>
        </w:r>
        <w:r w:rsidR="001B6895">
          <w:rPr>
            <w:noProof/>
            <w:webHidden/>
          </w:rPr>
          <w:t>23</w:t>
        </w:r>
        <w:r w:rsidR="001B6895">
          <w:rPr>
            <w:noProof/>
            <w:webHidden/>
          </w:rPr>
          <w:fldChar w:fldCharType="end"/>
        </w:r>
      </w:hyperlink>
    </w:p>
    <w:p w14:paraId="0CF59C22" w14:textId="266FA1A1" w:rsidR="001B6895" w:rsidRDefault="0088515D">
      <w:pPr>
        <w:pStyle w:val="Turinys1"/>
        <w:rPr>
          <w:rFonts w:asciiTheme="minorHAnsi" w:eastAsiaTheme="minorEastAsia" w:hAnsiTheme="minorHAnsi" w:cstheme="minorBidi"/>
          <w:noProof/>
          <w:sz w:val="22"/>
          <w:szCs w:val="22"/>
          <w:lang w:val="lt-LT" w:eastAsia="lt-LT"/>
        </w:rPr>
      </w:pPr>
      <w:hyperlink w:anchor="_Toc485638361" w:history="1">
        <w:r w:rsidR="001B6895" w:rsidRPr="00F011A6">
          <w:rPr>
            <w:rStyle w:val="Hipersaitas"/>
            <w:noProof/>
            <w:lang w:val="lt-LT"/>
          </w:rPr>
          <w:t>XIII.</w:t>
        </w:r>
        <w:r w:rsidR="001B6895">
          <w:rPr>
            <w:rFonts w:asciiTheme="minorHAnsi" w:eastAsiaTheme="minorEastAsia" w:hAnsiTheme="minorHAnsi" w:cstheme="minorBidi"/>
            <w:noProof/>
            <w:sz w:val="22"/>
            <w:szCs w:val="22"/>
            <w:lang w:val="lt-LT" w:eastAsia="lt-LT"/>
          </w:rPr>
          <w:tab/>
        </w:r>
        <w:r w:rsidR="001B6895" w:rsidRPr="00F011A6">
          <w:rPr>
            <w:rStyle w:val="Hipersaitas"/>
            <w:noProof/>
            <w:lang w:val="lt-LT"/>
          </w:rPr>
          <w:t>BAIGIAMOSIOS NUOSTATOS</w:t>
        </w:r>
        <w:r w:rsidR="001B6895">
          <w:rPr>
            <w:noProof/>
            <w:webHidden/>
          </w:rPr>
          <w:tab/>
        </w:r>
        <w:r w:rsidR="001B6895">
          <w:rPr>
            <w:noProof/>
            <w:webHidden/>
          </w:rPr>
          <w:fldChar w:fldCharType="begin"/>
        </w:r>
        <w:r w:rsidR="001B6895">
          <w:rPr>
            <w:noProof/>
            <w:webHidden/>
          </w:rPr>
          <w:instrText xml:space="preserve"> PAGEREF _Toc485638361 \h </w:instrText>
        </w:r>
        <w:r w:rsidR="001B6895">
          <w:rPr>
            <w:noProof/>
            <w:webHidden/>
          </w:rPr>
        </w:r>
        <w:r w:rsidR="001B6895">
          <w:rPr>
            <w:noProof/>
            <w:webHidden/>
          </w:rPr>
          <w:fldChar w:fldCharType="separate"/>
        </w:r>
        <w:r w:rsidR="001B6895">
          <w:rPr>
            <w:noProof/>
            <w:webHidden/>
          </w:rPr>
          <w:t>23</w:t>
        </w:r>
        <w:r w:rsidR="001B6895">
          <w:rPr>
            <w:noProof/>
            <w:webHidden/>
          </w:rPr>
          <w:fldChar w:fldCharType="end"/>
        </w:r>
      </w:hyperlink>
    </w:p>
    <w:p w14:paraId="4573876A" w14:textId="35535443" w:rsidR="001B6895" w:rsidRDefault="0088515D">
      <w:pPr>
        <w:pStyle w:val="Turinys1"/>
        <w:rPr>
          <w:rFonts w:asciiTheme="minorHAnsi" w:eastAsiaTheme="minorEastAsia" w:hAnsiTheme="minorHAnsi" w:cstheme="minorBidi"/>
          <w:noProof/>
          <w:sz w:val="22"/>
          <w:szCs w:val="22"/>
          <w:lang w:val="lt-LT" w:eastAsia="lt-LT"/>
        </w:rPr>
      </w:pPr>
      <w:hyperlink w:anchor="_Toc485638362" w:history="1">
        <w:r w:rsidR="001B6895" w:rsidRPr="00F011A6">
          <w:rPr>
            <w:rStyle w:val="Hipersaitas"/>
            <w:noProof/>
            <w:lang w:val="lt-LT"/>
          </w:rPr>
          <w:t>1 PRIEDAS MINIMALIŲ KVALIFIKACIJOS REIKALAVIMŲ ATITIKTIES DEKLARACIJA</w:t>
        </w:r>
        <w:r w:rsidR="001B6895">
          <w:rPr>
            <w:noProof/>
            <w:webHidden/>
          </w:rPr>
          <w:tab/>
        </w:r>
        <w:r w:rsidR="001B6895">
          <w:rPr>
            <w:noProof/>
            <w:webHidden/>
          </w:rPr>
          <w:fldChar w:fldCharType="begin"/>
        </w:r>
        <w:r w:rsidR="001B6895">
          <w:rPr>
            <w:noProof/>
            <w:webHidden/>
          </w:rPr>
          <w:instrText xml:space="preserve"> PAGEREF _Toc485638362 \h </w:instrText>
        </w:r>
        <w:r w:rsidR="001B6895">
          <w:rPr>
            <w:noProof/>
            <w:webHidden/>
          </w:rPr>
        </w:r>
        <w:r w:rsidR="001B6895">
          <w:rPr>
            <w:noProof/>
            <w:webHidden/>
          </w:rPr>
          <w:fldChar w:fldCharType="separate"/>
        </w:r>
        <w:r w:rsidR="001B6895">
          <w:rPr>
            <w:noProof/>
            <w:webHidden/>
          </w:rPr>
          <w:t>25</w:t>
        </w:r>
        <w:r w:rsidR="001B6895">
          <w:rPr>
            <w:noProof/>
            <w:webHidden/>
          </w:rPr>
          <w:fldChar w:fldCharType="end"/>
        </w:r>
      </w:hyperlink>
    </w:p>
    <w:p w14:paraId="7C1EB6C9" w14:textId="365CF66F" w:rsidR="001B6895" w:rsidRDefault="0088515D">
      <w:pPr>
        <w:pStyle w:val="Turinys1"/>
        <w:rPr>
          <w:rFonts w:asciiTheme="minorHAnsi" w:eastAsiaTheme="minorEastAsia" w:hAnsiTheme="minorHAnsi" w:cstheme="minorBidi"/>
          <w:noProof/>
          <w:sz w:val="22"/>
          <w:szCs w:val="22"/>
          <w:lang w:val="lt-LT" w:eastAsia="lt-LT"/>
        </w:rPr>
      </w:pPr>
      <w:hyperlink w:anchor="_Toc485638363" w:history="1">
        <w:r w:rsidR="001B6895" w:rsidRPr="00F011A6">
          <w:rPr>
            <w:rStyle w:val="Hipersaitas"/>
            <w:noProof/>
            <w:lang w:val="lt-LT"/>
          </w:rPr>
          <w:t>2 PRIEDAS PASIŪLYMO RAŠTAS</w:t>
        </w:r>
        <w:r w:rsidR="001B6895">
          <w:rPr>
            <w:noProof/>
            <w:webHidden/>
          </w:rPr>
          <w:tab/>
        </w:r>
        <w:r w:rsidR="001B6895">
          <w:rPr>
            <w:noProof/>
            <w:webHidden/>
          </w:rPr>
          <w:fldChar w:fldCharType="begin"/>
        </w:r>
        <w:r w:rsidR="001B6895">
          <w:rPr>
            <w:noProof/>
            <w:webHidden/>
          </w:rPr>
          <w:instrText xml:space="preserve"> PAGEREF _Toc485638363 \h </w:instrText>
        </w:r>
        <w:r w:rsidR="001B6895">
          <w:rPr>
            <w:noProof/>
            <w:webHidden/>
          </w:rPr>
        </w:r>
        <w:r w:rsidR="001B6895">
          <w:rPr>
            <w:noProof/>
            <w:webHidden/>
          </w:rPr>
          <w:fldChar w:fldCharType="separate"/>
        </w:r>
        <w:r w:rsidR="001B6895">
          <w:rPr>
            <w:noProof/>
            <w:webHidden/>
          </w:rPr>
          <w:t>29</w:t>
        </w:r>
        <w:r w:rsidR="001B6895">
          <w:rPr>
            <w:noProof/>
            <w:webHidden/>
          </w:rPr>
          <w:fldChar w:fldCharType="end"/>
        </w:r>
      </w:hyperlink>
    </w:p>
    <w:p w14:paraId="41572F96" w14:textId="6160C6E4" w:rsidR="001B6895" w:rsidRDefault="0088515D">
      <w:pPr>
        <w:pStyle w:val="Turinys1"/>
        <w:rPr>
          <w:rFonts w:asciiTheme="minorHAnsi" w:eastAsiaTheme="minorEastAsia" w:hAnsiTheme="minorHAnsi" w:cstheme="minorBidi"/>
          <w:noProof/>
          <w:sz w:val="22"/>
          <w:szCs w:val="22"/>
          <w:lang w:val="lt-LT" w:eastAsia="lt-LT"/>
        </w:rPr>
      </w:pPr>
      <w:hyperlink w:anchor="_Toc485638364" w:history="1">
        <w:r w:rsidR="001B6895" w:rsidRPr="00F011A6">
          <w:rPr>
            <w:rStyle w:val="Hipersaitas"/>
            <w:noProof/>
          </w:rPr>
          <w:t>PASIŪLYMO RAŠTO 1 PRIEDAS DUOMENYS</w:t>
        </w:r>
        <w:r w:rsidR="001B6895">
          <w:rPr>
            <w:noProof/>
            <w:webHidden/>
          </w:rPr>
          <w:tab/>
        </w:r>
        <w:r w:rsidR="001B6895">
          <w:rPr>
            <w:noProof/>
            <w:webHidden/>
          </w:rPr>
          <w:fldChar w:fldCharType="begin"/>
        </w:r>
        <w:r w:rsidR="001B6895">
          <w:rPr>
            <w:noProof/>
            <w:webHidden/>
          </w:rPr>
          <w:instrText xml:space="preserve"> PAGEREF _Toc485638364 \h </w:instrText>
        </w:r>
        <w:r w:rsidR="001B6895">
          <w:rPr>
            <w:noProof/>
            <w:webHidden/>
          </w:rPr>
        </w:r>
        <w:r w:rsidR="001B6895">
          <w:rPr>
            <w:noProof/>
            <w:webHidden/>
          </w:rPr>
          <w:fldChar w:fldCharType="separate"/>
        </w:r>
        <w:r w:rsidR="001B6895">
          <w:rPr>
            <w:noProof/>
            <w:webHidden/>
          </w:rPr>
          <w:t>31</w:t>
        </w:r>
        <w:r w:rsidR="001B6895">
          <w:rPr>
            <w:noProof/>
            <w:webHidden/>
          </w:rPr>
          <w:fldChar w:fldCharType="end"/>
        </w:r>
      </w:hyperlink>
    </w:p>
    <w:p w14:paraId="48C95CFE" w14:textId="1A8B6A29" w:rsidR="001B6895" w:rsidRDefault="0088515D">
      <w:pPr>
        <w:pStyle w:val="Turinys1"/>
        <w:rPr>
          <w:rFonts w:asciiTheme="minorHAnsi" w:eastAsiaTheme="minorEastAsia" w:hAnsiTheme="minorHAnsi" w:cstheme="minorBidi"/>
          <w:noProof/>
          <w:sz w:val="22"/>
          <w:szCs w:val="22"/>
          <w:lang w:val="lt-LT" w:eastAsia="lt-LT"/>
        </w:rPr>
      </w:pPr>
      <w:hyperlink w:anchor="_Toc485638365" w:history="1">
        <w:r w:rsidR="001B6895" w:rsidRPr="00F011A6">
          <w:rPr>
            <w:rStyle w:val="Hipersaitas"/>
            <w:noProof/>
          </w:rPr>
          <w:t>PASIŪLYMO RAŠTO 2 PRIEDAS PROGRAMA</w:t>
        </w:r>
        <w:r w:rsidR="001B6895">
          <w:rPr>
            <w:noProof/>
            <w:webHidden/>
          </w:rPr>
          <w:tab/>
        </w:r>
        <w:r w:rsidR="001B6895">
          <w:rPr>
            <w:noProof/>
            <w:webHidden/>
          </w:rPr>
          <w:fldChar w:fldCharType="begin"/>
        </w:r>
        <w:r w:rsidR="001B6895">
          <w:rPr>
            <w:noProof/>
            <w:webHidden/>
          </w:rPr>
          <w:instrText xml:space="preserve"> PAGEREF _Toc485638365 \h </w:instrText>
        </w:r>
        <w:r w:rsidR="001B6895">
          <w:rPr>
            <w:noProof/>
            <w:webHidden/>
          </w:rPr>
        </w:r>
        <w:r w:rsidR="001B6895">
          <w:rPr>
            <w:noProof/>
            <w:webHidden/>
          </w:rPr>
          <w:fldChar w:fldCharType="separate"/>
        </w:r>
        <w:r w:rsidR="001B6895">
          <w:rPr>
            <w:noProof/>
            <w:webHidden/>
          </w:rPr>
          <w:t>34</w:t>
        </w:r>
        <w:r w:rsidR="001B6895">
          <w:rPr>
            <w:noProof/>
            <w:webHidden/>
          </w:rPr>
          <w:fldChar w:fldCharType="end"/>
        </w:r>
      </w:hyperlink>
    </w:p>
    <w:p w14:paraId="70014B65" w14:textId="41DE30BC" w:rsidR="001B6895" w:rsidRDefault="0088515D">
      <w:pPr>
        <w:pStyle w:val="Turinys1"/>
        <w:rPr>
          <w:rFonts w:asciiTheme="minorHAnsi" w:eastAsiaTheme="minorEastAsia" w:hAnsiTheme="minorHAnsi" w:cstheme="minorBidi"/>
          <w:noProof/>
          <w:sz w:val="22"/>
          <w:szCs w:val="22"/>
          <w:lang w:val="lt-LT" w:eastAsia="lt-LT"/>
        </w:rPr>
      </w:pPr>
      <w:hyperlink w:anchor="_Toc485638366" w:history="1">
        <w:r w:rsidR="001B6895" w:rsidRPr="00F011A6">
          <w:rPr>
            <w:rStyle w:val="Hipersaitas"/>
            <w:rFonts w:eastAsiaTheme="majorEastAsia"/>
            <w:noProof/>
            <w:lang w:val="lt-LT"/>
          </w:rPr>
          <w:t>3 PRIEDAS</w:t>
        </w:r>
        <w:r w:rsidR="001B6895" w:rsidRPr="00F011A6">
          <w:rPr>
            <w:rStyle w:val="Hipersaitas"/>
            <w:noProof/>
            <w:lang w:val="lt-LT" w:eastAsia="lt-LT"/>
          </w:rPr>
          <w:t xml:space="preserve"> ĮVYKDYTŲ SUTARČIŲ SĄRAŠAS</w:t>
        </w:r>
        <w:r w:rsidR="001B6895">
          <w:rPr>
            <w:noProof/>
            <w:webHidden/>
          </w:rPr>
          <w:tab/>
        </w:r>
        <w:r w:rsidR="001B6895">
          <w:rPr>
            <w:noProof/>
            <w:webHidden/>
          </w:rPr>
          <w:fldChar w:fldCharType="begin"/>
        </w:r>
        <w:r w:rsidR="001B6895">
          <w:rPr>
            <w:noProof/>
            <w:webHidden/>
          </w:rPr>
          <w:instrText xml:space="preserve"> PAGEREF _Toc485638366 \h </w:instrText>
        </w:r>
        <w:r w:rsidR="001B6895">
          <w:rPr>
            <w:noProof/>
            <w:webHidden/>
          </w:rPr>
        </w:r>
        <w:r w:rsidR="001B6895">
          <w:rPr>
            <w:noProof/>
            <w:webHidden/>
          </w:rPr>
          <w:fldChar w:fldCharType="separate"/>
        </w:r>
        <w:r w:rsidR="001B6895">
          <w:rPr>
            <w:noProof/>
            <w:webHidden/>
          </w:rPr>
          <w:t>35</w:t>
        </w:r>
        <w:r w:rsidR="001B6895">
          <w:rPr>
            <w:noProof/>
            <w:webHidden/>
          </w:rPr>
          <w:fldChar w:fldCharType="end"/>
        </w:r>
      </w:hyperlink>
    </w:p>
    <w:p w14:paraId="7CB65AB2" w14:textId="4CA033BF" w:rsidR="001B6895" w:rsidRDefault="0088515D">
      <w:pPr>
        <w:pStyle w:val="Turinys1"/>
        <w:rPr>
          <w:rFonts w:asciiTheme="minorHAnsi" w:eastAsiaTheme="minorEastAsia" w:hAnsiTheme="minorHAnsi" w:cstheme="minorBidi"/>
          <w:noProof/>
          <w:sz w:val="22"/>
          <w:szCs w:val="22"/>
          <w:lang w:val="lt-LT" w:eastAsia="lt-LT"/>
        </w:rPr>
      </w:pPr>
      <w:hyperlink w:anchor="_Toc485638367" w:history="1">
        <w:r w:rsidR="001B6895" w:rsidRPr="00F011A6">
          <w:rPr>
            <w:rStyle w:val="Hipersaitas"/>
            <w:noProof/>
            <w:lang w:val="lt-LT"/>
          </w:rPr>
          <w:t>4 PRIEDAS SPECIALISTŲ SĄRAŠAS</w:t>
        </w:r>
        <w:r w:rsidR="001B6895">
          <w:rPr>
            <w:noProof/>
            <w:webHidden/>
          </w:rPr>
          <w:tab/>
        </w:r>
        <w:r w:rsidR="001B6895">
          <w:rPr>
            <w:noProof/>
            <w:webHidden/>
          </w:rPr>
          <w:fldChar w:fldCharType="begin"/>
        </w:r>
        <w:r w:rsidR="001B6895">
          <w:rPr>
            <w:noProof/>
            <w:webHidden/>
          </w:rPr>
          <w:instrText xml:space="preserve"> PAGEREF _Toc485638367 \h </w:instrText>
        </w:r>
        <w:r w:rsidR="001B6895">
          <w:rPr>
            <w:noProof/>
            <w:webHidden/>
          </w:rPr>
        </w:r>
        <w:r w:rsidR="001B6895">
          <w:rPr>
            <w:noProof/>
            <w:webHidden/>
          </w:rPr>
          <w:fldChar w:fldCharType="separate"/>
        </w:r>
        <w:r w:rsidR="001B6895">
          <w:rPr>
            <w:noProof/>
            <w:webHidden/>
          </w:rPr>
          <w:t>36</w:t>
        </w:r>
        <w:r w:rsidR="001B6895">
          <w:rPr>
            <w:noProof/>
            <w:webHidden/>
          </w:rPr>
          <w:fldChar w:fldCharType="end"/>
        </w:r>
      </w:hyperlink>
    </w:p>
    <w:p w14:paraId="7AC26C5A" w14:textId="70ACFDAA" w:rsidR="001B6895" w:rsidRDefault="0088515D">
      <w:pPr>
        <w:pStyle w:val="Turinys1"/>
        <w:rPr>
          <w:rFonts w:asciiTheme="minorHAnsi" w:eastAsiaTheme="minorEastAsia" w:hAnsiTheme="minorHAnsi" w:cstheme="minorBidi"/>
          <w:noProof/>
          <w:sz w:val="22"/>
          <w:szCs w:val="22"/>
          <w:lang w:val="lt-LT" w:eastAsia="lt-LT"/>
        </w:rPr>
      </w:pPr>
      <w:hyperlink w:anchor="_Toc485638368" w:history="1">
        <w:r w:rsidR="001B6895" w:rsidRPr="00F011A6">
          <w:rPr>
            <w:rStyle w:val="Hipersaitas"/>
            <w:noProof/>
            <w:lang w:val="lt-LT"/>
          </w:rPr>
          <w:t>5 PRIEDAS STATYBOS  IR MONTAVIMO DARBŲ APIMTIS</w:t>
        </w:r>
        <w:r w:rsidR="001B6895">
          <w:rPr>
            <w:noProof/>
            <w:webHidden/>
          </w:rPr>
          <w:tab/>
        </w:r>
        <w:r w:rsidR="001B6895">
          <w:rPr>
            <w:noProof/>
            <w:webHidden/>
          </w:rPr>
          <w:fldChar w:fldCharType="begin"/>
        </w:r>
        <w:r w:rsidR="001B6895">
          <w:rPr>
            <w:noProof/>
            <w:webHidden/>
          </w:rPr>
          <w:instrText xml:space="preserve"> PAGEREF _Toc485638368 \h </w:instrText>
        </w:r>
        <w:r w:rsidR="001B6895">
          <w:rPr>
            <w:noProof/>
            <w:webHidden/>
          </w:rPr>
        </w:r>
        <w:r w:rsidR="001B6895">
          <w:rPr>
            <w:noProof/>
            <w:webHidden/>
          </w:rPr>
          <w:fldChar w:fldCharType="separate"/>
        </w:r>
        <w:r w:rsidR="001B6895">
          <w:rPr>
            <w:noProof/>
            <w:webHidden/>
          </w:rPr>
          <w:t>40</w:t>
        </w:r>
        <w:r w:rsidR="001B6895">
          <w:rPr>
            <w:noProof/>
            <w:webHidden/>
          </w:rPr>
          <w:fldChar w:fldCharType="end"/>
        </w:r>
      </w:hyperlink>
    </w:p>
    <w:p w14:paraId="0FC3A51F" w14:textId="0E42AC9B" w:rsidR="001B6895" w:rsidRDefault="0088515D">
      <w:pPr>
        <w:pStyle w:val="Turinys1"/>
        <w:rPr>
          <w:rFonts w:asciiTheme="minorHAnsi" w:eastAsiaTheme="minorEastAsia" w:hAnsiTheme="minorHAnsi" w:cstheme="minorBidi"/>
          <w:noProof/>
          <w:sz w:val="22"/>
          <w:szCs w:val="22"/>
          <w:lang w:val="lt-LT" w:eastAsia="lt-LT"/>
        </w:rPr>
      </w:pPr>
      <w:hyperlink w:anchor="_Toc485638369" w:history="1">
        <w:r w:rsidR="001B6895" w:rsidRPr="00F011A6">
          <w:rPr>
            <w:rStyle w:val="Hipersaitas"/>
            <w:noProof/>
            <w:lang w:val="lt-LT"/>
          </w:rPr>
          <w:t>6 PRIEDAS PASIŪLYMO GALIOJIMO GARANTIJOS FORMA</w:t>
        </w:r>
        <w:r w:rsidR="001B6895">
          <w:rPr>
            <w:noProof/>
            <w:webHidden/>
          </w:rPr>
          <w:tab/>
        </w:r>
        <w:r w:rsidR="001B6895">
          <w:rPr>
            <w:noProof/>
            <w:webHidden/>
          </w:rPr>
          <w:fldChar w:fldCharType="begin"/>
        </w:r>
        <w:r w:rsidR="001B6895">
          <w:rPr>
            <w:noProof/>
            <w:webHidden/>
          </w:rPr>
          <w:instrText xml:space="preserve"> PAGEREF _Toc485638369 \h </w:instrText>
        </w:r>
        <w:r w:rsidR="001B6895">
          <w:rPr>
            <w:noProof/>
            <w:webHidden/>
          </w:rPr>
        </w:r>
        <w:r w:rsidR="001B6895">
          <w:rPr>
            <w:noProof/>
            <w:webHidden/>
          </w:rPr>
          <w:fldChar w:fldCharType="separate"/>
        </w:r>
        <w:r w:rsidR="001B6895">
          <w:rPr>
            <w:noProof/>
            <w:webHidden/>
          </w:rPr>
          <w:t>41</w:t>
        </w:r>
        <w:r w:rsidR="001B6895">
          <w:rPr>
            <w:noProof/>
            <w:webHidden/>
          </w:rPr>
          <w:fldChar w:fldCharType="end"/>
        </w:r>
      </w:hyperlink>
    </w:p>
    <w:p w14:paraId="5FA24371" w14:textId="339CD415" w:rsidR="001B6895" w:rsidRDefault="0088515D">
      <w:pPr>
        <w:pStyle w:val="Turinys1"/>
        <w:rPr>
          <w:rFonts w:asciiTheme="minorHAnsi" w:eastAsiaTheme="minorEastAsia" w:hAnsiTheme="minorHAnsi" w:cstheme="minorBidi"/>
          <w:noProof/>
          <w:sz w:val="22"/>
          <w:szCs w:val="22"/>
          <w:lang w:val="lt-LT" w:eastAsia="lt-LT"/>
        </w:rPr>
      </w:pPr>
      <w:hyperlink w:anchor="_Toc485638370" w:history="1">
        <w:r w:rsidR="001B6895" w:rsidRPr="00F011A6">
          <w:rPr>
            <w:rStyle w:val="Hipersaitas"/>
            <w:noProof/>
            <w:lang w:val="lt-LT"/>
          </w:rPr>
          <w:t>7 PRIEDAS SUTARTIES ĮVYKDYMO GARANTIJA</w:t>
        </w:r>
        <w:r w:rsidR="001B6895">
          <w:rPr>
            <w:noProof/>
            <w:webHidden/>
          </w:rPr>
          <w:tab/>
        </w:r>
        <w:r w:rsidR="001B6895">
          <w:rPr>
            <w:noProof/>
            <w:webHidden/>
          </w:rPr>
          <w:fldChar w:fldCharType="begin"/>
        </w:r>
        <w:r w:rsidR="001B6895">
          <w:rPr>
            <w:noProof/>
            <w:webHidden/>
          </w:rPr>
          <w:instrText xml:space="preserve"> PAGEREF _Toc485638370 \h </w:instrText>
        </w:r>
        <w:r w:rsidR="001B6895">
          <w:rPr>
            <w:noProof/>
            <w:webHidden/>
          </w:rPr>
        </w:r>
        <w:r w:rsidR="001B6895">
          <w:rPr>
            <w:noProof/>
            <w:webHidden/>
          </w:rPr>
          <w:fldChar w:fldCharType="separate"/>
        </w:r>
        <w:r w:rsidR="001B6895">
          <w:rPr>
            <w:noProof/>
            <w:webHidden/>
          </w:rPr>
          <w:t>43</w:t>
        </w:r>
        <w:r w:rsidR="001B6895">
          <w:rPr>
            <w:noProof/>
            <w:webHidden/>
          </w:rPr>
          <w:fldChar w:fldCharType="end"/>
        </w:r>
      </w:hyperlink>
    </w:p>
    <w:p w14:paraId="6F023431" w14:textId="60C114EF" w:rsidR="001B6895" w:rsidRDefault="0088515D">
      <w:pPr>
        <w:pStyle w:val="Turinys1"/>
        <w:rPr>
          <w:rFonts w:asciiTheme="minorHAnsi" w:eastAsiaTheme="minorEastAsia" w:hAnsiTheme="minorHAnsi" w:cstheme="minorBidi"/>
          <w:noProof/>
          <w:sz w:val="22"/>
          <w:szCs w:val="22"/>
          <w:lang w:val="lt-LT" w:eastAsia="lt-LT"/>
        </w:rPr>
      </w:pPr>
      <w:hyperlink w:anchor="_Toc485638371" w:history="1">
        <w:r w:rsidR="001B6895" w:rsidRPr="00F011A6">
          <w:rPr>
            <w:rStyle w:val="Hipersaitas"/>
            <w:noProof/>
            <w:lang w:val="lt-LT" w:eastAsia="fi-FI"/>
          </w:rPr>
          <w:t>II SKYRIUS</w:t>
        </w:r>
        <w:r w:rsidR="001B6895" w:rsidRPr="00F011A6">
          <w:rPr>
            <w:rStyle w:val="Hipersaitas"/>
            <w:noProof/>
            <w:lang w:val="lt-LT"/>
          </w:rPr>
          <w:t xml:space="preserve"> </w:t>
        </w:r>
        <w:r w:rsidR="001B6895" w:rsidRPr="00F011A6">
          <w:rPr>
            <w:rStyle w:val="Hipersaitas"/>
            <w:noProof/>
            <w:lang w:val="lt-LT" w:eastAsia="fi-FI"/>
          </w:rPr>
          <w:t>SUTARTIES SĄLYGOS</w:t>
        </w:r>
        <w:r w:rsidR="001B6895">
          <w:rPr>
            <w:noProof/>
            <w:webHidden/>
          </w:rPr>
          <w:tab/>
        </w:r>
        <w:r w:rsidR="001B6895">
          <w:rPr>
            <w:noProof/>
            <w:webHidden/>
          </w:rPr>
          <w:fldChar w:fldCharType="begin"/>
        </w:r>
        <w:r w:rsidR="001B6895">
          <w:rPr>
            <w:noProof/>
            <w:webHidden/>
          </w:rPr>
          <w:instrText xml:space="preserve"> PAGEREF _Toc485638371 \h </w:instrText>
        </w:r>
        <w:r w:rsidR="001B6895">
          <w:rPr>
            <w:noProof/>
            <w:webHidden/>
          </w:rPr>
        </w:r>
        <w:r w:rsidR="001B6895">
          <w:rPr>
            <w:noProof/>
            <w:webHidden/>
          </w:rPr>
          <w:fldChar w:fldCharType="separate"/>
        </w:r>
        <w:r w:rsidR="001B6895">
          <w:rPr>
            <w:noProof/>
            <w:webHidden/>
          </w:rPr>
          <w:t>45</w:t>
        </w:r>
        <w:r w:rsidR="001B6895">
          <w:rPr>
            <w:noProof/>
            <w:webHidden/>
          </w:rPr>
          <w:fldChar w:fldCharType="end"/>
        </w:r>
      </w:hyperlink>
    </w:p>
    <w:p w14:paraId="42993C74" w14:textId="17D0208D" w:rsidR="001B6895" w:rsidRDefault="0088515D">
      <w:pPr>
        <w:pStyle w:val="Turinys1"/>
        <w:rPr>
          <w:rFonts w:asciiTheme="minorHAnsi" w:eastAsiaTheme="minorEastAsia" w:hAnsiTheme="minorHAnsi" w:cstheme="minorBidi"/>
          <w:noProof/>
          <w:sz w:val="22"/>
          <w:szCs w:val="22"/>
          <w:lang w:val="lt-LT" w:eastAsia="lt-LT"/>
        </w:rPr>
      </w:pPr>
      <w:hyperlink w:anchor="_Toc485638372" w:history="1">
        <w:r w:rsidR="001B6895" w:rsidRPr="00F011A6">
          <w:rPr>
            <w:rStyle w:val="Hipersaitas"/>
            <w:noProof/>
            <w:lang w:val="lt-LT" w:eastAsia="fi-FI"/>
          </w:rPr>
          <w:t>SUTARTIES SĄLYGOS 1 SKIRSNIS Rangos sutartis Nr. ............</w:t>
        </w:r>
        <w:r w:rsidR="001B6895">
          <w:rPr>
            <w:noProof/>
            <w:webHidden/>
          </w:rPr>
          <w:tab/>
        </w:r>
        <w:r w:rsidR="001B6895">
          <w:rPr>
            <w:noProof/>
            <w:webHidden/>
          </w:rPr>
          <w:fldChar w:fldCharType="begin"/>
        </w:r>
        <w:r w:rsidR="001B6895">
          <w:rPr>
            <w:noProof/>
            <w:webHidden/>
          </w:rPr>
          <w:instrText xml:space="preserve"> PAGEREF _Toc485638372 \h </w:instrText>
        </w:r>
        <w:r w:rsidR="001B6895">
          <w:rPr>
            <w:noProof/>
            <w:webHidden/>
          </w:rPr>
        </w:r>
        <w:r w:rsidR="001B6895">
          <w:rPr>
            <w:noProof/>
            <w:webHidden/>
          </w:rPr>
          <w:fldChar w:fldCharType="separate"/>
        </w:r>
        <w:r w:rsidR="001B6895">
          <w:rPr>
            <w:noProof/>
            <w:webHidden/>
          </w:rPr>
          <w:t>45</w:t>
        </w:r>
        <w:r w:rsidR="001B6895">
          <w:rPr>
            <w:noProof/>
            <w:webHidden/>
          </w:rPr>
          <w:fldChar w:fldCharType="end"/>
        </w:r>
      </w:hyperlink>
    </w:p>
    <w:p w14:paraId="0BB10356" w14:textId="1A31F3E4" w:rsidR="001B6895" w:rsidRDefault="0088515D">
      <w:pPr>
        <w:pStyle w:val="Turinys1"/>
        <w:rPr>
          <w:rFonts w:asciiTheme="minorHAnsi" w:eastAsiaTheme="minorEastAsia" w:hAnsiTheme="minorHAnsi" w:cstheme="minorBidi"/>
          <w:noProof/>
          <w:sz w:val="22"/>
          <w:szCs w:val="22"/>
          <w:lang w:val="lt-LT" w:eastAsia="lt-LT"/>
        </w:rPr>
      </w:pPr>
      <w:hyperlink w:anchor="_Toc485638373" w:history="1">
        <w:r w:rsidR="001B6895" w:rsidRPr="00F011A6">
          <w:rPr>
            <w:rStyle w:val="Hipersaitas"/>
            <w:noProof/>
            <w:lang w:val="lt-LT"/>
          </w:rPr>
          <w:t>SUTARTIES SĄLYGOS. 2 SKIRSNIS</w:t>
        </w:r>
        <w:r w:rsidR="001B6895" w:rsidRPr="00F011A6">
          <w:rPr>
            <w:rStyle w:val="Hipersaitas"/>
            <w:noProof/>
            <w:lang w:val="lt-LT" w:eastAsia="fi-FI"/>
          </w:rPr>
          <w:t xml:space="preserve"> Bendrosios sutarties sąlygos</w:t>
        </w:r>
        <w:r w:rsidR="001B6895">
          <w:rPr>
            <w:noProof/>
            <w:webHidden/>
          </w:rPr>
          <w:tab/>
        </w:r>
        <w:r w:rsidR="001B6895">
          <w:rPr>
            <w:noProof/>
            <w:webHidden/>
          </w:rPr>
          <w:fldChar w:fldCharType="begin"/>
        </w:r>
        <w:r w:rsidR="001B6895">
          <w:rPr>
            <w:noProof/>
            <w:webHidden/>
          </w:rPr>
          <w:instrText xml:space="preserve"> PAGEREF _Toc485638373 \h </w:instrText>
        </w:r>
        <w:r w:rsidR="001B6895">
          <w:rPr>
            <w:noProof/>
            <w:webHidden/>
          </w:rPr>
        </w:r>
        <w:r w:rsidR="001B6895">
          <w:rPr>
            <w:noProof/>
            <w:webHidden/>
          </w:rPr>
          <w:fldChar w:fldCharType="separate"/>
        </w:r>
        <w:r w:rsidR="001B6895">
          <w:rPr>
            <w:noProof/>
            <w:webHidden/>
          </w:rPr>
          <w:t>48</w:t>
        </w:r>
        <w:r w:rsidR="001B6895">
          <w:rPr>
            <w:noProof/>
            <w:webHidden/>
          </w:rPr>
          <w:fldChar w:fldCharType="end"/>
        </w:r>
      </w:hyperlink>
    </w:p>
    <w:p w14:paraId="20D9C1E0" w14:textId="02EFDDE6" w:rsidR="001B6895" w:rsidRDefault="0088515D">
      <w:pPr>
        <w:pStyle w:val="Turinys1"/>
        <w:rPr>
          <w:rFonts w:asciiTheme="minorHAnsi" w:eastAsiaTheme="minorEastAsia" w:hAnsiTheme="minorHAnsi" w:cstheme="minorBidi"/>
          <w:noProof/>
          <w:sz w:val="22"/>
          <w:szCs w:val="22"/>
          <w:lang w:val="lt-LT" w:eastAsia="lt-LT"/>
        </w:rPr>
      </w:pPr>
      <w:hyperlink w:anchor="_Toc485638374" w:history="1">
        <w:r w:rsidR="001B6895" w:rsidRPr="00F011A6">
          <w:rPr>
            <w:rStyle w:val="Hipersaitas"/>
            <w:noProof/>
            <w:lang w:val="lt-LT"/>
          </w:rPr>
          <w:t>SUTARTIES SĄLYGOS 3 SKIRSNIS</w:t>
        </w:r>
        <w:r w:rsidR="001B6895" w:rsidRPr="00F011A6">
          <w:rPr>
            <w:rStyle w:val="Hipersaitas"/>
            <w:noProof/>
            <w:lang w:val="lt-LT" w:eastAsia="fi-FI"/>
          </w:rPr>
          <w:t xml:space="preserve"> Konkrečios sutarties sąlygos</w:t>
        </w:r>
        <w:r w:rsidR="001B6895">
          <w:rPr>
            <w:noProof/>
            <w:webHidden/>
          </w:rPr>
          <w:tab/>
        </w:r>
        <w:r w:rsidR="001B6895">
          <w:rPr>
            <w:noProof/>
            <w:webHidden/>
          </w:rPr>
          <w:fldChar w:fldCharType="begin"/>
        </w:r>
        <w:r w:rsidR="001B6895">
          <w:rPr>
            <w:noProof/>
            <w:webHidden/>
          </w:rPr>
          <w:instrText xml:space="preserve"> PAGEREF _Toc485638374 \h </w:instrText>
        </w:r>
        <w:r w:rsidR="001B6895">
          <w:rPr>
            <w:noProof/>
            <w:webHidden/>
          </w:rPr>
        </w:r>
        <w:r w:rsidR="001B6895">
          <w:rPr>
            <w:noProof/>
            <w:webHidden/>
          </w:rPr>
          <w:fldChar w:fldCharType="separate"/>
        </w:r>
        <w:r w:rsidR="001B6895">
          <w:rPr>
            <w:noProof/>
            <w:webHidden/>
          </w:rPr>
          <w:t>49</w:t>
        </w:r>
        <w:r w:rsidR="001B6895">
          <w:rPr>
            <w:noProof/>
            <w:webHidden/>
          </w:rPr>
          <w:fldChar w:fldCharType="end"/>
        </w:r>
      </w:hyperlink>
    </w:p>
    <w:p w14:paraId="64CA55BE" w14:textId="050B1852" w:rsidR="00FE7495" w:rsidRDefault="00AF3099" w:rsidP="00FE7495">
      <w:pPr>
        <w:jc w:val="both"/>
        <w:rPr>
          <w:lang w:val="lt-LT"/>
        </w:rPr>
      </w:pPr>
      <w:r w:rsidRPr="00B35F36">
        <w:rPr>
          <w:b/>
          <w:sz w:val="24"/>
          <w:szCs w:val="24"/>
          <w:lang w:val="lt-LT"/>
        </w:rPr>
        <w:fldChar w:fldCharType="end"/>
      </w:r>
      <w:bookmarkStart w:id="0" w:name="_Toc469562386"/>
    </w:p>
    <w:p w14:paraId="1D186A64" w14:textId="77777777" w:rsidR="00C64CEC" w:rsidRDefault="00C64CEC" w:rsidP="003C3392">
      <w:pPr>
        <w:pStyle w:val="Antrat1"/>
        <w:numPr>
          <w:ilvl w:val="0"/>
          <w:numId w:val="0"/>
        </w:numPr>
        <w:ind w:left="1287"/>
        <w:jc w:val="left"/>
        <w:rPr>
          <w:lang w:val="lt-LT"/>
        </w:rPr>
        <w:sectPr w:rsidR="00C64CEC" w:rsidSect="000C7237">
          <w:footerReference w:type="default" r:id="rId10"/>
          <w:type w:val="continuous"/>
          <w:pgSz w:w="11906" w:h="16838"/>
          <w:pgMar w:top="851" w:right="849" w:bottom="851" w:left="1701" w:header="567" w:footer="567" w:gutter="0"/>
          <w:cols w:space="1296"/>
          <w:docGrid w:linePitch="360"/>
        </w:sectPr>
      </w:pPr>
    </w:p>
    <w:p w14:paraId="73274B07" w14:textId="6AF9DE1D" w:rsidR="003C3392" w:rsidRPr="003C3392" w:rsidRDefault="003C3392" w:rsidP="003C3392">
      <w:pPr>
        <w:pStyle w:val="Antrat1"/>
        <w:numPr>
          <w:ilvl w:val="0"/>
          <w:numId w:val="0"/>
        </w:numPr>
        <w:ind w:left="1287"/>
        <w:jc w:val="left"/>
        <w:rPr>
          <w:lang w:val="lt-LT"/>
        </w:rPr>
      </w:pPr>
      <w:bookmarkStart w:id="1" w:name="_Toc485638348"/>
      <w:r w:rsidRPr="003C3392">
        <w:rPr>
          <w:lang w:val="lt-LT"/>
        </w:rPr>
        <w:lastRenderedPageBreak/>
        <w:t>I SKYRIUS SUPAPRASTINTO ATVIRO KONKURSO</w:t>
      </w:r>
      <w:r w:rsidR="00D54752">
        <w:rPr>
          <w:lang w:val="lt-LT"/>
        </w:rPr>
        <w:t xml:space="preserve"> </w:t>
      </w:r>
      <w:r w:rsidR="00D54752">
        <w:rPr>
          <w:color w:val="000000"/>
          <w:lang w:val="lt-LT"/>
        </w:rPr>
        <w:t xml:space="preserve">BŪDU </w:t>
      </w:r>
      <w:r w:rsidRPr="003C3392">
        <w:rPr>
          <w:color w:val="000000"/>
          <w:lang w:val="lt-LT"/>
        </w:rPr>
        <w:t>SĄLYGOS</w:t>
      </w:r>
      <w:bookmarkEnd w:id="0"/>
      <w:bookmarkEnd w:id="1"/>
    </w:p>
    <w:p w14:paraId="60AB1CAC" w14:textId="41DD7874" w:rsidR="003C3392" w:rsidRDefault="003C3392">
      <w:pPr>
        <w:rPr>
          <w:lang w:val="lt-LT"/>
        </w:rPr>
      </w:pPr>
    </w:p>
    <w:p w14:paraId="74F5F2DC" w14:textId="77777777" w:rsidR="00754447" w:rsidRPr="00B35F36" w:rsidRDefault="00754447" w:rsidP="00754447">
      <w:pPr>
        <w:pStyle w:val="Antrat1"/>
        <w:rPr>
          <w:lang w:val="lt-LT"/>
        </w:rPr>
      </w:pPr>
      <w:bookmarkStart w:id="2" w:name="_Toc485638349"/>
      <w:r w:rsidRPr="00B35F36">
        <w:rPr>
          <w:lang w:val="lt-LT"/>
        </w:rPr>
        <w:t>BENDROSIOS NUOSTATOS</w:t>
      </w:r>
      <w:bookmarkEnd w:id="2"/>
    </w:p>
    <w:p w14:paraId="1A72D11F" w14:textId="77777777" w:rsidR="00754447" w:rsidRPr="00B35F36" w:rsidRDefault="00754447" w:rsidP="00754447">
      <w:pPr>
        <w:pStyle w:val="Pagrindinistekstas"/>
        <w:rPr>
          <w:rFonts w:ascii="Times New Roman" w:hAnsi="Times New Roman" w:cs="Times New Roman"/>
          <w:lang w:val="lt-LT"/>
        </w:rPr>
      </w:pPr>
    </w:p>
    <w:p w14:paraId="62F6CC0D" w14:textId="031997F2" w:rsidR="00BD30EB" w:rsidRPr="003E3FF1" w:rsidRDefault="00BD30EB" w:rsidP="003F3801">
      <w:pPr>
        <w:pStyle w:val="Pagrindinistekstas"/>
        <w:numPr>
          <w:ilvl w:val="0"/>
          <w:numId w:val="9"/>
        </w:numPr>
        <w:ind w:left="0" w:firstLine="567"/>
        <w:rPr>
          <w:rFonts w:ascii="Times New Roman" w:hAnsi="Times New Roman" w:cs="Times New Roman"/>
          <w:lang w:val="lt-LT"/>
        </w:rPr>
      </w:pPr>
      <w:r>
        <w:rPr>
          <w:rFonts w:ascii="Times New Roman" w:hAnsi="Times New Roman" w:cs="Times New Roman"/>
          <w:lang w:val="lt-LT"/>
        </w:rPr>
        <w:t xml:space="preserve">Perkančioji organizacija - </w:t>
      </w:r>
      <w:r w:rsidRPr="003E3FF1">
        <w:rPr>
          <w:rFonts w:ascii="Times New Roman" w:hAnsi="Times New Roman" w:cs="Times New Roman"/>
        </w:rPr>
        <w:t>UAB „Grinda“ (kodas 120153047), Eigulių g. 32, 03150 Vilnius</w:t>
      </w:r>
      <w:r w:rsidRPr="00F63172">
        <w:rPr>
          <w:rFonts w:ascii="Times New Roman" w:hAnsi="Times New Roman" w:cs="Times New Roman"/>
        </w:rPr>
        <w:t>, įgaliotoji perkančioji organizacija – Vilniaus miesto savivaldybės administracija (kodas 188710061), Konstitucijos pr. 3, 09601 Vilnius. Įgaliotojai perkančiajai organizacijai suteikiama teisė organizuoti pirkimą ir atlikti pirkimo procedūras perkančiosios organizacijos vardu iki sutarties sudarymo. Perkančioji organizacija sutartį sudarys savo vardu.</w:t>
      </w:r>
      <w:r>
        <w:rPr>
          <w:rFonts w:ascii="Times New Roman" w:hAnsi="Times New Roman" w:cs="Times New Roman"/>
        </w:rPr>
        <w:t xml:space="preserve"> </w:t>
      </w:r>
      <w:r w:rsidRPr="004066A3">
        <w:rPr>
          <w:rFonts w:ascii="Times New Roman" w:hAnsi="Times New Roman" w:cs="Times New Roman"/>
          <w:lang w:val="lt-LT"/>
        </w:rPr>
        <w:t>Šis pirkimas vykdomas siekiant įgyvendinti projektą: „Paviršinių nuotekų sistemų tvarkymas Vilniaus mieste“ (toliau – Projektas). Projektas planuojamas finansuoti iš Europos Sąjungos struktūrinių fondų lėšų pagal 2014–2020 m.</w:t>
      </w:r>
      <w:r w:rsidRPr="004066A3">
        <w:rPr>
          <w:rFonts w:ascii="Times New Roman" w:hAnsi="Times New Roman" w:cs="Times New Roman"/>
          <w:b/>
          <w:lang w:val="lt-LT"/>
        </w:rPr>
        <w:t xml:space="preserve"> </w:t>
      </w:r>
      <w:r w:rsidRPr="004066A3">
        <w:rPr>
          <w:rFonts w:ascii="Times New Roman" w:hAnsi="Times New Roman" w:cs="Times New Roman"/>
          <w:lang w:val="lt-LT"/>
        </w:rPr>
        <w:t>Europos Sąjungos fondų investicijų veiksmų programos 5 prioriteto „Aplinkosauga, gamtos išteklių darnus naudojimas ir prisitaikymas prie klimato kaitos“ 05.1.1-APVA-R-007 priemonės „Paviršinių nuotekų sistemų tvarkymas“ finansuojamas veiklas.</w:t>
      </w:r>
    </w:p>
    <w:p w14:paraId="07DCD686" w14:textId="18E84875" w:rsidR="00BD30EB" w:rsidRPr="009E0235" w:rsidRDefault="00BD30EB" w:rsidP="003F3801">
      <w:pPr>
        <w:pStyle w:val="Pagrindinistekstas"/>
        <w:numPr>
          <w:ilvl w:val="0"/>
          <w:numId w:val="9"/>
        </w:numPr>
        <w:ind w:left="0" w:firstLine="567"/>
        <w:rPr>
          <w:rFonts w:ascii="Times New Roman" w:hAnsi="Times New Roman" w:cs="Times New Roman"/>
        </w:rPr>
      </w:pPr>
      <w:r w:rsidRPr="003D088D">
        <w:rPr>
          <w:rFonts w:ascii="Times New Roman" w:hAnsi="Times New Roman" w:cs="Times New Roman"/>
          <w:lang w:eastAsia="ar-SA"/>
        </w:rPr>
        <w:t xml:space="preserve">Skelbimas apie pirkimą buvo paskelbtas Centrinėje viešųjų pirkimų informacinėje </w:t>
      </w:r>
      <w:r w:rsidRPr="009E0235">
        <w:rPr>
          <w:rFonts w:ascii="Times New Roman" w:hAnsi="Times New Roman" w:cs="Times New Roman"/>
          <w:lang w:eastAsia="ar-SA"/>
        </w:rPr>
        <w:t>sistemoje (toliau – CVP IS) adresu (https://pirkimai.eviesiejipirkimai.lt/)</w:t>
      </w:r>
      <w:r w:rsidRPr="009E0235">
        <w:rPr>
          <w:rFonts w:ascii="Times New Roman" w:eastAsia="Arial Unicode MS" w:hAnsi="Times New Roman" w:cs="Times New Roman"/>
        </w:rPr>
        <w:t xml:space="preserve">. </w:t>
      </w:r>
      <w:r w:rsidR="00133F28" w:rsidRPr="009E0235">
        <w:rPr>
          <w:rFonts w:ascii="Times New Roman" w:hAnsi="Times New Roman" w:cs="Times New Roman"/>
        </w:rPr>
        <w:t>Išankstinio informacinio skelbimo apie šį pirkimą nebuvo.</w:t>
      </w:r>
    </w:p>
    <w:p w14:paraId="66649A98" w14:textId="07052AF4" w:rsidR="009E0235" w:rsidRPr="009E0235" w:rsidRDefault="00414979" w:rsidP="003F3801">
      <w:pPr>
        <w:pStyle w:val="Sraopastraipa"/>
        <w:numPr>
          <w:ilvl w:val="0"/>
          <w:numId w:val="9"/>
        </w:numPr>
        <w:ind w:left="0" w:firstLine="567"/>
        <w:jc w:val="both"/>
        <w:rPr>
          <w:sz w:val="24"/>
          <w:szCs w:val="24"/>
        </w:rPr>
      </w:pPr>
      <w:r w:rsidRPr="009E0235">
        <w:rPr>
          <w:sz w:val="24"/>
          <w:szCs w:val="24"/>
          <w:lang w:val="lt-LT" w:eastAsia="ar-SA"/>
        </w:rPr>
        <w:t>Pirkimo dokumentai, jų paaiškinimai, patikslinimai kartu su skelbimu apie pirkimą skelbiami Centrinėje viešųjų pirkimų informacinėje sistemoje (toliau – CVP IS)</w:t>
      </w:r>
      <w:r w:rsidRPr="009E0235" w:rsidDel="005B1BD6">
        <w:rPr>
          <w:sz w:val="24"/>
          <w:szCs w:val="24"/>
          <w:lang w:val="lt-LT" w:eastAsia="ar-SA"/>
        </w:rPr>
        <w:t xml:space="preserve"> </w:t>
      </w:r>
      <w:r w:rsidRPr="009E0235">
        <w:rPr>
          <w:sz w:val="24"/>
          <w:szCs w:val="24"/>
          <w:lang w:val="lt-LT" w:eastAsia="ar-SA"/>
        </w:rPr>
        <w:t>adresu (</w:t>
      </w:r>
      <w:hyperlink r:id="rId11" w:history="1">
        <w:r w:rsidRPr="009E0235">
          <w:rPr>
            <w:rStyle w:val="Hipersaitas"/>
            <w:rFonts w:eastAsia="SimSun"/>
            <w:color w:val="auto"/>
            <w:sz w:val="24"/>
            <w:szCs w:val="24"/>
            <w:lang w:val="lt-LT" w:eastAsia="ar-SA"/>
          </w:rPr>
          <w:t>https://pirkimai.eviesiejipirkimai.lt/)</w:t>
        </w:r>
      </w:hyperlink>
      <w:r w:rsidRPr="009E0235">
        <w:rPr>
          <w:sz w:val="24"/>
          <w:szCs w:val="24"/>
          <w:lang w:val="lt-LT" w:eastAsia="ar-SA"/>
        </w:rPr>
        <w:t xml:space="preserve"> bei </w:t>
      </w:r>
      <w:r w:rsidRPr="009E0235">
        <w:rPr>
          <w:sz w:val="24"/>
          <w:szCs w:val="24"/>
          <w:u w:val="single"/>
          <w:lang w:val="lt-LT"/>
        </w:rPr>
        <w:t>https://</w:t>
      </w:r>
      <w:hyperlink r:id="rId12" w:history="1">
        <w:r w:rsidRPr="009E0235">
          <w:rPr>
            <w:sz w:val="24"/>
            <w:szCs w:val="24"/>
            <w:u w:val="single"/>
            <w:lang w:val="lt-LT"/>
          </w:rPr>
          <w:t>www.vilnius.lt</w:t>
        </w:r>
      </w:hyperlink>
      <w:r w:rsidRPr="009E0235">
        <w:rPr>
          <w:sz w:val="24"/>
          <w:szCs w:val="24"/>
          <w:lang w:val="lt-LT"/>
        </w:rPr>
        <w:t xml:space="preserve">. </w:t>
      </w:r>
      <w:r w:rsidR="00D54752">
        <w:rPr>
          <w:sz w:val="24"/>
          <w:szCs w:val="24"/>
          <w:lang w:val="lt-LT"/>
        </w:rPr>
        <w:t>Įgaliotoji p</w:t>
      </w:r>
      <w:r w:rsidRPr="009E0235">
        <w:rPr>
          <w:sz w:val="24"/>
          <w:szCs w:val="24"/>
          <w:lang w:val="lt-LT"/>
        </w:rPr>
        <w:t>erkančioji organizacija neteikia tiekėjams pirkimo dokumentų popierinio varianto. Tiekėjai turėtų atidžiai stebėti CVP IS talpinamus pirkimo dokumentų paaiškinimus bei papildymus.</w:t>
      </w:r>
      <w:r w:rsidR="009E0235" w:rsidRPr="009E0235">
        <w:rPr>
          <w:sz w:val="24"/>
          <w:szCs w:val="24"/>
        </w:rPr>
        <w:t xml:space="preserve"> Visos pirkimo sąlygos nustatytos pirkimo dokumentuose, kuriuos sudaro:</w:t>
      </w:r>
    </w:p>
    <w:p w14:paraId="3C8BB3BA"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skelbimas apie pirkimą, jo pakeitimai bei papildymai (jeigu bus);</w:t>
      </w:r>
    </w:p>
    <w:p w14:paraId="567ABFBC"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konkurso sąlygos (kartu su priedais);</w:t>
      </w:r>
    </w:p>
    <w:p w14:paraId="3E1A6EFB" w14:textId="77777777" w:rsidR="009E0235"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pirkimo dokumentų paaiškinimai (patikslinimai), taip pat atsakymai į tiekėjų klausimus (jeigu bus);</w:t>
      </w:r>
    </w:p>
    <w:p w14:paraId="7A247EE6" w14:textId="7472F417" w:rsidR="00414979" w:rsidRPr="009E0235" w:rsidRDefault="009E0235" w:rsidP="003F3801">
      <w:pPr>
        <w:pStyle w:val="Sraopastraipa"/>
        <w:numPr>
          <w:ilvl w:val="1"/>
          <w:numId w:val="9"/>
        </w:numPr>
        <w:tabs>
          <w:tab w:val="left" w:pos="1418"/>
        </w:tabs>
        <w:ind w:left="0" w:firstLine="567"/>
        <w:jc w:val="both"/>
        <w:rPr>
          <w:sz w:val="24"/>
          <w:szCs w:val="24"/>
        </w:rPr>
      </w:pPr>
      <w:r w:rsidRPr="009E0235">
        <w:rPr>
          <w:sz w:val="24"/>
          <w:szCs w:val="24"/>
        </w:rPr>
        <w:t>kita įgaliotosios perkančiosios organizacijos iki susipažinimo su pasiūlymais procedūros pradžios CVP IS priemonėmis pateikta informacija.</w:t>
      </w:r>
    </w:p>
    <w:p w14:paraId="142C51CC" w14:textId="77777777" w:rsidR="00BD30EB" w:rsidRPr="009E0235" w:rsidRDefault="00BD30EB" w:rsidP="003F3801">
      <w:pPr>
        <w:pStyle w:val="Pagrindinistekstas"/>
        <w:numPr>
          <w:ilvl w:val="0"/>
          <w:numId w:val="9"/>
        </w:numPr>
        <w:ind w:left="0" w:firstLine="567"/>
        <w:rPr>
          <w:rFonts w:ascii="Times New Roman" w:hAnsi="Times New Roman" w:cs="Times New Roman"/>
        </w:rPr>
      </w:pPr>
      <w:r w:rsidRPr="009E0235">
        <w:rPr>
          <w:rFonts w:ascii="Times New Roman" w:hAnsi="Times New Roman" w:cs="Times New Roman"/>
        </w:rPr>
        <w:t>Pirkimas atliekamas laikantis lygiateisiškumo, nediskriminavimo, skaidrumo, abipusio pripažinimo, proporcingumo, racionalaus lėšų panaudojimo principų ir konfidencialumo bei nešališkumo reikalavimų.</w:t>
      </w:r>
    </w:p>
    <w:p w14:paraId="6063115C" w14:textId="77777777" w:rsidR="00754447" w:rsidRPr="00B35F36" w:rsidRDefault="00754447" w:rsidP="00754447">
      <w:pPr>
        <w:pStyle w:val="Pagrindinistekstas"/>
        <w:rPr>
          <w:rFonts w:ascii="Times New Roman" w:hAnsi="Times New Roman" w:cs="Times New Roman"/>
          <w:lang w:val="lt-LT"/>
        </w:rPr>
      </w:pPr>
    </w:p>
    <w:p w14:paraId="539DE790" w14:textId="77777777" w:rsidR="00754447" w:rsidRPr="00B35F36" w:rsidRDefault="00754447" w:rsidP="00754447">
      <w:pPr>
        <w:pStyle w:val="Antrat1"/>
        <w:rPr>
          <w:lang w:val="lt-LT"/>
        </w:rPr>
      </w:pPr>
      <w:bookmarkStart w:id="3" w:name="_Toc485638350"/>
      <w:r w:rsidRPr="00B35F36">
        <w:rPr>
          <w:lang w:val="lt-LT"/>
        </w:rPr>
        <w:t>PIRKIMO OBJEKTAS</w:t>
      </w:r>
      <w:bookmarkEnd w:id="3"/>
    </w:p>
    <w:p w14:paraId="6BC963CA" w14:textId="77777777" w:rsidR="00754447" w:rsidRPr="00B35F36" w:rsidRDefault="00754447" w:rsidP="00754447">
      <w:pPr>
        <w:pStyle w:val="Pagrindinistekstas"/>
        <w:rPr>
          <w:rFonts w:ascii="Times New Roman" w:hAnsi="Times New Roman" w:cs="Times New Roman"/>
          <w:lang w:val="lt-LT"/>
        </w:rPr>
      </w:pPr>
    </w:p>
    <w:p w14:paraId="1914DD05" w14:textId="27A405B5" w:rsidR="0016440F" w:rsidRDefault="00754447" w:rsidP="003F3801">
      <w:pPr>
        <w:pStyle w:val="Sraopastraipa"/>
        <w:widowControl w:val="0"/>
        <w:numPr>
          <w:ilvl w:val="0"/>
          <w:numId w:val="9"/>
        </w:numPr>
        <w:autoSpaceDE w:val="0"/>
        <w:autoSpaceDN w:val="0"/>
        <w:adjustRightInd w:val="0"/>
        <w:ind w:left="0" w:firstLine="567"/>
        <w:jc w:val="both"/>
        <w:rPr>
          <w:sz w:val="24"/>
          <w:szCs w:val="24"/>
        </w:rPr>
      </w:pPr>
      <w:r w:rsidRPr="0016440F">
        <w:rPr>
          <w:sz w:val="24"/>
          <w:szCs w:val="24"/>
          <w:lang w:val="lt-LT"/>
        </w:rPr>
        <w:t xml:space="preserve">Perkančioji organizacija numato įsigyti </w:t>
      </w:r>
      <w:r w:rsidR="00C64CEC" w:rsidRPr="00C64CEC">
        <w:rPr>
          <w:b/>
          <w:sz w:val="24"/>
          <w:szCs w:val="24"/>
        </w:rPr>
        <w:t>Lietaus nuotekynės įrengimo Šeškinės komplekso prieigose</w:t>
      </w:r>
      <w:r w:rsidR="00D54752">
        <w:rPr>
          <w:b/>
          <w:sz w:val="24"/>
          <w:szCs w:val="24"/>
          <w:lang w:val="lt-LT"/>
        </w:rPr>
        <w:t xml:space="preserve"> </w:t>
      </w:r>
      <w:r w:rsidR="00FB0FFB" w:rsidRPr="00FB0E57">
        <w:rPr>
          <w:sz w:val="24"/>
          <w:szCs w:val="24"/>
          <w:lang w:val="lt-LT"/>
        </w:rPr>
        <w:t>darbus</w:t>
      </w:r>
      <w:r w:rsidR="00FB0FFB">
        <w:rPr>
          <w:b/>
          <w:sz w:val="24"/>
          <w:szCs w:val="24"/>
          <w:lang w:val="lt-LT"/>
        </w:rPr>
        <w:t xml:space="preserve"> </w:t>
      </w:r>
      <w:r w:rsidR="00FB0FFB" w:rsidRPr="00B92DEE">
        <w:rPr>
          <w:sz w:val="24"/>
          <w:szCs w:val="24"/>
        </w:rPr>
        <w:t xml:space="preserve">(toliau – </w:t>
      </w:r>
      <w:r w:rsidR="00FB0E57">
        <w:rPr>
          <w:sz w:val="24"/>
          <w:szCs w:val="24"/>
          <w:lang w:val="lt-LT"/>
        </w:rPr>
        <w:t>darbai</w:t>
      </w:r>
      <w:r w:rsidR="00FB0FFB" w:rsidRPr="00B92DEE">
        <w:rPr>
          <w:sz w:val="24"/>
          <w:szCs w:val="24"/>
        </w:rPr>
        <w:t>)</w:t>
      </w:r>
      <w:r w:rsidR="00FB0FFB" w:rsidRPr="0016440F">
        <w:rPr>
          <w:sz w:val="24"/>
          <w:szCs w:val="24"/>
          <w:lang w:val="lt-LT"/>
        </w:rPr>
        <w:t xml:space="preserve">. </w:t>
      </w:r>
      <w:r w:rsidR="0016440F" w:rsidRPr="0016440F">
        <w:rPr>
          <w:sz w:val="24"/>
          <w:szCs w:val="24"/>
        </w:rPr>
        <w:t xml:space="preserve">Planuojama: </w:t>
      </w:r>
      <w:r w:rsidR="00C64CEC">
        <w:rPr>
          <w:sz w:val="24"/>
          <w:szCs w:val="24"/>
          <w:lang w:val="lt-LT"/>
        </w:rPr>
        <w:t>pakloti</w:t>
      </w:r>
      <w:r w:rsidR="00C64CEC" w:rsidRPr="0016440F">
        <w:rPr>
          <w:sz w:val="24"/>
          <w:szCs w:val="24"/>
        </w:rPr>
        <w:t xml:space="preserve"> </w:t>
      </w:r>
      <w:r w:rsidR="0016440F" w:rsidRPr="0016440F">
        <w:rPr>
          <w:sz w:val="24"/>
          <w:szCs w:val="24"/>
        </w:rPr>
        <w:t xml:space="preserve">lietaus nuotekų tinklų ~ </w:t>
      </w:r>
      <w:r w:rsidR="00E716B7">
        <w:rPr>
          <w:sz w:val="24"/>
          <w:szCs w:val="24"/>
          <w:lang w:val="lt-LT"/>
        </w:rPr>
        <w:t>1,</w:t>
      </w:r>
      <w:r w:rsidR="00C64CEC">
        <w:rPr>
          <w:sz w:val="24"/>
          <w:szCs w:val="24"/>
          <w:lang w:val="lt-LT"/>
        </w:rPr>
        <w:t>3</w:t>
      </w:r>
      <w:r w:rsidR="00D54752">
        <w:rPr>
          <w:sz w:val="24"/>
          <w:szCs w:val="24"/>
          <w:lang w:val="lt-LT"/>
        </w:rPr>
        <w:t>4</w:t>
      </w:r>
      <w:r w:rsidR="00C64CEC" w:rsidRPr="0016440F">
        <w:rPr>
          <w:sz w:val="24"/>
          <w:szCs w:val="24"/>
        </w:rPr>
        <w:t xml:space="preserve"> </w:t>
      </w:r>
      <w:r w:rsidR="0016440F" w:rsidRPr="0016440F">
        <w:rPr>
          <w:sz w:val="24"/>
          <w:szCs w:val="24"/>
        </w:rPr>
        <w:t xml:space="preserve">km, pastatyti </w:t>
      </w:r>
      <w:r w:rsidR="00E716B7">
        <w:rPr>
          <w:sz w:val="24"/>
          <w:szCs w:val="24"/>
          <w:lang w:val="lt-LT"/>
        </w:rPr>
        <w:t>1</w:t>
      </w:r>
      <w:r w:rsidR="00E716B7" w:rsidRPr="0016440F">
        <w:rPr>
          <w:sz w:val="24"/>
          <w:szCs w:val="24"/>
        </w:rPr>
        <w:t xml:space="preserve"> </w:t>
      </w:r>
      <w:r w:rsidR="0016440F" w:rsidRPr="0016440F">
        <w:rPr>
          <w:sz w:val="24"/>
          <w:szCs w:val="24"/>
        </w:rPr>
        <w:t>lietaus nuotekų valymo įrenginius.</w:t>
      </w:r>
    </w:p>
    <w:p w14:paraId="5A7BC13A" w14:textId="4908CA3A" w:rsidR="00BD52A8" w:rsidRPr="00BD52A8" w:rsidRDefault="00BD52A8" w:rsidP="00BD52A8">
      <w:pPr>
        <w:pStyle w:val="Sraopastraipa"/>
        <w:widowControl w:val="0"/>
        <w:numPr>
          <w:ilvl w:val="1"/>
          <w:numId w:val="9"/>
        </w:numPr>
        <w:autoSpaceDE w:val="0"/>
        <w:autoSpaceDN w:val="0"/>
        <w:adjustRightInd w:val="0"/>
        <w:ind w:left="1134"/>
        <w:jc w:val="both"/>
        <w:rPr>
          <w:sz w:val="24"/>
          <w:szCs w:val="24"/>
          <w:lang w:val="lt-LT"/>
        </w:rPr>
      </w:pPr>
      <w:r w:rsidRPr="00377747">
        <w:rPr>
          <w:sz w:val="24"/>
          <w:szCs w:val="24"/>
          <w:lang w:val="lt-LT"/>
        </w:rPr>
        <w:t>Planuojama preliminari sutarties vertė –</w:t>
      </w:r>
      <w:r>
        <w:rPr>
          <w:sz w:val="24"/>
          <w:szCs w:val="24"/>
          <w:lang w:val="lt-LT"/>
        </w:rPr>
        <w:t xml:space="preserve"> 1.739.444,00 Eur be PVM</w:t>
      </w:r>
    </w:p>
    <w:p w14:paraId="0AB9E79A" w14:textId="673E0CD4" w:rsidR="00D54752" w:rsidRPr="00D83DD8" w:rsidRDefault="00D54752" w:rsidP="00D54752">
      <w:pPr>
        <w:pStyle w:val="Sraopastraipa"/>
        <w:widowControl w:val="0"/>
        <w:numPr>
          <w:ilvl w:val="0"/>
          <w:numId w:val="9"/>
        </w:numPr>
        <w:autoSpaceDE w:val="0"/>
        <w:autoSpaceDN w:val="0"/>
        <w:adjustRightInd w:val="0"/>
        <w:ind w:left="0" w:firstLine="567"/>
        <w:jc w:val="both"/>
        <w:rPr>
          <w:sz w:val="24"/>
          <w:szCs w:val="24"/>
          <w:lang w:val="lt-LT"/>
        </w:rPr>
      </w:pPr>
      <w:r w:rsidRPr="0016440F">
        <w:rPr>
          <w:sz w:val="24"/>
          <w:szCs w:val="24"/>
        </w:rPr>
        <w:t>Perkam</w:t>
      </w:r>
      <w:r>
        <w:rPr>
          <w:sz w:val="24"/>
          <w:szCs w:val="24"/>
          <w:lang w:val="lt-LT"/>
        </w:rPr>
        <w:t>i</w:t>
      </w:r>
      <w:r w:rsidRPr="0016440F">
        <w:rPr>
          <w:sz w:val="24"/>
          <w:szCs w:val="24"/>
        </w:rPr>
        <w:t xml:space="preserve"> darb</w:t>
      </w:r>
      <w:r>
        <w:rPr>
          <w:sz w:val="24"/>
          <w:szCs w:val="24"/>
          <w:lang w:val="lt-LT"/>
        </w:rPr>
        <w:t>ai</w:t>
      </w:r>
      <w:r w:rsidRPr="0016440F">
        <w:rPr>
          <w:sz w:val="24"/>
          <w:szCs w:val="24"/>
        </w:rPr>
        <w:t xml:space="preserve"> apibūdint</w:t>
      </w:r>
      <w:r>
        <w:rPr>
          <w:sz w:val="24"/>
          <w:szCs w:val="24"/>
          <w:lang w:val="lt-LT"/>
        </w:rPr>
        <w:t>i</w:t>
      </w:r>
      <w:r w:rsidRPr="0016440F">
        <w:rPr>
          <w:sz w:val="24"/>
          <w:szCs w:val="24"/>
        </w:rPr>
        <w:t xml:space="preserve"> užsakovo reikalavimuose (Pirkimo dokumentų III skyrius</w:t>
      </w:r>
      <w:r w:rsidRPr="0016440F">
        <w:rPr>
          <w:sz w:val="24"/>
          <w:szCs w:val="24"/>
          <w:lang w:val="lt-LT"/>
        </w:rPr>
        <w:t>, elektroninė forma</w:t>
      </w:r>
      <w:r w:rsidRPr="0016440F">
        <w:rPr>
          <w:sz w:val="24"/>
          <w:szCs w:val="24"/>
        </w:rPr>
        <w:t xml:space="preserve">). Jeigu užsakovo reikalavimuose nurodomas </w:t>
      </w:r>
      <w:r w:rsidRPr="0016440F">
        <w:rPr>
          <w:rFonts w:eastAsiaTheme="minorEastAsia"/>
          <w:sz w:val="24"/>
          <w:szCs w:val="24"/>
        </w:rPr>
        <w:t>prekės konkretus pavadinimas ar šaltinis, konkretus procesas ar prekės ženklas, patentas, tipai, konkreti kilmė ar gamyba, gali būti pateikiama lygiavertė prekė nurodytajai</w:t>
      </w:r>
      <w:r w:rsidRPr="0016440F">
        <w:rPr>
          <w:sz w:val="24"/>
          <w:szCs w:val="24"/>
        </w:rPr>
        <w:t>. Teikdamas pasiūlymą, tiekėjas turi vadovautis užsakovo reikalavimuose nurodytais techniniais parametrais, gaminių paskirties aprašymais, normatyvais medžiagoms, įrangai bei darbams.</w:t>
      </w:r>
    </w:p>
    <w:p w14:paraId="6AE072DE" w14:textId="77777777" w:rsidR="001A75BC" w:rsidRDefault="00754447" w:rsidP="003F3801">
      <w:pPr>
        <w:pStyle w:val="Sraopastraipa"/>
        <w:widowControl w:val="0"/>
        <w:numPr>
          <w:ilvl w:val="0"/>
          <w:numId w:val="9"/>
        </w:numPr>
        <w:autoSpaceDE w:val="0"/>
        <w:autoSpaceDN w:val="0"/>
        <w:adjustRightInd w:val="0"/>
        <w:ind w:left="0" w:firstLine="567"/>
        <w:jc w:val="both"/>
        <w:rPr>
          <w:sz w:val="24"/>
          <w:szCs w:val="24"/>
          <w:lang w:val="lt-LT"/>
        </w:rPr>
      </w:pPr>
      <w:r w:rsidRPr="00D83DD8">
        <w:rPr>
          <w:sz w:val="24"/>
          <w:szCs w:val="24"/>
          <w:lang w:val="lt-LT"/>
        </w:rPr>
        <w:t>Pirkimo objektas neskaidomas į dalis. Tiekėjai privalo siūlyti visą darbų apimtį.</w:t>
      </w:r>
    </w:p>
    <w:p w14:paraId="3835CBA8" w14:textId="70FAB188" w:rsidR="00BD672A" w:rsidRDefault="00FB0E57" w:rsidP="003F3801">
      <w:pPr>
        <w:pStyle w:val="Sraopastraipa"/>
        <w:widowControl w:val="0"/>
        <w:numPr>
          <w:ilvl w:val="0"/>
          <w:numId w:val="9"/>
        </w:numPr>
        <w:autoSpaceDE w:val="0"/>
        <w:autoSpaceDN w:val="0"/>
        <w:adjustRightInd w:val="0"/>
        <w:ind w:left="0" w:firstLine="567"/>
        <w:jc w:val="both"/>
        <w:rPr>
          <w:sz w:val="24"/>
          <w:szCs w:val="24"/>
          <w:lang w:val="lt-LT"/>
        </w:rPr>
      </w:pPr>
      <w:r>
        <w:rPr>
          <w:sz w:val="24"/>
          <w:szCs w:val="24"/>
          <w:lang w:val="lt-LT"/>
        </w:rPr>
        <w:t>D</w:t>
      </w:r>
      <w:r w:rsidR="00754447" w:rsidRPr="001A75BC">
        <w:rPr>
          <w:sz w:val="24"/>
          <w:szCs w:val="24"/>
          <w:lang w:val="lt-LT"/>
        </w:rPr>
        <w:t xml:space="preserve">arbų atlikimo terminai: </w:t>
      </w:r>
    </w:p>
    <w:p w14:paraId="09738C3C" w14:textId="3AE99F00" w:rsidR="00754447" w:rsidRDefault="00FB0E57" w:rsidP="003F3801">
      <w:pPr>
        <w:pStyle w:val="Sraopastraipa"/>
        <w:widowControl w:val="0"/>
        <w:numPr>
          <w:ilvl w:val="1"/>
          <w:numId w:val="9"/>
        </w:numPr>
        <w:autoSpaceDE w:val="0"/>
        <w:autoSpaceDN w:val="0"/>
        <w:adjustRightInd w:val="0"/>
        <w:ind w:left="0" w:firstLine="567"/>
        <w:jc w:val="both"/>
        <w:rPr>
          <w:sz w:val="24"/>
          <w:szCs w:val="24"/>
          <w:lang w:val="lt-LT"/>
        </w:rPr>
      </w:pPr>
      <w:r>
        <w:rPr>
          <w:sz w:val="24"/>
          <w:szCs w:val="24"/>
          <w:lang w:val="lt-LT"/>
        </w:rPr>
        <w:t>d</w:t>
      </w:r>
      <w:r w:rsidR="002A463C" w:rsidRPr="00BD672A">
        <w:rPr>
          <w:sz w:val="24"/>
          <w:szCs w:val="24"/>
          <w:lang w:val="lt-LT"/>
        </w:rPr>
        <w:t xml:space="preserve">arbai pradedami po sutarties </w:t>
      </w:r>
      <w:r w:rsidR="002E4E7C" w:rsidRPr="00BD672A">
        <w:rPr>
          <w:sz w:val="24"/>
          <w:szCs w:val="24"/>
          <w:lang w:val="lt-LT"/>
        </w:rPr>
        <w:t>įsigaliojimo</w:t>
      </w:r>
      <w:r w:rsidR="002A463C" w:rsidRPr="00BD672A">
        <w:rPr>
          <w:sz w:val="24"/>
          <w:szCs w:val="24"/>
          <w:lang w:val="lt-LT"/>
        </w:rPr>
        <w:t>, gavus rašytinį perkančiosios organizacijos n</w:t>
      </w:r>
      <w:r>
        <w:rPr>
          <w:sz w:val="24"/>
          <w:szCs w:val="24"/>
          <w:lang w:val="lt-LT"/>
        </w:rPr>
        <w:t>urodymą pradėti vykdyti darbus;</w:t>
      </w:r>
    </w:p>
    <w:p w14:paraId="39D2476B" w14:textId="22463291" w:rsidR="00BD672A" w:rsidRPr="00F63172" w:rsidRDefault="00BD672A" w:rsidP="003F3801">
      <w:pPr>
        <w:pStyle w:val="Pagrindinistekstas"/>
        <w:numPr>
          <w:ilvl w:val="1"/>
          <w:numId w:val="9"/>
        </w:numPr>
        <w:ind w:left="0" w:firstLine="567"/>
        <w:rPr>
          <w:rFonts w:ascii="Times New Roman" w:hAnsi="Times New Roman" w:cs="Times New Roman"/>
        </w:rPr>
      </w:pPr>
      <w:r>
        <w:rPr>
          <w:rFonts w:ascii="Times New Roman" w:hAnsi="Times New Roman" w:cs="Times New Roman"/>
        </w:rPr>
        <w:t xml:space="preserve">techninis </w:t>
      </w:r>
      <w:r w:rsidRPr="00F63172">
        <w:rPr>
          <w:rFonts w:ascii="Times New Roman" w:hAnsi="Times New Roman" w:cs="Times New Roman"/>
        </w:rPr>
        <w:t>darb</w:t>
      </w:r>
      <w:r>
        <w:rPr>
          <w:rFonts w:ascii="Times New Roman" w:hAnsi="Times New Roman" w:cs="Times New Roman"/>
        </w:rPr>
        <w:t>o projektas turi būti parengtas ir gautas statybą leidžiantis dokumentas per 7 (septynis) mėnesius nuo sutarties įsigaliojimo dienos</w:t>
      </w:r>
      <w:r w:rsidRPr="00F63172">
        <w:rPr>
          <w:rFonts w:ascii="Times New Roman" w:hAnsi="Times New Roman" w:cs="Times New Roman"/>
        </w:rPr>
        <w:t>;</w:t>
      </w:r>
    </w:p>
    <w:p w14:paraId="30D795BE" w14:textId="61FCC32F" w:rsidR="00754447" w:rsidRDefault="002A463C" w:rsidP="003F3801">
      <w:pPr>
        <w:pStyle w:val="Sraopastraipa"/>
        <w:numPr>
          <w:ilvl w:val="1"/>
          <w:numId w:val="9"/>
        </w:numPr>
        <w:tabs>
          <w:tab w:val="left" w:pos="1418"/>
        </w:tabs>
        <w:ind w:left="0" w:firstLine="567"/>
        <w:contextualSpacing w:val="0"/>
        <w:jc w:val="both"/>
        <w:rPr>
          <w:sz w:val="24"/>
          <w:szCs w:val="24"/>
          <w:lang w:val="lt-LT"/>
        </w:rPr>
      </w:pPr>
      <w:r w:rsidRPr="00B35F36">
        <w:rPr>
          <w:sz w:val="24"/>
          <w:szCs w:val="24"/>
          <w:lang w:val="lt-LT"/>
        </w:rPr>
        <w:t xml:space="preserve">darbų atlikimo terminas – </w:t>
      </w:r>
      <w:r w:rsidR="00BD672A">
        <w:rPr>
          <w:sz w:val="24"/>
          <w:szCs w:val="24"/>
          <w:lang w:val="lt-LT"/>
        </w:rPr>
        <w:t>2</w:t>
      </w:r>
      <w:r w:rsidR="00DF5971">
        <w:rPr>
          <w:sz w:val="24"/>
          <w:szCs w:val="24"/>
          <w:lang w:val="lt-LT"/>
        </w:rPr>
        <w:t>7</w:t>
      </w:r>
      <w:r w:rsidR="00BD672A">
        <w:rPr>
          <w:sz w:val="24"/>
          <w:szCs w:val="24"/>
          <w:lang w:val="lt-LT"/>
        </w:rPr>
        <w:t xml:space="preserve"> mėnesiai</w:t>
      </w:r>
      <w:r w:rsidR="00754447" w:rsidRPr="00B35F36">
        <w:rPr>
          <w:sz w:val="24"/>
          <w:szCs w:val="24"/>
          <w:lang w:val="lt-LT"/>
        </w:rPr>
        <w:t xml:space="preserve"> </w:t>
      </w:r>
      <w:r w:rsidRPr="00B35F36">
        <w:rPr>
          <w:sz w:val="24"/>
          <w:szCs w:val="24"/>
          <w:lang w:val="lt-LT"/>
        </w:rPr>
        <w:t xml:space="preserve">nuo sutarties </w:t>
      </w:r>
      <w:r w:rsidR="002E4E7C">
        <w:rPr>
          <w:sz w:val="24"/>
          <w:szCs w:val="24"/>
          <w:lang w:val="lt-LT"/>
        </w:rPr>
        <w:t>įsigaliojimo</w:t>
      </w:r>
      <w:r w:rsidR="002E4E7C" w:rsidRPr="00B35F36">
        <w:rPr>
          <w:sz w:val="24"/>
          <w:szCs w:val="24"/>
          <w:lang w:val="lt-LT"/>
        </w:rPr>
        <w:t xml:space="preserve"> </w:t>
      </w:r>
      <w:r w:rsidRPr="00B35F36">
        <w:rPr>
          <w:sz w:val="24"/>
          <w:szCs w:val="24"/>
          <w:lang w:val="lt-LT"/>
        </w:rPr>
        <w:t xml:space="preserve">dienos. Bendras sutarties terminas gali būti pratęstas vieną kartą iki </w:t>
      </w:r>
      <w:r w:rsidR="003F7ADB" w:rsidRPr="00B35F36">
        <w:rPr>
          <w:sz w:val="24"/>
          <w:szCs w:val="24"/>
          <w:lang w:val="lt-LT"/>
        </w:rPr>
        <w:t>3</w:t>
      </w:r>
      <w:r w:rsidRPr="00B35F36">
        <w:rPr>
          <w:sz w:val="24"/>
          <w:szCs w:val="24"/>
          <w:lang w:val="lt-LT"/>
        </w:rPr>
        <w:t xml:space="preserve"> (</w:t>
      </w:r>
      <w:r w:rsidR="003F7ADB" w:rsidRPr="00B35F36">
        <w:rPr>
          <w:sz w:val="24"/>
          <w:szCs w:val="24"/>
          <w:lang w:val="lt-LT"/>
        </w:rPr>
        <w:t>trijų</w:t>
      </w:r>
      <w:r w:rsidRPr="00B35F36">
        <w:rPr>
          <w:sz w:val="24"/>
          <w:szCs w:val="24"/>
          <w:lang w:val="lt-LT"/>
        </w:rPr>
        <w:t>) mėnesi</w:t>
      </w:r>
      <w:r w:rsidR="003F7ADB" w:rsidRPr="00B35F36">
        <w:rPr>
          <w:sz w:val="24"/>
          <w:szCs w:val="24"/>
          <w:lang w:val="lt-LT"/>
        </w:rPr>
        <w:t>ų</w:t>
      </w:r>
      <w:r w:rsidRPr="00B35F36">
        <w:rPr>
          <w:sz w:val="24"/>
          <w:szCs w:val="24"/>
          <w:lang w:val="lt-LT"/>
        </w:rPr>
        <w:t xml:space="preserve"> laikotarpiui dėl nenumatytų </w:t>
      </w:r>
      <w:r w:rsidRPr="00B35F36">
        <w:rPr>
          <w:sz w:val="24"/>
          <w:szCs w:val="24"/>
          <w:lang w:val="lt-LT"/>
        </w:rPr>
        <w:lastRenderedPageBreak/>
        <w:t xml:space="preserve">aplinkybių, kurios nepriklauso nuo tiekėjo (trečiųjų šalių neveikimas arba netinkamas veikimas, techninėje specifikacijoje nurodytų darbų pakeitimai, išskirtinai nepalankios gamtinės sąlygos ir pan.). Tokiu atveju termino pabaigos nukėlimas bus fiksuojamas rašytiniu šalių susitarimu. </w:t>
      </w:r>
    </w:p>
    <w:p w14:paraId="0CBE1E19" w14:textId="66FB5E33" w:rsidR="005F7E64" w:rsidRDefault="005F7E64" w:rsidP="005F7E64">
      <w:pPr>
        <w:tabs>
          <w:tab w:val="left" w:pos="1418"/>
        </w:tabs>
        <w:jc w:val="both"/>
        <w:rPr>
          <w:sz w:val="24"/>
          <w:szCs w:val="24"/>
          <w:lang w:val="lt-LT"/>
        </w:rPr>
      </w:pPr>
    </w:p>
    <w:p w14:paraId="30337FF9" w14:textId="77777777" w:rsidR="005F7E64" w:rsidRPr="005F7E64" w:rsidRDefault="005F7E64" w:rsidP="005F7E64">
      <w:pPr>
        <w:pStyle w:val="Antrat1"/>
        <w:rPr>
          <w:lang w:val="lt-LT"/>
        </w:rPr>
      </w:pPr>
      <w:bookmarkStart w:id="4" w:name="_Toc485638351"/>
      <w:r w:rsidRPr="005F7E64">
        <w:rPr>
          <w:lang w:val="lt-LT"/>
        </w:rPr>
        <w:t>TIEKĖJŲ MINIMALŪS KVALIFIKACIJOS REIKALAVIMAI. TIEKĖJŲ KVALIFIKACIJOS VERTINIMO TVARKA. TIEKĖJŲ KVALIFIKACIJĄ PATVIRTINANČIŲ DOKUMENTŲ SĄRAŠAS</w:t>
      </w:r>
      <w:bookmarkEnd w:id="4"/>
    </w:p>
    <w:p w14:paraId="5459B500" w14:textId="77777777" w:rsidR="005F7E64" w:rsidRPr="005F7E64" w:rsidRDefault="005F7E64" w:rsidP="005F7E64">
      <w:pPr>
        <w:tabs>
          <w:tab w:val="left" w:pos="1418"/>
        </w:tabs>
        <w:jc w:val="both"/>
        <w:rPr>
          <w:sz w:val="24"/>
          <w:szCs w:val="24"/>
          <w:lang w:val="lt-LT"/>
        </w:rPr>
      </w:pPr>
    </w:p>
    <w:p w14:paraId="2160AF3D" w14:textId="73C3BE7F" w:rsidR="00754447" w:rsidRPr="002654F7" w:rsidRDefault="000820CD" w:rsidP="003F3801">
      <w:pPr>
        <w:pStyle w:val="Sraopastraipa"/>
        <w:numPr>
          <w:ilvl w:val="0"/>
          <w:numId w:val="9"/>
        </w:numPr>
        <w:tabs>
          <w:tab w:val="left" w:pos="1418"/>
        </w:tabs>
        <w:ind w:left="0" w:firstLine="567"/>
        <w:contextualSpacing w:val="0"/>
        <w:jc w:val="both"/>
        <w:rPr>
          <w:sz w:val="24"/>
          <w:szCs w:val="24"/>
          <w:lang w:val="lt-LT"/>
        </w:rPr>
      </w:pPr>
      <w:r>
        <w:rPr>
          <w:sz w:val="24"/>
          <w:lang w:val="lt-LT"/>
        </w:rPr>
        <w:t>Įgaliotoji p</w:t>
      </w:r>
      <w:r w:rsidRPr="00534D09">
        <w:rPr>
          <w:sz w:val="24"/>
          <w:szCs w:val="24"/>
        </w:rPr>
        <w:t xml:space="preserve">erkančioji organizacija šiame pirkime taiko Viešųjų pirkimų įstatymo 32 straipsnio 8 dalyje nustatytą atvejį ir </w:t>
      </w:r>
      <w:r w:rsidRPr="00534D09">
        <w:rPr>
          <w:b/>
          <w:sz w:val="24"/>
          <w:szCs w:val="24"/>
        </w:rPr>
        <w:t>prašo pateikti</w:t>
      </w:r>
      <w:r w:rsidRPr="00534D09">
        <w:rPr>
          <w:sz w:val="24"/>
          <w:szCs w:val="24"/>
        </w:rPr>
        <w:t xml:space="preserve"> </w:t>
      </w:r>
      <w:r w:rsidRPr="00534D09">
        <w:rPr>
          <w:b/>
          <w:sz w:val="24"/>
          <w:szCs w:val="24"/>
        </w:rPr>
        <w:t xml:space="preserve">minimalių kvalifikacijos reikalavimų atitikties deklaraciją </w:t>
      </w:r>
      <w:r w:rsidRPr="00534D09">
        <w:rPr>
          <w:color w:val="000000"/>
          <w:sz w:val="24"/>
          <w:szCs w:val="24"/>
        </w:rPr>
        <w:t>(</w:t>
      </w:r>
      <w:r>
        <w:rPr>
          <w:color w:val="000000"/>
          <w:sz w:val="24"/>
          <w:szCs w:val="24"/>
          <w:lang w:val="lt-LT"/>
        </w:rPr>
        <w:t>1</w:t>
      </w:r>
      <w:r w:rsidRPr="00534D09">
        <w:rPr>
          <w:color w:val="000000"/>
          <w:sz w:val="24"/>
          <w:szCs w:val="24"/>
        </w:rPr>
        <w:t xml:space="preserve"> priedas)</w:t>
      </w:r>
      <w:r w:rsidRPr="00534D09">
        <w:rPr>
          <w:sz w:val="24"/>
          <w:szCs w:val="24"/>
        </w:rPr>
        <w:t xml:space="preserve">. Atitiktį minimaliems kvalifikaciniams reikalavimams patvirtinančių dokumentų bus reikalaujama tik iš to dalyvio, kurio pasiūlymas pagal vertinimo rezultatus gali būti pripažintas laimėjusiu (iki pasiūlymų eilės nustatymo). Jeigu dalyvis, kurio pasiūlymas gali būti pripažintas laimėjusiu, atitiks </w:t>
      </w:r>
      <w:r>
        <w:rPr>
          <w:sz w:val="24"/>
          <w:szCs w:val="24"/>
          <w:lang w:val="lt-LT"/>
        </w:rPr>
        <w:t xml:space="preserve">įgaliotosios </w:t>
      </w:r>
      <w:r w:rsidRPr="00534D09">
        <w:rPr>
          <w:sz w:val="24"/>
          <w:szCs w:val="24"/>
        </w:rPr>
        <w:t>perkančiosios organizacijos keliamus minimalius kvalifikacijos reikalavimus, kitų dalyvių kvalifikacija nebus tikrinama.</w:t>
      </w:r>
      <w:r>
        <w:rPr>
          <w:sz w:val="24"/>
          <w:szCs w:val="24"/>
          <w:lang w:val="lt-LT"/>
        </w:rPr>
        <w:t xml:space="preserve"> </w:t>
      </w:r>
      <w:r w:rsidRPr="00534D09">
        <w:rPr>
          <w:b/>
          <w:sz w:val="24"/>
          <w:szCs w:val="24"/>
        </w:rPr>
        <w:t>Tiekėjų kvalifikacijos reikalavimai bei reikalaujami dokumentai ir informacija, patvirtinantys šiuos reikalavimus:</w:t>
      </w:r>
    </w:p>
    <w:tbl>
      <w:tblPr>
        <w:tblStyle w:val="Lentelstinklelis"/>
        <w:tblpPr w:leftFromText="180" w:rightFromText="180" w:vertAnchor="text" w:tblpY="1"/>
        <w:tblOverlap w:val="never"/>
        <w:tblW w:w="9209" w:type="dxa"/>
        <w:tblLayout w:type="fixed"/>
        <w:tblLook w:val="01E0" w:firstRow="1" w:lastRow="1" w:firstColumn="1" w:lastColumn="1" w:noHBand="0" w:noVBand="0"/>
      </w:tblPr>
      <w:tblGrid>
        <w:gridCol w:w="846"/>
        <w:gridCol w:w="850"/>
        <w:gridCol w:w="2835"/>
        <w:gridCol w:w="4678"/>
      </w:tblGrid>
      <w:tr w:rsidR="002654F7" w:rsidRPr="00B35F36" w14:paraId="1F5EC4BF" w14:textId="77777777" w:rsidTr="001B6895">
        <w:tc>
          <w:tcPr>
            <w:tcW w:w="846" w:type="dxa"/>
            <w:hideMark/>
          </w:tcPr>
          <w:p w14:paraId="79230D56" w14:textId="77777777" w:rsidR="002654F7" w:rsidRPr="00B35F36" w:rsidRDefault="002654F7" w:rsidP="001B6895">
            <w:pPr>
              <w:pStyle w:val="Pagrindinistekstas"/>
              <w:jc w:val="center"/>
              <w:rPr>
                <w:rFonts w:ascii="Times New Roman" w:hAnsi="Times New Roman" w:cs="Times New Roman"/>
                <w:b/>
                <w:lang w:val="lt-LT"/>
              </w:rPr>
            </w:pPr>
            <w:r w:rsidRPr="00B35F36">
              <w:rPr>
                <w:rFonts w:ascii="Times New Roman" w:hAnsi="Times New Roman" w:cs="Times New Roman"/>
                <w:b/>
                <w:lang w:val="lt-LT"/>
              </w:rPr>
              <w:t>Eil. Nr.</w:t>
            </w:r>
          </w:p>
        </w:tc>
        <w:tc>
          <w:tcPr>
            <w:tcW w:w="3685" w:type="dxa"/>
            <w:gridSpan w:val="2"/>
            <w:hideMark/>
          </w:tcPr>
          <w:p w14:paraId="50C38BA9" w14:textId="77777777" w:rsidR="002654F7" w:rsidRPr="00B35F36" w:rsidRDefault="002654F7" w:rsidP="001B6895">
            <w:pPr>
              <w:pStyle w:val="Pagrindinistekstas"/>
              <w:jc w:val="center"/>
              <w:rPr>
                <w:rFonts w:ascii="Times New Roman" w:hAnsi="Times New Roman" w:cs="Times New Roman"/>
                <w:b/>
                <w:lang w:val="lt-LT"/>
              </w:rPr>
            </w:pPr>
            <w:r w:rsidRPr="00B35F36">
              <w:rPr>
                <w:rFonts w:ascii="Times New Roman" w:hAnsi="Times New Roman" w:cs="Times New Roman"/>
                <w:b/>
                <w:lang w:val="lt-LT"/>
              </w:rPr>
              <w:t>Minimalūs kvalifikacijos reikalavimai tiekėjui</w:t>
            </w:r>
          </w:p>
        </w:tc>
        <w:tc>
          <w:tcPr>
            <w:tcW w:w="4678" w:type="dxa"/>
            <w:hideMark/>
          </w:tcPr>
          <w:p w14:paraId="78D1B020" w14:textId="77777777" w:rsidR="002654F7" w:rsidRPr="00B35F36" w:rsidRDefault="002654F7" w:rsidP="001B6895">
            <w:pPr>
              <w:pStyle w:val="Pagrindinistekstas"/>
              <w:jc w:val="center"/>
              <w:rPr>
                <w:rFonts w:ascii="Times New Roman" w:hAnsi="Times New Roman" w:cs="Times New Roman"/>
                <w:b/>
                <w:lang w:val="lt-LT"/>
              </w:rPr>
            </w:pPr>
            <w:r w:rsidRPr="00B35F36">
              <w:rPr>
                <w:rFonts w:ascii="Times New Roman" w:hAnsi="Times New Roman" w:cs="Times New Roman"/>
                <w:b/>
                <w:lang w:val="lt-LT"/>
              </w:rPr>
              <w:t>Dokumentai ir informacija, kuriuos turi pateikti tiekėjai, siekiantys įrodyti, kad jų kvalifikacija atitinka keliamus reikalavimus</w:t>
            </w:r>
          </w:p>
        </w:tc>
      </w:tr>
      <w:tr w:rsidR="002654F7" w:rsidRPr="00B35F36" w14:paraId="2CE530BF" w14:textId="77777777" w:rsidTr="001B6895">
        <w:tc>
          <w:tcPr>
            <w:tcW w:w="846" w:type="dxa"/>
            <w:hideMark/>
          </w:tcPr>
          <w:p w14:paraId="11AE9673" w14:textId="77777777" w:rsidR="002654F7" w:rsidRPr="007F5D1F" w:rsidRDefault="002654F7" w:rsidP="001B6895">
            <w:pPr>
              <w:ind w:left="164"/>
              <w:jc w:val="both"/>
              <w:rPr>
                <w:sz w:val="24"/>
                <w:szCs w:val="24"/>
                <w:lang w:val="lt-LT"/>
              </w:rPr>
            </w:pPr>
            <w:r>
              <w:rPr>
                <w:sz w:val="24"/>
                <w:szCs w:val="24"/>
                <w:lang w:val="lt-LT"/>
              </w:rPr>
              <w:t>9.1.</w:t>
            </w:r>
          </w:p>
        </w:tc>
        <w:tc>
          <w:tcPr>
            <w:tcW w:w="3685" w:type="dxa"/>
            <w:gridSpan w:val="2"/>
          </w:tcPr>
          <w:p w14:paraId="71CE830E" w14:textId="77777777" w:rsidR="002654F7" w:rsidRPr="00B35F36" w:rsidRDefault="002654F7" w:rsidP="001B6895">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dėl kitų valstybių </w:t>
            </w:r>
            <w:r w:rsidRPr="00B35F36">
              <w:rPr>
                <w:rFonts w:ascii="Times New Roman" w:hAnsi="Times New Roman" w:cs="Times New Roman"/>
                <w:lang w:val="lt-LT"/>
              </w:rPr>
              <w:lastRenderedPageBreak/>
              <w:t>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4678" w:type="dxa"/>
          </w:tcPr>
          <w:p w14:paraId="1A86A2A7" w14:textId="77777777" w:rsidR="002654F7" w:rsidRPr="00B35F36" w:rsidRDefault="002654F7" w:rsidP="001B6895">
            <w:pPr>
              <w:pStyle w:val="Pagrindinistekstas"/>
              <w:suppressAutoHyphens/>
              <w:rPr>
                <w:rFonts w:ascii="Times New Roman" w:hAnsi="Times New Roman" w:cs="Times New Roman"/>
                <w:lang w:val="lt-LT"/>
              </w:rPr>
            </w:pPr>
            <w:r w:rsidRPr="00B35F36">
              <w:rPr>
                <w:rFonts w:ascii="Times New Roman" w:hAnsi="Times New Roman" w:cs="Times New Roman"/>
                <w:lang w:val="lt-LT"/>
              </w:rPr>
              <w:lastRenderedPageBreak/>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 atvyko, kompetentingos teismo ar viešojo administravimo institucijos išduotas dokumentas, liudijantis, kad nėra nurodytų pažeidimų.</w:t>
            </w:r>
          </w:p>
          <w:p w14:paraId="3A1AB02B" w14:textId="77777777" w:rsidR="002654F7" w:rsidRPr="00B35F36" w:rsidRDefault="002654F7" w:rsidP="001B6895">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Nurodytas dokumentas turi būti išduotas ne anksčiau kaip </w:t>
            </w:r>
            <w:r>
              <w:rPr>
                <w:rFonts w:ascii="Times New Roman" w:hAnsi="Times New Roman" w:cs="Times New Roman"/>
                <w:lang w:val="lt-LT"/>
              </w:rPr>
              <w:t>3</w:t>
            </w:r>
            <w:r w:rsidRPr="00B35F36">
              <w:rPr>
                <w:rFonts w:ascii="Times New Roman" w:hAnsi="Times New Roman" w:cs="Times New Roman"/>
                <w:lang w:val="lt-LT"/>
              </w:rPr>
              <w:t>0 dienų iki pasiūlymų pateikimo termino pabaigos. Jei dokumentas išduotas anksčiau, tačiau jo galiojimo terminas ilgesnis nei pasiūlymų pateikimo terminas, toks dokumentas yra priimtinas.</w:t>
            </w:r>
          </w:p>
        </w:tc>
      </w:tr>
      <w:tr w:rsidR="002654F7" w:rsidRPr="00B35F36" w14:paraId="1D906FD3" w14:textId="77777777" w:rsidTr="001B6895">
        <w:trPr>
          <w:trHeight w:val="841"/>
        </w:trPr>
        <w:tc>
          <w:tcPr>
            <w:tcW w:w="846" w:type="dxa"/>
          </w:tcPr>
          <w:p w14:paraId="6F8BE208" w14:textId="77777777" w:rsidR="002654F7" w:rsidRPr="00B35F36" w:rsidRDefault="002654F7" w:rsidP="001B6895">
            <w:pPr>
              <w:pStyle w:val="Sraopastraipa"/>
              <w:ind w:left="0"/>
              <w:contextualSpacing w:val="0"/>
              <w:jc w:val="both"/>
              <w:rPr>
                <w:sz w:val="24"/>
                <w:szCs w:val="24"/>
                <w:lang w:val="lt-LT"/>
              </w:rPr>
            </w:pPr>
            <w:r>
              <w:rPr>
                <w:sz w:val="24"/>
                <w:szCs w:val="24"/>
                <w:lang w:val="lt-LT"/>
              </w:rPr>
              <w:t>9.2.</w:t>
            </w:r>
          </w:p>
        </w:tc>
        <w:tc>
          <w:tcPr>
            <w:tcW w:w="3685" w:type="dxa"/>
            <w:gridSpan w:val="2"/>
          </w:tcPr>
          <w:p w14:paraId="646B3428" w14:textId="77777777" w:rsidR="002654F7" w:rsidRPr="00B35F36" w:rsidRDefault="002654F7" w:rsidP="001B6895">
            <w:pPr>
              <w:jc w:val="both"/>
              <w:rPr>
                <w:sz w:val="24"/>
                <w:szCs w:val="24"/>
                <w:lang w:val="lt-LT" w:eastAsia="lt-LT"/>
              </w:rPr>
            </w:pPr>
            <w:r w:rsidRPr="00B35F36">
              <w:rPr>
                <w:rFonts w:eastAsiaTheme="minorEastAsia"/>
                <w:sz w:val="24"/>
                <w:szCs w:val="24"/>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4678" w:type="dxa"/>
            <w:tcBorders>
              <w:top w:val="single" w:sz="4" w:space="0" w:color="auto"/>
              <w:left w:val="single" w:sz="4" w:space="0" w:color="auto"/>
              <w:bottom w:val="single" w:sz="4" w:space="0" w:color="auto"/>
              <w:right w:val="single" w:sz="4" w:space="0" w:color="auto"/>
            </w:tcBorders>
          </w:tcPr>
          <w:p w14:paraId="7FBCC80E" w14:textId="77777777" w:rsidR="002654F7" w:rsidRPr="00235161" w:rsidRDefault="002654F7" w:rsidP="001B6895">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772FA3">
              <w:rPr>
                <w:rFonts w:eastAsia="MS Mincho"/>
                <w:sz w:val="24"/>
                <w:szCs w:val="24"/>
                <w:lang w:val="lt-LT"/>
              </w:rPr>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w:t>
            </w:r>
            <w:r w:rsidRPr="00235161">
              <w:rPr>
                <w:rFonts w:eastAsia="MS Mincho"/>
                <w:sz w:val="24"/>
                <w:szCs w:val="24"/>
              </w:rPr>
              <w:t xml:space="preserve"> atvyko, kompetentingos teismo ar viešojo administravimo institucijos išduotas dokumentas, liudijantis, kad nėra nurodytų pažeidimų.</w:t>
            </w:r>
          </w:p>
          <w:p w14:paraId="0853C603" w14:textId="77777777" w:rsidR="002654F7" w:rsidRPr="00235161" w:rsidRDefault="002654F7" w:rsidP="001B6895">
            <w:pPr>
              <w:pStyle w:val="Sraopastraipa"/>
              <w:widowControl w:val="0"/>
              <w:autoSpaceDE w:val="0"/>
              <w:autoSpaceDN w:val="0"/>
              <w:adjustRightInd w:val="0"/>
              <w:ind w:left="0"/>
              <w:contextualSpacing w:val="0"/>
              <w:jc w:val="both"/>
              <w:rPr>
                <w:rFonts w:eastAsia="MS Mincho"/>
                <w:sz w:val="24"/>
                <w:szCs w:val="24"/>
              </w:rPr>
            </w:pPr>
            <w:r>
              <w:rPr>
                <w:rFonts w:eastAsia="MS Mincho"/>
                <w:sz w:val="24"/>
                <w:szCs w:val="24"/>
              </w:rPr>
              <w:t>Nurodytas dokumentas turi būti</w:t>
            </w:r>
            <w:r w:rsidRPr="00235161">
              <w:rPr>
                <w:rFonts w:eastAsia="MS Mincho"/>
                <w:sz w:val="24"/>
                <w:szCs w:val="24"/>
              </w:rPr>
              <w:t xml:space="preserve"> išduotas ne anksčiau kaip 30 dienų iki </w:t>
            </w:r>
            <w:r w:rsidRPr="00235161">
              <w:rPr>
                <w:iCs/>
                <w:sz w:val="24"/>
                <w:szCs w:val="24"/>
              </w:rPr>
              <w:t>pasiūlymų</w:t>
            </w:r>
            <w:r w:rsidRPr="00235161">
              <w:rPr>
                <w:rFonts w:eastAsia="MS Mincho"/>
                <w:sz w:val="24"/>
                <w:szCs w:val="24"/>
              </w:rPr>
              <w:t xml:space="preserve"> pateikimo termino pabaigos. Jei dokumentas išduotas anksčiau, tačiau jo galiojimo terminas ilgesnis nei </w:t>
            </w:r>
            <w:r w:rsidRPr="00235161">
              <w:rPr>
                <w:iCs/>
                <w:sz w:val="24"/>
                <w:szCs w:val="24"/>
              </w:rPr>
              <w:t>pasiūlymų</w:t>
            </w:r>
            <w:r w:rsidRPr="00235161">
              <w:rPr>
                <w:rFonts w:eastAsia="MS Mincho"/>
                <w:sz w:val="24"/>
                <w:szCs w:val="24"/>
              </w:rPr>
              <w:t xml:space="preserve"> pateikimo terminas, toks dokumentas yra priimtinas.</w:t>
            </w:r>
          </w:p>
          <w:p w14:paraId="10E01D8F" w14:textId="77777777" w:rsidR="002654F7" w:rsidRPr="00235161" w:rsidRDefault="002654F7" w:rsidP="001B6895">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235161">
              <w:rPr>
                <w:rFonts w:eastAsia="MS Mincho"/>
                <w:sz w:val="24"/>
                <w:szCs w:val="24"/>
              </w:rPr>
              <w:t>Laisvos formos tiekėjo deklaracija, patvirtinanti, kad juridinio asmens dalyvis (fizinis asmuo) (nurodant fizinio asmens vardą, pavardę), turi balsų daugumą (50 proc. + 1 balsas) juridinio asmens dalyvių susirinkime.</w:t>
            </w:r>
          </w:p>
          <w:p w14:paraId="00DAC0D5" w14:textId="77777777" w:rsidR="002654F7" w:rsidRPr="00235161" w:rsidRDefault="002654F7" w:rsidP="001B6895">
            <w:pPr>
              <w:pStyle w:val="Pagrindinistekstas"/>
              <w:numPr>
                <w:ilvl w:val="0"/>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Jei tiekėjas neteikia 1) ir 2) punktuose nurodytų dokumentų, turi būti pateikta laisvos formos tiekėjo deklaracija, patvirtinanti vieną iš šių sąlygų: </w:t>
            </w:r>
          </w:p>
          <w:p w14:paraId="63246299" w14:textId="77777777" w:rsidR="002654F7" w:rsidRPr="000F3B0C" w:rsidRDefault="002654F7" w:rsidP="001B6895">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kad balsų daugumos (50 proc. + 1 balsas) juridinio asmens dalyvių susirinkime neturi nei vienas juridinio asmens dalyvis (fizinis asmuo), arba </w:t>
            </w:r>
          </w:p>
          <w:p w14:paraId="05E782C5" w14:textId="77777777" w:rsidR="002654F7" w:rsidRPr="00B35F36" w:rsidRDefault="002654F7" w:rsidP="001B6895">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kad balsų daugumą turintis dalyvis yra juridinis asmuo.</w:t>
            </w:r>
          </w:p>
        </w:tc>
      </w:tr>
      <w:tr w:rsidR="002654F7" w:rsidRPr="00B35F36" w14:paraId="33677AD0" w14:textId="77777777" w:rsidTr="001B6895">
        <w:tc>
          <w:tcPr>
            <w:tcW w:w="846" w:type="dxa"/>
          </w:tcPr>
          <w:p w14:paraId="491EA43B" w14:textId="77777777" w:rsidR="002654F7" w:rsidRPr="00B35F36" w:rsidRDefault="002654F7" w:rsidP="001B6895">
            <w:pPr>
              <w:pStyle w:val="Sraopastraipa"/>
              <w:ind w:left="0"/>
              <w:contextualSpacing w:val="0"/>
              <w:jc w:val="both"/>
              <w:rPr>
                <w:sz w:val="24"/>
                <w:szCs w:val="24"/>
                <w:lang w:val="lt-LT"/>
              </w:rPr>
            </w:pPr>
            <w:r>
              <w:rPr>
                <w:sz w:val="24"/>
                <w:szCs w:val="24"/>
                <w:lang w:val="lt-LT"/>
              </w:rPr>
              <w:t>9.3.</w:t>
            </w:r>
          </w:p>
        </w:tc>
        <w:tc>
          <w:tcPr>
            <w:tcW w:w="3685" w:type="dxa"/>
            <w:gridSpan w:val="2"/>
          </w:tcPr>
          <w:p w14:paraId="378F3636" w14:textId="77777777" w:rsidR="002654F7" w:rsidRPr="00B35F36" w:rsidRDefault="002654F7" w:rsidP="001B6895">
            <w:pPr>
              <w:jc w:val="both"/>
              <w:rPr>
                <w:rFonts w:eastAsiaTheme="minorEastAsia"/>
                <w:sz w:val="24"/>
                <w:szCs w:val="24"/>
                <w:lang w:val="lt-LT"/>
              </w:rPr>
            </w:pPr>
            <w:r w:rsidRPr="00B35F36">
              <w:rPr>
                <w:sz w:val="24"/>
                <w:szCs w:val="24"/>
                <w:lang w:val="lt-LT"/>
              </w:rPr>
              <w:t xml:space="preserve">Tiekėjas nėra padaręs rimto profesinio pažeidimo, kurį </w:t>
            </w:r>
            <w:r>
              <w:rPr>
                <w:sz w:val="24"/>
                <w:szCs w:val="24"/>
                <w:lang w:val="lt-LT"/>
              </w:rPr>
              <w:t>įgaliotoji</w:t>
            </w:r>
            <w:ins w:id="5" w:author="Vaida Grigorjeva" w:date="2017-06-09T15:14:00Z">
              <w:r>
                <w:rPr>
                  <w:sz w:val="24"/>
                  <w:szCs w:val="24"/>
                  <w:lang w:val="lt-LT"/>
                </w:rPr>
                <w:t xml:space="preserve"> </w:t>
              </w:r>
            </w:ins>
            <w:r w:rsidRPr="00B35F36">
              <w:rPr>
                <w:sz w:val="24"/>
                <w:szCs w:val="24"/>
                <w:lang w:val="lt-LT"/>
              </w:rPr>
              <w:t xml:space="preserve">perkančioji organizacija gali įrodyti bet kokiomis teisėtomis priemonėmis. Sąvoka </w:t>
            </w:r>
            <w:r w:rsidRPr="00B35F36">
              <w:rPr>
                <w:bCs/>
                <w:sz w:val="24"/>
                <w:szCs w:val="24"/>
                <w:lang w:val="lt-LT" w:eastAsia="lt-LT"/>
              </w:rPr>
              <w:t xml:space="preserve">„rimtas profesinis pažeidimas“ suprantama kaip profesinės etikos pažeidimas, </w:t>
            </w:r>
            <w:r w:rsidRPr="00B35F36">
              <w:rPr>
                <w:bCs/>
                <w:sz w:val="24"/>
                <w:szCs w:val="24"/>
                <w:lang w:val="lt-LT" w:eastAsia="lt-LT"/>
              </w:rPr>
              <w:lastRenderedPageBreak/>
              <w:t xml:space="preserve">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w:t>
            </w:r>
            <w:r w:rsidRPr="00B35F36">
              <w:rPr>
                <w:sz w:val="24"/>
                <w:szCs w:val="24"/>
                <w:lang w:val="lt-LT" w:eastAsia="lt-LT"/>
              </w:rPr>
              <w:t>balsų daugumą juridinio asmens dalyvių susirinkime</w:t>
            </w:r>
            <w:r w:rsidRPr="00B35F36">
              <w:rPr>
                <w:bCs/>
                <w:sz w:val="24"/>
                <w:szCs w:val="24"/>
                <w:lang w:val="lt-LT" w:eastAsia="lt-LT"/>
              </w:rPr>
              <w:t xml:space="preserve">, </w:t>
            </w:r>
            <w:r w:rsidRPr="00B35F36">
              <w:rPr>
                <w:sz w:val="24"/>
                <w:szCs w:val="24"/>
                <w:lang w:val="lt-LT" w:eastAsia="lt-LT"/>
              </w:rPr>
              <w:t xml:space="preserve">yra pripažintas kaltu dėl tyčinio bankroto, kaip jis apibrėžtas Lietuvos Respublikos įmonių bankroto įstatyme, </w:t>
            </w:r>
            <w:r w:rsidRPr="00B35F36">
              <w:rPr>
                <w:bCs/>
                <w:sz w:val="24"/>
                <w:szCs w:val="24"/>
                <w:lang w:val="lt-LT" w:eastAsia="lt-LT"/>
              </w:rPr>
              <w:t>toks pažeidimas pagal šį punktą laikomas rimtu profesiniu pažeidimu, jeigu</w:t>
            </w:r>
            <w:r w:rsidRPr="00B35F36">
              <w:rPr>
                <w:sz w:val="24"/>
                <w:szCs w:val="24"/>
                <w:lang w:val="lt-LT" w:eastAsia="lt-LT"/>
              </w:rPr>
              <w:t xml:space="preserve"> nuo teismo sprendimo įsiteisėjimo dienos praėjo mažiau kaip 3 metai.</w:t>
            </w:r>
          </w:p>
        </w:tc>
        <w:tc>
          <w:tcPr>
            <w:tcW w:w="4678" w:type="dxa"/>
          </w:tcPr>
          <w:p w14:paraId="0C1F9A19" w14:textId="77777777" w:rsidR="002654F7" w:rsidRPr="00B35F36" w:rsidRDefault="002654F7" w:rsidP="001B6895">
            <w:pPr>
              <w:widowControl w:val="0"/>
              <w:autoSpaceDE w:val="0"/>
              <w:autoSpaceDN w:val="0"/>
              <w:adjustRightInd w:val="0"/>
              <w:jc w:val="both"/>
              <w:rPr>
                <w:rFonts w:eastAsiaTheme="minorEastAsia"/>
                <w:sz w:val="24"/>
                <w:szCs w:val="24"/>
                <w:lang w:val="lt-LT"/>
              </w:rPr>
            </w:pPr>
            <w:r w:rsidRPr="00B35F36">
              <w:rPr>
                <w:sz w:val="24"/>
                <w:szCs w:val="24"/>
                <w:lang w:val="lt-LT"/>
              </w:rPr>
              <w:lastRenderedPageBreak/>
              <w:t>Laisvos formos tiekėjo deklaracija, patvirtinanti, kad tiekėjas nėra padaręs rimto profesinio pažeidimo.</w:t>
            </w:r>
          </w:p>
        </w:tc>
      </w:tr>
      <w:tr w:rsidR="002654F7" w:rsidRPr="00B35F36" w14:paraId="7EF9894F" w14:textId="77777777" w:rsidTr="001B6895">
        <w:tc>
          <w:tcPr>
            <w:tcW w:w="846" w:type="dxa"/>
            <w:hideMark/>
          </w:tcPr>
          <w:p w14:paraId="23DF4D37" w14:textId="77777777" w:rsidR="002654F7" w:rsidRPr="00B35F36" w:rsidRDefault="002654F7" w:rsidP="001B6895">
            <w:pPr>
              <w:pStyle w:val="Sraopastraipa"/>
              <w:ind w:left="0"/>
              <w:contextualSpacing w:val="0"/>
              <w:jc w:val="both"/>
              <w:rPr>
                <w:sz w:val="24"/>
                <w:szCs w:val="24"/>
                <w:lang w:val="lt-LT"/>
              </w:rPr>
            </w:pPr>
            <w:r>
              <w:rPr>
                <w:sz w:val="24"/>
                <w:szCs w:val="24"/>
                <w:lang w:val="lt-LT"/>
              </w:rPr>
              <w:t>9.4.</w:t>
            </w:r>
          </w:p>
        </w:tc>
        <w:tc>
          <w:tcPr>
            <w:tcW w:w="3685" w:type="dxa"/>
            <w:gridSpan w:val="2"/>
          </w:tcPr>
          <w:p w14:paraId="48A1EDAE" w14:textId="77777777" w:rsidR="002654F7" w:rsidRPr="00B35F36" w:rsidRDefault="002654F7" w:rsidP="001B6895">
            <w:pPr>
              <w:pStyle w:val="Pagrindinistekstas"/>
              <w:suppressAutoHyphens/>
              <w:rPr>
                <w:rFonts w:ascii="Times New Roman" w:hAnsi="Times New Roman" w:cs="Times New Roman"/>
                <w:lang w:val="lt-LT"/>
              </w:rPr>
            </w:pPr>
            <w:r w:rsidRPr="00B35F36">
              <w:rPr>
                <w:rFonts w:ascii="Times New Roman" w:eastAsiaTheme="minorEastAsia" w:hAnsi="Times New Roman" w:cs="Times New Roman"/>
                <w:lang w:val="lt-LT"/>
              </w:rPr>
              <w:t xml:space="preserve">Tiekėjas turi būti įvykdęs įsipareigojimus, susijusius su mokesčių, įskaitant socialinio draudimo įmokas, mokėjimu pagal šalies, kurioje jis registruotas, ar šalies, kurioje yra </w:t>
            </w:r>
            <w:r>
              <w:rPr>
                <w:rFonts w:ascii="Times New Roman" w:eastAsiaTheme="minorEastAsia" w:hAnsi="Times New Roman" w:cs="Times New Roman"/>
                <w:lang w:val="lt-LT"/>
              </w:rPr>
              <w:t>įgaliotoji</w:t>
            </w:r>
            <w:ins w:id="6" w:author="Vaida Grigorjeva" w:date="2017-06-09T15:14:00Z">
              <w:r>
                <w:rPr>
                  <w:rFonts w:ascii="Times New Roman" w:eastAsiaTheme="minorEastAsia" w:hAnsi="Times New Roman" w:cs="Times New Roman"/>
                  <w:lang w:val="lt-LT"/>
                </w:rPr>
                <w:t xml:space="preserve"> </w:t>
              </w:r>
            </w:ins>
            <w:r w:rsidRPr="00B35F36">
              <w:rPr>
                <w:rFonts w:ascii="Times New Roman" w:eastAsiaTheme="minorEastAsia" w:hAnsi="Times New Roman" w:cs="Times New Roman"/>
                <w:lang w:val="lt-LT"/>
              </w:rPr>
              <w:t>perkančioji organizacija, reikalavimus. Tiekėjas laikomas įvykdžiusiu įsipareigojimus, susijusius su mokesčių, įskaitant socialinio draudimo įmokas, mokėjimu, jeigu jo neįvykdytų įsipareigojimų suma yra mažesnė kaip 50 eurų.</w:t>
            </w:r>
          </w:p>
        </w:tc>
        <w:tc>
          <w:tcPr>
            <w:tcW w:w="4678" w:type="dxa"/>
          </w:tcPr>
          <w:p w14:paraId="0727F69E" w14:textId="77777777" w:rsidR="002654F7" w:rsidRPr="009E2327" w:rsidRDefault="002654F7" w:rsidP="001B6895">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t>1)</w:t>
            </w:r>
            <w:r w:rsidRPr="009E2327">
              <w:rPr>
                <w:rFonts w:eastAsiaTheme="minorEastAsia"/>
                <w:sz w:val="24"/>
                <w:szCs w:val="24"/>
                <w:lang w:val="lt-LT"/>
              </w:rPr>
              <w:tab/>
              <w:t>Dėl įsipareigojimų, susijusių su mokesčių mokėjimu, Tiekėjas pateikia 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ar šalies, kurioje registruotas tiekėjas, kompetentingos valstybės institucijos išduota pažyma.</w:t>
            </w:r>
          </w:p>
          <w:p w14:paraId="232CCD0A" w14:textId="77777777" w:rsidR="002654F7" w:rsidRPr="00AC0D42" w:rsidRDefault="002654F7" w:rsidP="001B6895">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t xml:space="preserve">Nurodyti dokumentai turi būti išduoti ne anksčiau kaip </w:t>
            </w:r>
            <w:r>
              <w:rPr>
                <w:rFonts w:eastAsiaTheme="minorEastAsia"/>
                <w:sz w:val="24"/>
                <w:szCs w:val="24"/>
                <w:lang w:val="lt-LT"/>
              </w:rPr>
              <w:t>3</w:t>
            </w:r>
            <w:r w:rsidRPr="009E2327">
              <w:rPr>
                <w:rFonts w:eastAsiaTheme="minorEastAsia"/>
                <w:sz w:val="24"/>
                <w:szCs w:val="24"/>
                <w:lang w:val="lt-LT"/>
              </w:rPr>
              <w:t xml:space="preserve">0 dienų iki pasiūlymų pateikimo termino pabaigos. Jei dokumentai </w:t>
            </w:r>
            <w:r w:rsidRPr="009E2327">
              <w:rPr>
                <w:rFonts w:eastAsiaTheme="minorEastAsia"/>
                <w:sz w:val="24"/>
                <w:szCs w:val="24"/>
                <w:lang w:val="lt-LT"/>
              </w:rPr>
              <w:lastRenderedPageBreak/>
              <w:t>išduoti anksčiau, tačiau jų galiojimo terminas ilgesnis nei pasiūlymų pateikimo terminas, tokie dokumentai yra priimtini.</w:t>
            </w:r>
          </w:p>
          <w:p w14:paraId="08C2B09C" w14:textId="77777777" w:rsidR="002654F7" w:rsidRPr="00AC0D42" w:rsidRDefault="002654F7" w:rsidP="001B6895">
            <w:pPr>
              <w:widowControl w:val="0"/>
              <w:autoSpaceDE w:val="0"/>
              <w:autoSpaceDN w:val="0"/>
              <w:adjustRightInd w:val="0"/>
              <w:jc w:val="both"/>
              <w:rPr>
                <w:rFonts w:eastAsiaTheme="minorEastAsia"/>
                <w:sz w:val="24"/>
                <w:szCs w:val="24"/>
                <w:lang w:val="lt-LT"/>
              </w:rPr>
            </w:pPr>
            <w:r w:rsidRPr="00AC0D42">
              <w:rPr>
                <w:rFonts w:eastAsiaTheme="minorEastAsia"/>
                <w:sz w:val="24"/>
                <w:szCs w:val="24"/>
                <w:lang w:val="lt-LT"/>
              </w:rPr>
              <w:t>2)</w:t>
            </w:r>
            <w:r w:rsidRPr="00AC0D42">
              <w:rPr>
                <w:rFonts w:eastAsiaTheme="minorEastAsia"/>
                <w:sz w:val="24"/>
                <w:szCs w:val="24"/>
                <w:lang w:val="lt-LT"/>
              </w:rPr>
              <w:tab/>
              <w:t xml:space="preserve">Dėl įsipareigojimų, susijusių su socialinio draudimo įmokų mokėjimu, Tiekėjas pateikia: </w:t>
            </w:r>
          </w:p>
          <w:p w14:paraId="2FFDF816" w14:textId="77777777" w:rsidR="002654F7" w:rsidRPr="003D38E5" w:rsidRDefault="002654F7" w:rsidP="001B6895">
            <w:pPr>
              <w:widowControl w:val="0"/>
              <w:autoSpaceDE w:val="0"/>
              <w:autoSpaceDN w:val="0"/>
              <w:adjustRightInd w:val="0"/>
              <w:jc w:val="both"/>
              <w:rPr>
                <w:rFonts w:eastAsiaTheme="minorEastAsia"/>
                <w:sz w:val="24"/>
                <w:szCs w:val="24"/>
                <w:lang w:val="lt-LT"/>
              </w:rPr>
            </w:pPr>
            <w:r w:rsidRPr="00332739">
              <w:rPr>
                <w:rFonts w:eastAsiaTheme="minorEastAsia"/>
                <w:sz w:val="24"/>
                <w:szCs w:val="24"/>
                <w:lang w:val="lt-LT"/>
              </w:rPr>
              <w:t>a.</w:t>
            </w:r>
            <w:r w:rsidRPr="00332739">
              <w:rPr>
                <w:rFonts w:eastAsiaTheme="minorEastAsia"/>
                <w:sz w:val="24"/>
                <w:szCs w:val="24"/>
                <w:lang w:val="lt-LT"/>
              </w:rPr>
              <w:tab/>
              <w:t xml:space="preserve">Lietuvos Respublikoje registruotas </w:t>
            </w:r>
            <w:r w:rsidRPr="003E5639">
              <w:rPr>
                <w:rFonts w:eastAsiaTheme="minorEastAsia"/>
                <w:sz w:val="24"/>
                <w:szCs w:val="24"/>
                <w:lang w:val="lt-LT"/>
              </w:rPr>
              <w:t>tiekėjas, kuris yra fizinis asmuo, pateikia Valstybinio socialinio draudimo fondo valdybos teritorinių skyrių ir kitų Valstybinio socialinio draudimo fondo įstaigų, susijusių su Valstybinio socialinio draudimo fondo administravimu arba valstybės įmonės Reg</w:t>
            </w:r>
            <w:r w:rsidRPr="003D38E5">
              <w:rPr>
                <w:rFonts w:eastAsiaTheme="minorEastAsia"/>
                <w:sz w:val="24"/>
                <w:szCs w:val="24"/>
                <w:lang w:val="lt-LT"/>
              </w:rPr>
              <w:t>istrų centro Lietuvos Respublikos Vyriausybės nustatyta tvarka išduotą dokumentą, patvirtinantį jungtinius kompetentingų institucijų tvarkomus duomenis.</w:t>
            </w:r>
          </w:p>
          <w:p w14:paraId="3D232C4C" w14:textId="77777777" w:rsidR="002654F7" w:rsidRPr="003D38E5" w:rsidRDefault="002654F7" w:rsidP="001B6895">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b.</w:t>
            </w:r>
            <w:r w:rsidRPr="003D38E5">
              <w:rPr>
                <w:rFonts w:eastAsiaTheme="minorEastAsia"/>
                <w:sz w:val="24"/>
                <w:szCs w:val="24"/>
                <w:lang w:val="lt-LT"/>
              </w:rPr>
              <w:tab/>
              <w:t xml:space="preserve">Jeigu tiekėjas yra juridinis asmuo, registruotas Lietuvos Respublikoje, iš jo nereikalaujama pateikti šio kvalifikacijos reikalavime nurodytų dokumentų. </w:t>
            </w:r>
          </w:p>
          <w:p w14:paraId="09674451" w14:textId="77777777" w:rsidR="002654F7" w:rsidRPr="00DB3940" w:rsidRDefault="002654F7" w:rsidP="001B6895">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c.</w:t>
            </w:r>
            <w:r w:rsidRPr="003D38E5">
              <w:rPr>
                <w:rFonts w:eastAsiaTheme="minorEastAsia"/>
                <w:sz w:val="24"/>
                <w:szCs w:val="24"/>
                <w:lang w:val="lt-LT"/>
              </w:rPr>
              <w:tab/>
            </w:r>
            <w:r w:rsidRPr="00DB3940">
              <w:rPr>
                <w:rFonts w:eastAsiaTheme="minorEastAsia"/>
                <w:sz w:val="24"/>
                <w:szCs w:val="24"/>
                <w:lang w:val="lt-LT"/>
              </w:rPr>
              <w:t xml:space="preserve">Kitos valstybės tiekėjas pateikia šalies, kurioje yra įregistruotas tiekėjas, kompetentingos valstybės institucijos išduotą pažymą. </w:t>
            </w:r>
          </w:p>
          <w:p w14:paraId="59B48FB2" w14:textId="77777777" w:rsidR="002654F7" w:rsidRPr="00B35F36" w:rsidRDefault="002654F7" w:rsidP="001B6895">
            <w:pPr>
              <w:pStyle w:val="Pagrindinistekstas"/>
              <w:suppressAutoHyphens/>
              <w:rPr>
                <w:rFonts w:ascii="Times New Roman" w:hAnsi="Times New Roman" w:cs="Times New Roman"/>
                <w:lang w:val="lt-LT"/>
              </w:rPr>
            </w:pP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 xml:space="preserve">erkančioji organizacija tikrina paskutinės pasiūlymų pateikimo termino dienos, nurodytos skelbime apie pirkimą, duomenis. Jeigu </w:t>
            </w: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erkančioji organizacija neturi galimybės patikrinti tiekėjo duomenų, ji kreipiasi į tiekėją dėl pirmiau nurodytų dokumentų, kuriuose būtų įtvirtinti duomenys, aktualūs paskutinę pasiūlymo pateikimo termino dieną, pateikimo.</w:t>
            </w:r>
          </w:p>
        </w:tc>
      </w:tr>
      <w:tr w:rsidR="002654F7" w:rsidRPr="00B35F36" w14:paraId="175B54C4" w14:textId="77777777" w:rsidTr="001B6895">
        <w:tc>
          <w:tcPr>
            <w:tcW w:w="846" w:type="dxa"/>
          </w:tcPr>
          <w:p w14:paraId="4615A03F" w14:textId="77777777" w:rsidR="002654F7" w:rsidRPr="00B35F36" w:rsidRDefault="002654F7" w:rsidP="001B6895">
            <w:pPr>
              <w:pStyle w:val="Sraopastraipa"/>
              <w:ind w:left="0"/>
              <w:contextualSpacing w:val="0"/>
              <w:jc w:val="both"/>
              <w:rPr>
                <w:sz w:val="24"/>
                <w:szCs w:val="24"/>
                <w:lang w:val="lt-LT"/>
              </w:rPr>
            </w:pPr>
            <w:r>
              <w:rPr>
                <w:sz w:val="24"/>
                <w:szCs w:val="24"/>
                <w:lang w:val="lt-LT"/>
              </w:rPr>
              <w:lastRenderedPageBreak/>
              <w:t>9.5.</w:t>
            </w:r>
          </w:p>
        </w:tc>
        <w:tc>
          <w:tcPr>
            <w:tcW w:w="3685" w:type="dxa"/>
            <w:gridSpan w:val="2"/>
          </w:tcPr>
          <w:p w14:paraId="46B1772A" w14:textId="77777777" w:rsidR="002654F7" w:rsidRPr="00B35F36" w:rsidRDefault="002654F7" w:rsidP="001B6895">
            <w:pPr>
              <w:pStyle w:val="Pagrindinistekstas"/>
              <w:suppressAutoHyphens/>
              <w:rPr>
                <w:rFonts w:ascii="Times New Roman" w:eastAsiaTheme="minorEastAsia" w:hAnsi="Times New Roman" w:cs="Times New Roman"/>
                <w:lang w:val="lt-LT"/>
              </w:rPr>
            </w:pPr>
            <w:r w:rsidRPr="00B35F36">
              <w:rPr>
                <w:rFonts w:ascii="Times New Roman" w:hAnsi="Times New Roman" w:cs="Times New Roman"/>
                <w:lang w:val="lt-LT"/>
              </w:rPr>
              <w:t xml:space="preserve">Tiekėjas nuo 2016-01-01 nėra padaręs esminio pirkimo sutarties pažeidimo,  dėl kurio per pastaruosius 3 metus buvo nutraukta pirkimo sutartis arba per pastaruosius 3 metus buvo priimtas ir įsiteisėjęs teismo sprendimas, kuriuo tenkinami </w:t>
            </w:r>
            <w:r>
              <w:rPr>
                <w:rFonts w:ascii="Times New Roman" w:hAnsi="Times New Roman" w:cs="Times New Roman"/>
                <w:lang w:val="lt-LT"/>
              </w:rPr>
              <w:t xml:space="preserve">įgaliotosios </w:t>
            </w:r>
            <w:r w:rsidRPr="00B35F36">
              <w:rPr>
                <w:rFonts w:ascii="Times New Roman" w:hAnsi="Times New Roman" w:cs="Times New Roman"/>
                <w:lang w:val="lt-LT"/>
              </w:rPr>
              <w:t>perkančiosios organizacijos reikalavimai pripažinti pirkimo sutarties neįvykdymą ar netinkamą įvykdymą esminiu ir atlyginti dėl to patirtus nuostolius. </w:t>
            </w:r>
          </w:p>
        </w:tc>
        <w:tc>
          <w:tcPr>
            <w:tcW w:w="4678" w:type="dxa"/>
          </w:tcPr>
          <w:p w14:paraId="21355DC7" w14:textId="77777777" w:rsidR="002654F7" w:rsidRPr="00B35F36" w:rsidRDefault="002654F7" w:rsidP="001B6895">
            <w:pPr>
              <w:widowControl w:val="0"/>
              <w:autoSpaceDE w:val="0"/>
              <w:autoSpaceDN w:val="0"/>
              <w:adjustRightInd w:val="0"/>
              <w:jc w:val="both"/>
              <w:rPr>
                <w:rFonts w:eastAsiaTheme="minorEastAsia"/>
                <w:sz w:val="24"/>
                <w:szCs w:val="24"/>
                <w:lang w:val="lt-LT"/>
              </w:rPr>
            </w:pPr>
            <w:r w:rsidRPr="00B35F36">
              <w:rPr>
                <w:sz w:val="24"/>
                <w:szCs w:val="24"/>
                <w:lang w:val="lt-LT"/>
              </w:rPr>
              <w:t>Laisvos formos tiekėjo deklaracija, patvirtinanti, kad tiekėjas nuo 2016-01-01 nėra padaręs esminio pirkimo sutarties pažeidimo.</w:t>
            </w:r>
          </w:p>
        </w:tc>
      </w:tr>
      <w:tr w:rsidR="002654F7" w:rsidRPr="00B35F36" w14:paraId="399775E6" w14:textId="77777777" w:rsidTr="001B6895">
        <w:trPr>
          <w:trHeight w:val="791"/>
        </w:trPr>
        <w:tc>
          <w:tcPr>
            <w:tcW w:w="846" w:type="dxa"/>
            <w:vMerge w:val="restart"/>
            <w:hideMark/>
          </w:tcPr>
          <w:p w14:paraId="25CFA2E5" w14:textId="77777777" w:rsidR="002654F7" w:rsidRPr="00B35F36" w:rsidRDefault="002654F7" w:rsidP="001B6895">
            <w:pPr>
              <w:pStyle w:val="Sraopastraipa"/>
              <w:ind w:left="0"/>
              <w:contextualSpacing w:val="0"/>
              <w:jc w:val="both"/>
              <w:rPr>
                <w:sz w:val="24"/>
                <w:szCs w:val="24"/>
                <w:lang w:val="lt-LT"/>
              </w:rPr>
            </w:pPr>
            <w:r>
              <w:rPr>
                <w:sz w:val="24"/>
                <w:szCs w:val="24"/>
                <w:lang w:val="lt-LT"/>
              </w:rPr>
              <w:t>9.6.</w:t>
            </w:r>
          </w:p>
        </w:tc>
        <w:tc>
          <w:tcPr>
            <w:tcW w:w="3685" w:type="dxa"/>
            <w:gridSpan w:val="2"/>
            <w:hideMark/>
          </w:tcPr>
          <w:p w14:paraId="29A8EDCE" w14:textId="77777777" w:rsidR="002654F7" w:rsidRPr="00DB3940" w:rsidRDefault="002654F7" w:rsidP="001B6895">
            <w:pPr>
              <w:pStyle w:val="Sraopastraipa"/>
              <w:widowControl w:val="0"/>
              <w:autoSpaceDE w:val="0"/>
              <w:autoSpaceDN w:val="0"/>
              <w:adjustRightInd w:val="0"/>
              <w:ind w:left="0"/>
              <w:contextualSpacing w:val="0"/>
              <w:jc w:val="both"/>
              <w:rPr>
                <w:i/>
                <w:sz w:val="24"/>
                <w:szCs w:val="24"/>
                <w:lang w:val="lt-LT"/>
              </w:rPr>
            </w:pPr>
            <w:r w:rsidRPr="00DA570B">
              <w:rPr>
                <w:sz w:val="24"/>
                <w:szCs w:val="24"/>
                <w:lang w:val="lt-LT" w:eastAsia="lt-LT"/>
              </w:rPr>
              <w:t xml:space="preserve">Tiekėjas turi teisę verstis ta veikla, kuri reikalinga pirkimo sutarčiai įvykdyti. </w:t>
            </w:r>
            <w:r w:rsidRPr="00236E6D">
              <w:rPr>
                <w:sz w:val="24"/>
                <w:szCs w:val="24"/>
                <w:lang w:val="lt-LT" w:eastAsia="lt-LT"/>
              </w:rPr>
              <w:t xml:space="preserve">Tiekėjas turi turėti teisę atlikti </w:t>
            </w:r>
            <w:r w:rsidRPr="00207B91">
              <w:rPr>
                <w:sz w:val="24"/>
                <w:szCs w:val="24"/>
                <w:lang w:val="lt-LT" w:eastAsia="lt-LT"/>
              </w:rPr>
              <w:t xml:space="preserve"> visus pirkimo dokumentuose </w:t>
            </w:r>
            <w:r w:rsidRPr="00207B91">
              <w:rPr>
                <w:sz w:val="24"/>
                <w:szCs w:val="24"/>
                <w:lang w:val="lt-LT" w:eastAsia="lt-LT"/>
              </w:rPr>
              <w:lastRenderedPageBreak/>
              <w:t>nurodytus darbus</w:t>
            </w:r>
            <w:r w:rsidRPr="00236E6D">
              <w:rPr>
                <w:sz w:val="24"/>
                <w:szCs w:val="24"/>
                <w:lang w:val="lt-LT" w:eastAsia="lt-LT"/>
              </w:rPr>
              <w:t>:</w:t>
            </w:r>
          </w:p>
        </w:tc>
        <w:tc>
          <w:tcPr>
            <w:tcW w:w="4678" w:type="dxa"/>
            <w:hideMark/>
          </w:tcPr>
          <w:p w14:paraId="50B7BDAB" w14:textId="77777777" w:rsidR="002654F7" w:rsidRPr="00D47030" w:rsidRDefault="002654F7" w:rsidP="001B6895">
            <w:pPr>
              <w:jc w:val="both"/>
              <w:rPr>
                <w:rFonts w:eastAsia="Calibri"/>
                <w:sz w:val="24"/>
                <w:szCs w:val="24"/>
                <w:lang w:val="lt-LT"/>
              </w:rPr>
            </w:pPr>
            <w:r w:rsidRPr="00D47030">
              <w:rPr>
                <w:rFonts w:eastAsia="Calibri"/>
                <w:sz w:val="24"/>
                <w:szCs w:val="24"/>
                <w:lang w:val="lt-LT"/>
              </w:rPr>
              <w:lastRenderedPageBreak/>
              <w:t>Patvirtinantys dokumentai:</w:t>
            </w:r>
          </w:p>
          <w:p w14:paraId="33F42E0D" w14:textId="77777777" w:rsidR="002654F7" w:rsidRPr="00DA570B" w:rsidRDefault="002654F7" w:rsidP="001B6895">
            <w:pPr>
              <w:pStyle w:val="Pagrindinistekstas"/>
              <w:rPr>
                <w:rFonts w:ascii="Times New Roman" w:hAnsi="Times New Roman" w:cs="Times New Roman"/>
                <w:lang w:val="lt-LT"/>
              </w:rPr>
            </w:pPr>
          </w:p>
        </w:tc>
      </w:tr>
      <w:tr w:rsidR="002654F7" w:rsidRPr="00B35F36" w14:paraId="1B6E7515" w14:textId="77777777" w:rsidTr="001B6895">
        <w:trPr>
          <w:trHeight w:val="647"/>
        </w:trPr>
        <w:tc>
          <w:tcPr>
            <w:tcW w:w="846" w:type="dxa"/>
            <w:vMerge/>
          </w:tcPr>
          <w:p w14:paraId="0292D5D8" w14:textId="77777777" w:rsidR="002654F7" w:rsidRPr="00B35F36" w:rsidRDefault="002654F7" w:rsidP="001B6895">
            <w:pPr>
              <w:pStyle w:val="DiagramaDiagramaDiagrama"/>
              <w:jc w:val="center"/>
              <w:rPr>
                <w:rFonts w:ascii="Times New Roman" w:hAnsi="Times New Roman"/>
                <w:sz w:val="24"/>
                <w:szCs w:val="24"/>
                <w:lang w:val="lt-LT"/>
              </w:rPr>
            </w:pPr>
          </w:p>
        </w:tc>
        <w:tc>
          <w:tcPr>
            <w:tcW w:w="850" w:type="dxa"/>
          </w:tcPr>
          <w:p w14:paraId="5622786A" w14:textId="77777777" w:rsidR="002654F7" w:rsidRPr="00DA570B" w:rsidRDefault="002654F7" w:rsidP="001B6895">
            <w:pPr>
              <w:pStyle w:val="Sraopastraipa"/>
              <w:ind w:left="0"/>
              <w:contextualSpacing w:val="0"/>
              <w:jc w:val="both"/>
              <w:rPr>
                <w:sz w:val="24"/>
                <w:szCs w:val="24"/>
                <w:lang w:val="lt-LT" w:eastAsia="lt-LT"/>
              </w:rPr>
            </w:pPr>
            <w:r>
              <w:rPr>
                <w:sz w:val="24"/>
                <w:szCs w:val="24"/>
                <w:lang w:val="lt-LT" w:eastAsia="lt-LT"/>
              </w:rPr>
              <w:t>9.6.1.</w:t>
            </w:r>
          </w:p>
        </w:tc>
        <w:tc>
          <w:tcPr>
            <w:tcW w:w="2835" w:type="dxa"/>
          </w:tcPr>
          <w:p w14:paraId="03725627" w14:textId="77777777" w:rsidR="002654F7" w:rsidRPr="00C81EAB" w:rsidRDefault="002654F7" w:rsidP="001B6895">
            <w:pPr>
              <w:jc w:val="both"/>
              <w:rPr>
                <w:sz w:val="24"/>
                <w:szCs w:val="24"/>
                <w:lang w:val="lt-LT" w:eastAsia="lt-LT"/>
              </w:rPr>
            </w:pPr>
            <w:r w:rsidRPr="00207B91">
              <w:rPr>
                <w:sz w:val="24"/>
                <w:szCs w:val="24"/>
                <w:lang w:val="lt-LT" w:eastAsia="lt-LT"/>
              </w:rPr>
              <w:t>Tiekėjas turi teisę Lietuvos Respublikoje atlikti</w:t>
            </w:r>
            <w:r w:rsidRPr="00236E6D">
              <w:rPr>
                <w:sz w:val="24"/>
                <w:szCs w:val="24"/>
                <w:lang w:val="lt-LT" w:eastAsia="lt-LT"/>
              </w:rPr>
              <w:t xml:space="preserve"> šiuos statinio statybos darbus</w:t>
            </w:r>
            <w:r>
              <w:rPr>
                <w:sz w:val="24"/>
                <w:szCs w:val="24"/>
                <w:lang w:val="lt-LT" w:eastAsia="lt-LT"/>
              </w:rPr>
              <w:t xml:space="preserve"> -</w:t>
            </w:r>
            <w:r w:rsidRPr="00207B91" w:rsidDel="006B1963">
              <w:rPr>
                <w:sz w:val="24"/>
                <w:szCs w:val="24"/>
                <w:lang w:val="lt-LT" w:eastAsia="lt-LT"/>
              </w:rPr>
              <w:t xml:space="preserve"> </w:t>
            </w:r>
            <w:r w:rsidRPr="00207B91">
              <w:rPr>
                <w:sz w:val="24"/>
                <w:szCs w:val="24"/>
                <w:lang w:val="lt-LT" w:eastAsia="lt-LT"/>
              </w:rPr>
              <w:t xml:space="preserve"> </w:t>
            </w:r>
            <w:r>
              <w:rPr>
                <w:sz w:val="24"/>
                <w:szCs w:val="24"/>
                <w:lang w:val="lt-LT" w:eastAsia="lt-LT"/>
              </w:rPr>
              <w:t>s</w:t>
            </w:r>
            <w:r w:rsidRPr="00207B91">
              <w:rPr>
                <w:sz w:val="24"/>
                <w:szCs w:val="24"/>
                <w:lang w:val="lt-LT" w:eastAsia="lt-LT"/>
              </w:rPr>
              <w:t xml:space="preserve">tatinių kategorija: ypatingi statiniai. Inžinerinių </w:t>
            </w:r>
            <w:r w:rsidRPr="00C81EAB">
              <w:rPr>
                <w:sz w:val="24"/>
                <w:szCs w:val="24"/>
                <w:lang w:val="lt-LT" w:eastAsia="lt-LT"/>
              </w:rPr>
              <w:t>statinių grupės:</w:t>
            </w:r>
          </w:p>
          <w:p w14:paraId="545FBFE7" w14:textId="77777777" w:rsidR="002654F7" w:rsidRPr="00C81EAB" w:rsidRDefault="002654F7" w:rsidP="001B6895">
            <w:pPr>
              <w:jc w:val="both"/>
              <w:rPr>
                <w:sz w:val="24"/>
                <w:szCs w:val="24"/>
                <w:lang w:val="lt-LT" w:eastAsia="lt-LT"/>
              </w:rPr>
            </w:pPr>
            <w:r w:rsidRPr="00C81EAB">
              <w:rPr>
                <w:sz w:val="24"/>
                <w:szCs w:val="24"/>
                <w:lang w:val="lt-LT" w:eastAsia="lt-LT"/>
              </w:rPr>
              <w:t>a.</w:t>
            </w:r>
            <w:r w:rsidRPr="00C81EAB">
              <w:rPr>
                <w:sz w:val="24"/>
                <w:szCs w:val="24"/>
                <w:lang w:val="lt-LT" w:eastAsia="lt-LT"/>
              </w:rPr>
              <w:tab/>
              <w:t>Inžineriniai tinklai (nuotekų šalinimo tinklai):</w:t>
            </w:r>
          </w:p>
          <w:p w14:paraId="7851E16C" w14:textId="77777777" w:rsidR="002654F7" w:rsidRPr="00C81EAB" w:rsidRDefault="002654F7" w:rsidP="001B6895">
            <w:pPr>
              <w:jc w:val="both"/>
              <w:rPr>
                <w:sz w:val="24"/>
                <w:szCs w:val="24"/>
                <w:lang w:val="lt-LT" w:eastAsia="lt-LT"/>
              </w:rPr>
            </w:pPr>
            <w:r w:rsidRPr="00C81EAB">
              <w:rPr>
                <w:sz w:val="24"/>
                <w:szCs w:val="24"/>
                <w:lang w:val="lt-LT" w:eastAsia="lt-LT"/>
              </w:rPr>
              <w:t>Statybos darbų sritys:</w:t>
            </w:r>
          </w:p>
          <w:p w14:paraId="7841EAA3" w14:textId="77777777" w:rsidR="002654F7" w:rsidRPr="00C81EAB" w:rsidRDefault="002654F7" w:rsidP="001B6895">
            <w:pPr>
              <w:jc w:val="both"/>
              <w:rPr>
                <w:i/>
                <w:sz w:val="24"/>
                <w:szCs w:val="24"/>
                <w:lang w:val="lt-LT" w:eastAsia="lt-LT"/>
              </w:rPr>
            </w:pPr>
            <w:r w:rsidRPr="00C81EAB">
              <w:rPr>
                <w:i/>
                <w:sz w:val="24"/>
                <w:szCs w:val="24"/>
                <w:lang w:val="lt-LT" w:eastAsia="lt-LT"/>
              </w:rPr>
              <w:t>Mechanikos darbai:</w:t>
            </w:r>
          </w:p>
          <w:p w14:paraId="13D3598B" w14:textId="77777777" w:rsidR="002654F7" w:rsidRPr="00C81EAB" w:rsidRDefault="002654F7" w:rsidP="001B6895">
            <w:pPr>
              <w:jc w:val="both"/>
              <w:rPr>
                <w:sz w:val="24"/>
                <w:szCs w:val="24"/>
                <w:lang w:val="lt-LT" w:eastAsia="lt-LT"/>
              </w:rPr>
            </w:pPr>
            <w:r w:rsidRPr="00C81EAB">
              <w:rPr>
                <w:sz w:val="24"/>
                <w:szCs w:val="24"/>
                <w:lang w:val="lt-LT" w:eastAsia="lt-LT"/>
              </w:rPr>
              <w:t>•</w:t>
            </w:r>
            <w:r w:rsidRPr="00C81EAB">
              <w:rPr>
                <w:sz w:val="24"/>
                <w:szCs w:val="24"/>
                <w:lang w:val="lt-LT" w:eastAsia="lt-LT"/>
              </w:rPr>
              <w:tab/>
              <w:t>nuotekų šalinimo tinklų tiesimas;</w:t>
            </w:r>
          </w:p>
          <w:p w14:paraId="2E1ED362" w14:textId="77777777" w:rsidR="002654F7" w:rsidRPr="00C81EAB" w:rsidRDefault="002654F7" w:rsidP="001B6895">
            <w:pPr>
              <w:jc w:val="both"/>
              <w:rPr>
                <w:sz w:val="24"/>
                <w:szCs w:val="24"/>
                <w:lang w:val="lt-LT" w:eastAsia="lt-LT"/>
              </w:rPr>
            </w:pPr>
            <w:r w:rsidRPr="00C81EAB">
              <w:rPr>
                <w:sz w:val="24"/>
                <w:szCs w:val="24"/>
                <w:lang w:val="lt-LT" w:eastAsia="lt-LT"/>
              </w:rPr>
              <w:t>•</w:t>
            </w:r>
            <w:r w:rsidRPr="00C81EAB">
              <w:rPr>
                <w:sz w:val="24"/>
                <w:szCs w:val="24"/>
                <w:lang w:val="lt-LT" w:eastAsia="lt-LT"/>
              </w:rPr>
              <w:tab/>
              <w:t>betranšėjis inžinerinių tinklų tiesimas.</w:t>
            </w:r>
          </w:p>
          <w:p w14:paraId="6FA01EAE" w14:textId="77777777" w:rsidR="002654F7" w:rsidRPr="00C81EAB" w:rsidRDefault="002654F7" w:rsidP="001B6895">
            <w:pPr>
              <w:jc w:val="both"/>
              <w:rPr>
                <w:sz w:val="24"/>
                <w:szCs w:val="24"/>
                <w:lang w:val="lt-LT" w:eastAsia="lt-LT"/>
              </w:rPr>
            </w:pPr>
            <w:r w:rsidRPr="00C81EAB">
              <w:rPr>
                <w:sz w:val="24"/>
                <w:szCs w:val="24"/>
                <w:lang w:val="lt-LT" w:eastAsia="lt-LT"/>
              </w:rPr>
              <w:t>b.</w:t>
            </w:r>
            <w:r w:rsidRPr="00C81EAB">
              <w:rPr>
                <w:sz w:val="24"/>
                <w:szCs w:val="24"/>
                <w:lang w:val="lt-LT" w:eastAsia="lt-LT"/>
              </w:rPr>
              <w:tab/>
              <w:t>Kiti inžineriniai statiniai (kitos paskirties inžineriniai statiniai).</w:t>
            </w:r>
          </w:p>
          <w:p w14:paraId="6CC5EF5F" w14:textId="77777777" w:rsidR="002654F7" w:rsidRPr="00C81EAB" w:rsidRDefault="002654F7" w:rsidP="001B6895">
            <w:pPr>
              <w:jc w:val="both"/>
              <w:rPr>
                <w:sz w:val="24"/>
                <w:szCs w:val="24"/>
                <w:lang w:val="lt-LT" w:eastAsia="lt-LT"/>
              </w:rPr>
            </w:pPr>
            <w:r w:rsidRPr="00C81EAB">
              <w:rPr>
                <w:sz w:val="24"/>
                <w:szCs w:val="24"/>
                <w:lang w:val="lt-LT" w:eastAsia="lt-LT"/>
              </w:rPr>
              <w:t>Statybos darbų sritys:</w:t>
            </w:r>
          </w:p>
          <w:p w14:paraId="007CFA97" w14:textId="77777777" w:rsidR="002654F7" w:rsidRPr="00C81EAB" w:rsidRDefault="002654F7" w:rsidP="001B6895">
            <w:pPr>
              <w:jc w:val="both"/>
              <w:rPr>
                <w:i/>
                <w:sz w:val="24"/>
                <w:szCs w:val="24"/>
                <w:lang w:val="lt-LT" w:eastAsia="lt-LT"/>
              </w:rPr>
            </w:pPr>
            <w:r w:rsidRPr="00C81EAB">
              <w:rPr>
                <w:i/>
                <w:sz w:val="24"/>
                <w:szCs w:val="24"/>
                <w:lang w:val="lt-LT" w:eastAsia="lt-LT"/>
              </w:rPr>
              <w:t>Bendrieji statybos darbai:</w:t>
            </w:r>
          </w:p>
          <w:p w14:paraId="55A615B2" w14:textId="77777777" w:rsidR="002654F7" w:rsidRPr="00207B91" w:rsidRDefault="002654F7" w:rsidP="001B6895">
            <w:pPr>
              <w:jc w:val="both"/>
              <w:rPr>
                <w:sz w:val="24"/>
                <w:szCs w:val="24"/>
                <w:lang w:val="lt-LT" w:eastAsia="lt-LT"/>
              </w:rPr>
            </w:pPr>
            <w:r w:rsidRPr="00C81EAB">
              <w:rPr>
                <w:sz w:val="24"/>
                <w:szCs w:val="24"/>
                <w:lang w:val="lt-LT" w:eastAsia="lt-LT"/>
              </w:rPr>
              <w:t>•</w:t>
            </w:r>
            <w:r w:rsidRPr="00C81EAB">
              <w:rPr>
                <w:sz w:val="24"/>
                <w:szCs w:val="24"/>
                <w:lang w:val="lt-LT" w:eastAsia="lt-LT"/>
              </w:rPr>
              <w:tab/>
              <w:t>žemės darbai (statybos sklypo reljefo tvarkymas, pamatų</w:t>
            </w:r>
            <w:r w:rsidRPr="00207B91">
              <w:rPr>
                <w:sz w:val="24"/>
                <w:szCs w:val="24"/>
                <w:lang w:val="lt-LT" w:eastAsia="lt-LT"/>
              </w:rPr>
              <w:t xml:space="preserve"> duobių, iškasų, tranšėjų kasimas ir užpylimas); </w:t>
            </w:r>
          </w:p>
          <w:p w14:paraId="5F9B3943" w14:textId="77777777" w:rsidR="002654F7" w:rsidRPr="00207B91" w:rsidRDefault="002654F7" w:rsidP="001B6895">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statybinių konstrukcijų (gelžbetonio, betono) statyba ir montavimas, hidroizoliacija. </w:t>
            </w:r>
          </w:p>
          <w:p w14:paraId="60F09E59" w14:textId="77777777" w:rsidR="002654F7" w:rsidRPr="00207B91" w:rsidRDefault="002654F7" w:rsidP="001B6895">
            <w:pPr>
              <w:jc w:val="both"/>
              <w:rPr>
                <w:i/>
                <w:sz w:val="24"/>
                <w:szCs w:val="24"/>
                <w:lang w:val="lt-LT" w:eastAsia="lt-LT"/>
              </w:rPr>
            </w:pPr>
            <w:r w:rsidRPr="00207B91">
              <w:rPr>
                <w:i/>
                <w:sz w:val="24"/>
                <w:szCs w:val="24"/>
                <w:lang w:val="lt-LT" w:eastAsia="lt-LT"/>
              </w:rPr>
              <w:t>Elektrotechnikos darbai:</w:t>
            </w:r>
          </w:p>
          <w:p w14:paraId="09F7A277" w14:textId="77777777" w:rsidR="002654F7" w:rsidRPr="00207B91" w:rsidRDefault="002654F7" w:rsidP="001B6895">
            <w:pPr>
              <w:jc w:val="both"/>
              <w:rPr>
                <w:sz w:val="24"/>
                <w:szCs w:val="24"/>
                <w:lang w:val="lt-LT" w:eastAsia="lt-LT"/>
              </w:rPr>
            </w:pPr>
            <w:r w:rsidRPr="00207B91">
              <w:rPr>
                <w:sz w:val="24"/>
                <w:szCs w:val="24"/>
                <w:lang w:val="lt-LT" w:eastAsia="lt-LT"/>
              </w:rPr>
              <w:t>•</w:t>
            </w:r>
            <w:r w:rsidRPr="00207B91">
              <w:rPr>
                <w:sz w:val="24"/>
                <w:szCs w:val="24"/>
                <w:lang w:val="lt-LT" w:eastAsia="lt-LT"/>
              </w:rPr>
              <w:tab/>
              <w:t>procesų valdymo ir automatizavimo sistemų įrengimas;</w:t>
            </w:r>
          </w:p>
          <w:p w14:paraId="7C205272" w14:textId="77777777" w:rsidR="002654F7" w:rsidRPr="00236E6D" w:rsidRDefault="002654F7" w:rsidP="001B6895">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statinio nuotolinio ryšio (telekomunikacijų) </w:t>
            </w:r>
            <w:r>
              <w:rPr>
                <w:sz w:val="24"/>
                <w:szCs w:val="24"/>
                <w:lang w:val="lt-LT" w:eastAsia="lt-LT"/>
              </w:rPr>
              <w:t>inžinerinių sistemų įrengimas.</w:t>
            </w:r>
          </w:p>
        </w:tc>
        <w:tc>
          <w:tcPr>
            <w:tcW w:w="4678" w:type="dxa"/>
          </w:tcPr>
          <w:p w14:paraId="7F07C77C" w14:textId="77777777" w:rsidR="002654F7" w:rsidRPr="00D47030" w:rsidRDefault="002654F7" w:rsidP="001B6895">
            <w:pPr>
              <w:ind w:left="66" w:hanging="66"/>
              <w:jc w:val="both"/>
              <w:rPr>
                <w:rFonts w:eastAsia="Calibri"/>
                <w:sz w:val="24"/>
                <w:szCs w:val="24"/>
                <w:lang w:val="lt-LT"/>
              </w:rPr>
            </w:pPr>
            <w:r w:rsidRPr="00D47030">
              <w:rPr>
                <w:rFonts w:eastAsia="Calibri"/>
                <w:sz w:val="24"/>
                <w:szCs w:val="24"/>
                <w:lang w:val="lt-LT"/>
              </w:rPr>
              <w:t>1)</w:t>
            </w:r>
            <w:r w:rsidRPr="00D47030">
              <w:rPr>
                <w:rFonts w:eastAsia="Calibri"/>
                <w:sz w:val="24"/>
                <w:szCs w:val="24"/>
                <w:lang w:val="lt-LT"/>
              </w:rPr>
              <w:tab/>
              <w:t>Profesinių ar veiklos tvarkytojų, valstybės įgaliotų institucijų pažymos, kaip yra nustatyta toje valstybėje narėje, kurioje tiekėjas registruotas, ar priesaikos deklaracija, liudijanti tiekėjo teisę verstis atitinkama veikla. Lietuvos Respublikoje registruotas tiekėjas pateikia: valstybės įmonės Registrų centro išduotą Lietuvos Respublikos juridinių asmenų registro išplėstinį išrašą arba įstatus (aktualią įstatų redakciją), asmuo, besiverčiantis veikla turint verslo liudijimą, – verslo liudijimą</w:t>
            </w:r>
            <w:r>
              <w:rPr>
                <w:rFonts w:eastAsia="Calibri"/>
                <w:sz w:val="24"/>
                <w:szCs w:val="24"/>
                <w:vertAlign w:val="superscript"/>
                <w:lang w:val="lt-LT"/>
              </w:rPr>
              <w:t>.</w:t>
            </w:r>
          </w:p>
          <w:p w14:paraId="687CEBC9" w14:textId="50292C8F" w:rsidR="002654F7" w:rsidRPr="00552670" w:rsidRDefault="002654F7" w:rsidP="001B6895">
            <w:pPr>
              <w:pStyle w:val="Pagrindinistekstas"/>
              <w:rPr>
                <w:rFonts w:ascii="Times New Roman" w:hAnsi="Times New Roman" w:cs="Times New Roman"/>
                <w:lang w:val="lt-LT"/>
              </w:rPr>
            </w:pPr>
            <w:r w:rsidRPr="00D47030">
              <w:rPr>
                <w:rFonts w:ascii="Times New Roman" w:eastAsia="Calibri" w:hAnsi="Times New Roman" w:cs="Times New Roman"/>
                <w:lang w:val="lt-LT"/>
              </w:rPr>
              <w:t>2)</w:t>
            </w:r>
            <w:r w:rsidRPr="00D47030">
              <w:rPr>
                <w:rFonts w:ascii="Times New Roman" w:eastAsia="Calibri" w:hAnsi="Times New Roman" w:cs="Times New Roman"/>
                <w:lang w:val="lt-LT"/>
              </w:rPr>
              <w:tab/>
              <w:t>Lietuvos Respublikos aplinkos ministerijos nustatyta tvarka ar valstybės įmonės Statybos produkcijos sertifikavimo centro</w:t>
            </w:r>
            <w:r w:rsidR="000F6190">
              <w:rPr>
                <w:rFonts w:ascii="Times New Roman" w:eastAsia="Calibri" w:hAnsi="Times New Roman" w:cs="Times New Roman"/>
                <w:lang w:val="lt-LT"/>
              </w:rPr>
              <w:t xml:space="preserve"> (ar kitos atsakingos institucijos)</w:t>
            </w:r>
            <w:r w:rsidR="000F6190" w:rsidRPr="00D47030">
              <w:rPr>
                <w:rFonts w:ascii="Times New Roman" w:eastAsia="Calibri" w:hAnsi="Times New Roman" w:cs="Times New Roman"/>
                <w:lang w:val="lt-LT"/>
              </w:rPr>
              <w:t xml:space="preserve">  </w:t>
            </w:r>
            <w:r w:rsidRPr="00D47030">
              <w:rPr>
                <w:rFonts w:ascii="Times New Roman" w:eastAsia="Calibri" w:hAnsi="Times New Roman" w:cs="Times New Roman"/>
                <w:lang w:val="lt-LT"/>
              </w:rPr>
              <w:t xml:space="preserve"> išduotas atestatas arba teisės pripažinimo dokumentas, suteikiantis teisę atlikti ypatingo statinio statybos darbus, jei tiekėjas yra iš užsienio valstybės.</w:t>
            </w:r>
          </w:p>
        </w:tc>
      </w:tr>
      <w:tr w:rsidR="002654F7" w:rsidRPr="00B35F36" w14:paraId="7B31692B" w14:textId="77777777" w:rsidTr="001B6895">
        <w:trPr>
          <w:trHeight w:val="1837"/>
        </w:trPr>
        <w:tc>
          <w:tcPr>
            <w:tcW w:w="846" w:type="dxa"/>
            <w:vMerge/>
          </w:tcPr>
          <w:p w14:paraId="778E7227" w14:textId="77777777" w:rsidR="002654F7" w:rsidRPr="00B35F36" w:rsidRDefault="002654F7" w:rsidP="001B6895">
            <w:pPr>
              <w:pStyle w:val="DiagramaDiagramaDiagrama"/>
              <w:jc w:val="center"/>
              <w:rPr>
                <w:rFonts w:ascii="Times New Roman" w:hAnsi="Times New Roman"/>
                <w:sz w:val="24"/>
                <w:szCs w:val="24"/>
                <w:lang w:val="lt-LT"/>
              </w:rPr>
            </w:pPr>
          </w:p>
        </w:tc>
        <w:tc>
          <w:tcPr>
            <w:tcW w:w="850" w:type="dxa"/>
          </w:tcPr>
          <w:p w14:paraId="2EBE45F8" w14:textId="77777777" w:rsidR="002654F7" w:rsidRPr="00552670" w:rsidRDefault="002654F7" w:rsidP="001B6895">
            <w:pPr>
              <w:pStyle w:val="Sraopastraipa"/>
              <w:ind w:left="0"/>
              <w:contextualSpacing w:val="0"/>
              <w:jc w:val="both"/>
              <w:rPr>
                <w:sz w:val="24"/>
                <w:szCs w:val="24"/>
                <w:lang w:val="lt-LT"/>
              </w:rPr>
            </w:pPr>
            <w:r>
              <w:rPr>
                <w:sz w:val="24"/>
                <w:szCs w:val="24"/>
                <w:lang w:val="lt-LT"/>
              </w:rPr>
              <w:t>9.6.2.</w:t>
            </w:r>
          </w:p>
          <w:p w14:paraId="548F020D" w14:textId="77777777" w:rsidR="002654F7" w:rsidRPr="00DB3940" w:rsidRDefault="002654F7" w:rsidP="001B6895">
            <w:pPr>
              <w:ind w:left="709"/>
              <w:jc w:val="both"/>
              <w:rPr>
                <w:sz w:val="24"/>
                <w:szCs w:val="24"/>
                <w:lang w:val="lt-LT"/>
              </w:rPr>
            </w:pPr>
            <w:r>
              <w:rPr>
                <w:sz w:val="24"/>
                <w:szCs w:val="24"/>
                <w:lang w:val="lt-LT" w:eastAsia="lt-LT"/>
              </w:rPr>
              <w:t>.</w:t>
            </w:r>
          </w:p>
        </w:tc>
        <w:tc>
          <w:tcPr>
            <w:tcW w:w="2835" w:type="dxa"/>
          </w:tcPr>
          <w:p w14:paraId="0D4E8717" w14:textId="77777777" w:rsidR="002654F7" w:rsidRPr="00236E6D" w:rsidRDefault="002654F7" w:rsidP="001B6895">
            <w:pPr>
              <w:pStyle w:val="Sraopastraipa"/>
              <w:widowControl w:val="0"/>
              <w:tabs>
                <w:tab w:val="left" w:pos="459"/>
              </w:tabs>
              <w:autoSpaceDE w:val="0"/>
              <w:autoSpaceDN w:val="0"/>
              <w:adjustRightInd w:val="0"/>
              <w:ind w:left="0"/>
              <w:jc w:val="both"/>
              <w:rPr>
                <w:sz w:val="24"/>
                <w:szCs w:val="24"/>
                <w:lang w:val="lt-LT"/>
              </w:rPr>
            </w:pPr>
            <w:r w:rsidRPr="00207B91">
              <w:rPr>
                <w:sz w:val="24"/>
                <w:szCs w:val="24"/>
                <w:lang w:val="lt-LT"/>
              </w:rPr>
              <w:t>Tiekėjas</w:t>
            </w:r>
            <w:r w:rsidRPr="00A053B0">
              <w:rPr>
                <w:sz w:val="24"/>
                <w:szCs w:val="24"/>
                <w:lang w:val="en-US"/>
              </w:rPr>
              <w:t xml:space="preserve"> </w:t>
            </w:r>
            <w:r>
              <w:rPr>
                <w:sz w:val="24"/>
                <w:szCs w:val="24"/>
                <w:lang w:val="en-US"/>
              </w:rPr>
              <w:t>t</w:t>
            </w:r>
            <w:r w:rsidRPr="00A053B0">
              <w:rPr>
                <w:sz w:val="24"/>
                <w:szCs w:val="24"/>
                <w:lang w:val="en-US"/>
              </w:rPr>
              <w:t xml:space="preserve">uri turėti teisę atlikti </w:t>
            </w:r>
            <w:r w:rsidRPr="0039033E">
              <w:rPr>
                <w:sz w:val="24"/>
                <w:szCs w:val="24"/>
                <w:lang w:val="en-US"/>
              </w:rPr>
              <w:t>inžinerinį geologinį (geotechninį) tyrimą</w:t>
            </w:r>
            <w:r w:rsidRPr="00945618">
              <w:rPr>
                <w:sz w:val="24"/>
                <w:szCs w:val="24"/>
                <w:lang w:val="en-US"/>
              </w:rPr>
              <w:t>.</w:t>
            </w:r>
          </w:p>
        </w:tc>
        <w:tc>
          <w:tcPr>
            <w:tcW w:w="4678" w:type="dxa"/>
          </w:tcPr>
          <w:p w14:paraId="18A13315" w14:textId="77777777" w:rsidR="002654F7" w:rsidRPr="00DA570B" w:rsidRDefault="002654F7" w:rsidP="001B6895">
            <w:pPr>
              <w:jc w:val="both"/>
              <w:rPr>
                <w:lang w:val="lt-LT"/>
              </w:rPr>
            </w:pPr>
            <w:r w:rsidRPr="00A66A28">
              <w:rPr>
                <w:sz w:val="24"/>
                <w:szCs w:val="24"/>
              </w:rPr>
              <w:t>Lietuvos geologijos tarnybos prie Aplinkos ministerijos Lietuvos geologijos tarnybos išduotas leidimas atlikti inžinerinį geologinį (geotechninį) tyrimą (tirti žemės gelmes).</w:t>
            </w:r>
          </w:p>
        </w:tc>
      </w:tr>
      <w:tr w:rsidR="002654F7" w:rsidRPr="00B35F36" w14:paraId="15A1B1E3" w14:textId="77777777" w:rsidTr="001B6895">
        <w:trPr>
          <w:trHeight w:val="416"/>
        </w:trPr>
        <w:tc>
          <w:tcPr>
            <w:tcW w:w="846" w:type="dxa"/>
            <w:vMerge w:val="restart"/>
            <w:hideMark/>
          </w:tcPr>
          <w:p w14:paraId="319C8DD5" w14:textId="77777777" w:rsidR="002654F7" w:rsidRPr="00B35F36" w:rsidRDefault="002654F7" w:rsidP="001B6895">
            <w:pPr>
              <w:pStyle w:val="Sraopastraipa"/>
              <w:ind w:left="0"/>
              <w:contextualSpacing w:val="0"/>
              <w:jc w:val="both"/>
              <w:rPr>
                <w:sz w:val="24"/>
                <w:szCs w:val="24"/>
                <w:lang w:val="lt-LT"/>
              </w:rPr>
            </w:pPr>
            <w:r>
              <w:rPr>
                <w:sz w:val="24"/>
                <w:szCs w:val="24"/>
                <w:lang w:val="lt-LT"/>
              </w:rPr>
              <w:t>9.7.</w:t>
            </w:r>
          </w:p>
        </w:tc>
        <w:tc>
          <w:tcPr>
            <w:tcW w:w="3685" w:type="dxa"/>
            <w:gridSpan w:val="2"/>
            <w:hideMark/>
          </w:tcPr>
          <w:p w14:paraId="5DF9FDEB" w14:textId="0941A544" w:rsidR="002654F7" w:rsidRPr="00B35F36" w:rsidRDefault="002654F7" w:rsidP="001B6895">
            <w:pPr>
              <w:pStyle w:val="Pagrindinistekstas"/>
              <w:rPr>
                <w:rFonts w:ascii="Times New Roman" w:hAnsi="Times New Roman" w:cs="Times New Roman"/>
                <w:lang w:val="lt-LT"/>
              </w:rPr>
            </w:pPr>
            <w:r w:rsidRPr="00B35F36">
              <w:rPr>
                <w:rFonts w:ascii="Times New Roman" w:hAnsi="Times New Roman" w:cs="Times New Roman"/>
                <w:lang w:val="lt-LT"/>
              </w:rPr>
              <w:t>Tiekėjas sutarties vykdymui turi turėti specialistus</w:t>
            </w:r>
            <w:r>
              <w:rPr>
                <w:rFonts w:ascii="Times New Roman" w:hAnsi="Times New Roman" w:cs="Times New Roman"/>
                <w:lang w:val="lt-LT"/>
              </w:rPr>
              <w:t>,</w:t>
            </w:r>
            <w:r w:rsidRPr="00B35F36">
              <w:rPr>
                <w:rFonts w:ascii="Times New Roman" w:hAnsi="Times New Roman" w:cs="Times New Roman"/>
                <w:lang w:val="lt-LT"/>
              </w:rPr>
              <w:t xml:space="preserve"> nurodytus </w:t>
            </w:r>
            <w:r>
              <w:rPr>
                <w:rFonts w:ascii="Times New Roman" w:hAnsi="Times New Roman" w:cs="Times New Roman"/>
                <w:lang w:val="lt-LT"/>
              </w:rPr>
              <w:t>9.7.1. - 9.7.</w:t>
            </w:r>
            <w:r w:rsidR="00062BEE">
              <w:rPr>
                <w:rFonts w:ascii="Times New Roman" w:hAnsi="Times New Roman"/>
                <w:lang w:val="lt-LT"/>
              </w:rPr>
              <w:t>7</w:t>
            </w:r>
            <w:r>
              <w:rPr>
                <w:rFonts w:ascii="Times New Roman" w:hAnsi="Times New Roman" w:cs="Times New Roman"/>
                <w:lang w:val="lt-LT"/>
              </w:rPr>
              <w:t>.</w:t>
            </w:r>
            <w:r w:rsidRPr="00B35F36">
              <w:rPr>
                <w:rFonts w:ascii="Times New Roman" w:hAnsi="Times New Roman" w:cs="Times New Roman"/>
                <w:lang w:val="lt-LT"/>
              </w:rPr>
              <w:t xml:space="preserve"> papunkčiuose. </w:t>
            </w:r>
          </w:p>
          <w:p w14:paraId="5A8EFC88" w14:textId="77777777" w:rsidR="002654F7" w:rsidRPr="00B35F36" w:rsidRDefault="002654F7" w:rsidP="001B6895">
            <w:pPr>
              <w:pStyle w:val="Pagrindinistekstas"/>
              <w:rPr>
                <w:rFonts w:ascii="Times New Roman" w:hAnsi="Times New Roman" w:cs="Times New Roman"/>
                <w:lang w:val="lt-LT"/>
              </w:rPr>
            </w:pPr>
            <w:r w:rsidRPr="00B35F36">
              <w:rPr>
                <w:rFonts w:ascii="Times New Roman" w:hAnsi="Times New Roman" w:cs="Times New Roman"/>
                <w:lang w:val="lt-LT"/>
              </w:rPr>
              <w:t xml:space="preserve">Tiekėjas gali siūlyti specialistą vienai ar kelioms pozicijoms, jei </w:t>
            </w:r>
            <w:r w:rsidRPr="00B35F36">
              <w:rPr>
                <w:rFonts w:ascii="Times New Roman" w:eastAsiaTheme="minorEastAsia" w:hAnsi="Times New Roman" w:cs="Times New Roman"/>
                <w:lang w:val="lt-LT"/>
              </w:rPr>
              <w:t xml:space="preserve">jis </w:t>
            </w:r>
            <w:r w:rsidRPr="00B35F36">
              <w:rPr>
                <w:rFonts w:ascii="Times New Roman" w:eastAsiaTheme="minorEastAsia" w:hAnsi="Times New Roman" w:cs="Times New Roman"/>
                <w:lang w:val="lt-LT"/>
              </w:rPr>
              <w:lastRenderedPageBreak/>
              <w:t>turi teisę/kvalifikaciją pagal šiame punkte nurodytus reikalavimus.</w:t>
            </w:r>
          </w:p>
        </w:tc>
        <w:tc>
          <w:tcPr>
            <w:tcW w:w="4678" w:type="dxa"/>
            <w:hideMark/>
          </w:tcPr>
          <w:p w14:paraId="3A7AD748" w14:textId="3C6F9325" w:rsidR="002654F7" w:rsidRPr="00B35F36" w:rsidRDefault="002654F7" w:rsidP="001B6895">
            <w:pPr>
              <w:pStyle w:val="Porat"/>
              <w:ind w:left="52"/>
              <w:jc w:val="both"/>
              <w:rPr>
                <w:sz w:val="24"/>
                <w:szCs w:val="24"/>
                <w:lang w:val="lt-LT"/>
              </w:rPr>
            </w:pPr>
            <w:r w:rsidRPr="00B35F36">
              <w:rPr>
                <w:sz w:val="24"/>
                <w:szCs w:val="24"/>
                <w:lang w:val="lt-LT" w:eastAsia="lt-LT"/>
              </w:rPr>
              <w:lastRenderedPageBreak/>
              <w:t xml:space="preserve">Pateikiama: </w:t>
            </w:r>
            <w:r w:rsidRPr="00B35F36">
              <w:rPr>
                <w:sz w:val="24"/>
                <w:szCs w:val="24"/>
                <w:lang w:val="lt-LT"/>
              </w:rPr>
              <w:t>tiekėjo ar jo įgalioto asmens parašu patvirtintas specialistų (-o), kurie (-is) bus atsakingi (-as) už sutarties vykdymą,</w:t>
            </w:r>
            <w:r w:rsidRPr="00B35F36">
              <w:rPr>
                <w:sz w:val="24"/>
                <w:szCs w:val="24"/>
                <w:lang w:val="lt-LT" w:eastAsia="lt-LT"/>
              </w:rPr>
              <w:t xml:space="preserve"> sąrašas, parengtas pagal </w:t>
            </w:r>
            <w:r>
              <w:rPr>
                <w:sz w:val="24"/>
                <w:szCs w:val="24"/>
                <w:lang w:val="lt-LT" w:eastAsia="lt-LT"/>
              </w:rPr>
              <w:t>Konkurso</w:t>
            </w:r>
            <w:r w:rsidRPr="00B35F36">
              <w:rPr>
                <w:sz w:val="24"/>
                <w:szCs w:val="24"/>
                <w:lang w:val="lt-LT" w:eastAsia="lt-LT"/>
              </w:rPr>
              <w:t xml:space="preserve"> sąlygų </w:t>
            </w:r>
            <w:r w:rsidR="00347975">
              <w:rPr>
                <w:sz w:val="24"/>
                <w:szCs w:val="24"/>
                <w:lang w:val="lt-LT" w:eastAsia="lt-LT"/>
              </w:rPr>
              <w:t xml:space="preserve">4 </w:t>
            </w:r>
            <w:r w:rsidRPr="00B35F36">
              <w:rPr>
                <w:sz w:val="24"/>
                <w:szCs w:val="24"/>
                <w:lang w:val="lt-LT" w:eastAsia="lt-LT"/>
              </w:rPr>
              <w:t xml:space="preserve">priedą, kuriame nurodomi specialistų (-o) vardai, pavardės, specialistų (-o) turimi </w:t>
            </w:r>
            <w:r w:rsidRPr="00B35F36">
              <w:rPr>
                <w:sz w:val="24"/>
                <w:szCs w:val="24"/>
                <w:lang w:val="lt-LT" w:eastAsia="lt-LT"/>
              </w:rPr>
              <w:lastRenderedPageBreak/>
              <w:t xml:space="preserve">atestatai, </w:t>
            </w:r>
            <w:r w:rsidRPr="00B35F36">
              <w:rPr>
                <w:sz w:val="24"/>
                <w:szCs w:val="24"/>
                <w:lang w:val="lt-LT"/>
              </w:rPr>
              <w:t xml:space="preserve">išdavusios institucijos pavadinimas, atestato numeris ir galiojimo laikas, </w:t>
            </w:r>
            <w:r w:rsidRPr="00B35F36">
              <w:rPr>
                <w:sz w:val="24"/>
                <w:szCs w:val="24"/>
                <w:lang w:val="lt-LT" w:eastAsia="lt-LT"/>
              </w:rPr>
              <w:t>kiekvieno iš specialistų darbų teikimo tiekėjui teisinė forma (darbo sutartis, ketinimų protokolas ar kt.)</w:t>
            </w:r>
            <w:r>
              <w:rPr>
                <w:sz w:val="24"/>
                <w:szCs w:val="24"/>
                <w:lang w:val="lt-LT" w:eastAsia="lt-LT"/>
              </w:rPr>
              <w:t xml:space="preserve">, specialisto patirtis metais grindžiant </w:t>
            </w:r>
            <w:r>
              <w:rPr>
                <w:sz w:val="24"/>
                <w:szCs w:val="24"/>
                <w:lang w:val="lt-LT"/>
              </w:rPr>
              <w:t xml:space="preserve">9.7. punkto </w:t>
            </w:r>
            <w:r w:rsidRPr="00E34A51">
              <w:rPr>
                <w:sz w:val="24"/>
                <w:szCs w:val="24"/>
                <w:lang w:val="lt-LT"/>
              </w:rPr>
              <w:t>9.7.1.</w:t>
            </w:r>
            <w:r>
              <w:rPr>
                <w:sz w:val="24"/>
                <w:szCs w:val="24"/>
                <w:lang w:val="lt-LT"/>
              </w:rPr>
              <w:t xml:space="preserve"> ir 9.7.4. papunkčių reikalavimus</w:t>
            </w:r>
            <w:r w:rsidRPr="00B35F36">
              <w:rPr>
                <w:sz w:val="24"/>
                <w:szCs w:val="24"/>
                <w:lang w:val="lt-LT" w:eastAsia="lt-LT"/>
              </w:rPr>
              <w:t>.</w:t>
            </w:r>
          </w:p>
        </w:tc>
      </w:tr>
      <w:tr w:rsidR="002654F7" w:rsidRPr="00B35F36" w14:paraId="0985879F" w14:textId="77777777" w:rsidTr="001B6895">
        <w:trPr>
          <w:trHeight w:val="1419"/>
        </w:trPr>
        <w:tc>
          <w:tcPr>
            <w:tcW w:w="846" w:type="dxa"/>
            <w:vMerge/>
          </w:tcPr>
          <w:p w14:paraId="773204F0" w14:textId="77777777" w:rsidR="002654F7" w:rsidRPr="00B35F36" w:rsidRDefault="002654F7" w:rsidP="001B6895">
            <w:pPr>
              <w:pStyle w:val="DiagramaDiagramaDiagrama"/>
              <w:jc w:val="center"/>
              <w:rPr>
                <w:rFonts w:ascii="Times New Roman" w:hAnsi="Times New Roman"/>
                <w:sz w:val="24"/>
                <w:szCs w:val="24"/>
                <w:lang w:val="lt-LT"/>
              </w:rPr>
            </w:pPr>
          </w:p>
        </w:tc>
        <w:tc>
          <w:tcPr>
            <w:tcW w:w="850" w:type="dxa"/>
          </w:tcPr>
          <w:p w14:paraId="54F46339" w14:textId="77777777" w:rsidR="002654F7" w:rsidRPr="00E34A51" w:rsidRDefault="002654F7" w:rsidP="001B6895">
            <w:pPr>
              <w:jc w:val="both"/>
              <w:rPr>
                <w:sz w:val="24"/>
                <w:szCs w:val="24"/>
                <w:lang w:val="lt-LT"/>
              </w:rPr>
            </w:pPr>
            <w:r w:rsidRPr="00E34A51">
              <w:rPr>
                <w:sz w:val="24"/>
                <w:szCs w:val="24"/>
                <w:lang w:val="lt-LT"/>
              </w:rPr>
              <w:t>9.7.1.</w:t>
            </w:r>
          </w:p>
        </w:tc>
        <w:tc>
          <w:tcPr>
            <w:tcW w:w="2835" w:type="dxa"/>
          </w:tcPr>
          <w:p w14:paraId="3E8F5B3F" w14:textId="11487975" w:rsidR="002654F7" w:rsidRPr="00F65277" w:rsidRDefault="002654F7" w:rsidP="001B6895">
            <w:pPr>
              <w:jc w:val="both"/>
              <w:rPr>
                <w:rFonts w:eastAsia="Calibri"/>
                <w:sz w:val="24"/>
                <w:szCs w:val="24"/>
                <w:lang w:val="en-US"/>
              </w:rPr>
            </w:pPr>
            <w:r w:rsidRPr="00F65277">
              <w:rPr>
                <w:rFonts w:eastAsia="Calibri"/>
                <w:sz w:val="24"/>
                <w:szCs w:val="24"/>
                <w:lang w:val="en-US"/>
              </w:rPr>
              <w:t>Ne mažiau kaip 1 (vieną) kvalifikuotą ypatingo statinio statybos vadovą:</w:t>
            </w:r>
          </w:p>
          <w:p w14:paraId="1CAC5C0D" w14:textId="77777777" w:rsidR="002654F7" w:rsidRPr="00F65277" w:rsidRDefault="002654F7" w:rsidP="001B6895">
            <w:pPr>
              <w:numPr>
                <w:ilvl w:val="0"/>
                <w:numId w:val="12"/>
              </w:numPr>
              <w:tabs>
                <w:tab w:val="left" w:pos="319"/>
              </w:tabs>
              <w:ind w:left="0" w:firstLine="0"/>
              <w:contextualSpacing/>
              <w:jc w:val="both"/>
              <w:rPr>
                <w:rFonts w:eastAsia="Calibri"/>
                <w:sz w:val="24"/>
                <w:szCs w:val="24"/>
                <w:lang w:val="en-US"/>
              </w:rPr>
            </w:pPr>
            <w:r w:rsidRPr="00F65277">
              <w:rPr>
                <w:rFonts w:eastAsia="Calibri"/>
                <w:sz w:val="24"/>
                <w:szCs w:val="24"/>
                <w:lang w:val="en-US"/>
              </w:rPr>
              <w:t>atestuotą šiose statinių grupėse:</w:t>
            </w:r>
          </w:p>
          <w:p w14:paraId="1B54223C" w14:textId="77777777" w:rsidR="002654F7" w:rsidRPr="00F65277" w:rsidRDefault="002654F7" w:rsidP="001B6895">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05B22487" w14:textId="52074201" w:rsidR="002654F7" w:rsidRPr="00F65277" w:rsidRDefault="002654F7" w:rsidP="001B6895">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r w:rsidR="00347975">
              <w:rPr>
                <w:rFonts w:eastAsia="Calibri"/>
                <w:sz w:val="24"/>
                <w:szCs w:val="24"/>
                <w:lang w:val="en-US"/>
              </w:rPr>
              <w:t>)</w:t>
            </w:r>
            <w:r w:rsidRPr="00F65277">
              <w:rPr>
                <w:rFonts w:eastAsia="Calibri"/>
                <w:sz w:val="24"/>
                <w:szCs w:val="24"/>
                <w:lang w:val="en-US"/>
              </w:rPr>
              <w:t>;</w:t>
            </w:r>
          </w:p>
          <w:p w14:paraId="1E300285" w14:textId="07C23987" w:rsidR="002654F7" w:rsidRPr="00F65277" w:rsidRDefault="002654F7" w:rsidP="001B6895">
            <w:pPr>
              <w:widowControl w:val="0"/>
              <w:numPr>
                <w:ilvl w:val="0"/>
                <w:numId w:val="12"/>
              </w:numPr>
              <w:tabs>
                <w:tab w:val="left" w:pos="319"/>
              </w:tabs>
              <w:autoSpaceDE w:val="0"/>
              <w:autoSpaceDN w:val="0"/>
              <w:adjustRightInd w:val="0"/>
              <w:ind w:left="0" w:firstLine="0"/>
              <w:contextualSpacing/>
              <w:jc w:val="both"/>
              <w:rPr>
                <w:lang w:val="lt-LT"/>
              </w:rPr>
            </w:pPr>
            <w:r w:rsidRPr="00F65277">
              <w:rPr>
                <w:rFonts w:eastAsia="Calibri"/>
                <w:sz w:val="24"/>
                <w:szCs w:val="24"/>
                <w:lang w:val="en-US"/>
              </w:rPr>
              <w:t>turintį ne mažesnę nei 3 metų nuotekų šalinimo tinklų ir nuotekų valymo įrenginių ypatingo statini</w:t>
            </w:r>
            <w:r w:rsidR="00062BEE">
              <w:rPr>
                <w:rFonts w:eastAsia="Calibri"/>
                <w:sz w:val="24"/>
                <w:szCs w:val="24"/>
                <w:lang w:val="en-US"/>
              </w:rPr>
              <w:t>o statybos vadovo patirtį.</w:t>
            </w:r>
          </w:p>
        </w:tc>
        <w:tc>
          <w:tcPr>
            <w:tcW w:w="4678" w:type="dxa"/>
          </w:tcPr>
          <w:p w14:paraId="32DD79FD" w14:textId="77777777" w:rsidR="002654F7" w:rsidRPr="00E8623B" w:rsidRDefault="002654F7" w:rsidP="001B6895">
            <w:pPr>
              <w:numPr>
                <w:ilvl w:val="0"/>
                <w:numId w:val="14"/>
              </w:numPr>
              <w:ind w:left="141" w:firstLine="0"/>
              <w:contextualSpacing/>
              <w:jc w:val="both"/>
              <w:rPr>
                <w:rFonts w:eastAsia="Calibri"/>
                <w:i/>
                <w:iCs/>
                <w:sz w:val="24"/>
                <w:szCs w:val="24"/>
                <w:lang w:val="lt-LT"/>
              </w:rPr>
            </w:pPr>
            <w:r w:rsidRPr="00E8623B">
              <w:rPr>
                <w:sz w:val="24"/>
                <w:szCs w:val="24"/>
                <w:lang w:val="lt-LT" w:eastAsia="lt-LT"/>
              </w:rPr>
              <w:t xml:space="preserve">Lietuvos Respublikos aplinkos ministerijos ar valstybės įmonės Statybos produkcijos sertifikavimo centro ar kitos atsakingos institucijos išduotas atestatas </w:t>
            </w:r>
            <w:r w:rsidRPr="00E8623B">
              <w:rPr>
                <w:rFonts w:eastAsia="Calibri"/>
                <w:sz w:val="24"/>
                <w:szCs w:val="24"/>
                <w:lang w:val="lt-LT"/>
              </w:rPr>
              <w:t>arba teisės pripažinimo dokumentas.</w:t>
            </w:r>
            <w:r w:rsidRPr="00E8623B">
              <w:rPr>
                <w:rFonts w:eastAsia="Calibri"/>
                <w:i/>
                <w:iCs/>
                <w:sz w:val="24"/>
                <w:szCs w:val="24"/>
                <w:lang w:val="lt-LT"/>
              </w:rPr>
              <w:t xml:space="preserve"> </w:t>
            </w:r>
          </w:p>
          <w:p w14:paraId="759DB84C" w14:textId="77777777" w:rsidR="002654F7" w:rsidRPr="00E8623B" w:rsidRDefault="002654F7" w:rsidP="001B6895">
            <w:pPr>
              <w:ind w:left="141"/>
              <w:jc w:val="both"/>
              <w:rPr>
                <w:i/>
                <w:iCs/>
                <w:sz w:val="24"/>
                <w:szCs w:val="24"/>
                <w:lang w:val="lt-LT"/>
              </w:rPr>
            </w:pPr>
            <w:r w:rsidRPr="00E8623B">
              <w:rPr>
                <w:rFonts w:eastAsia="Calibri"/>
                <w:i/>
                <w:iCs/>
                <w:sz w:val="24"/>
                <w:szCs w:val="24"/>
                <w:lang w:val="lt-LT"/>
              </w:rPr>
              <w:t xml:space="preserve">Pastaba: </w:t>
            </w:r>
          </w:p>
          <w:p w14:paraId="3EB43033" w14:textId="77777777" w:rsidR="002654F7" w:rsidRPr="00E8623B" w:rsidRDefault="002654F7" w:rsidP="001B6895">
            <w:pPr>
              <w:widowControl w:val="0"/>
              <w:autoSpaceDE w:val="0"/>
              <w:autoSpaceDN w:val="0"/>
              <w:adjustRightInd w:val="0"/>
              <w:ind w:left="141"/>
              <w:jc w:val="both"/>
              <w:rPr>
                <w:rFonts w:eastAsia="Calibri"/>
                <w:sz w:val="22"/>
                <w:szCs w:val="22"/>
                <w:lang w:val="lt-LT"/>
              </w:rPr>
            </w:pPr>
            <w:r w:rsidRPr="00E8623B">
              <w:rPr>
                <w:rFonts w:eastAsia="Calibri"/>
                <w:i/>
                <w:iCs/>
                <w:sz w:val="24"/>
                <w:szCs w:val="24"/>
                <w:lang w:val="lt-LT"/>
              </w:rPr>
              <w:t>Tinkamais taip pat laikomi tokie atestatai, kurie apima platesnes statinių grupes/pogrupius, jei tarp jų patenka nuotekų šalinimo tinklai, nuotekų valyklos.</w:t>
            </w:r>
          </w:p>
          <w:p w14:paraId="21A9E048" w14:textId="77777777" w:rsidR="002654F7" w:rsidRPr="00051C3D" w:rsidRDefault="002654F7" w:rsidP="001B6895">
            <w:pPr>
              <w:numPr>
                <w:ilvl w:val="0"/>
                <w:numId w:val="14"/>
              </w:numPr>
              <w:tabs>
                <w:tab w:val="left" w:pos="708"/>
                <w:tab w:val="center" w:pos="4320"/>
                <w:tab w:val="right" w:pos="8640"/>
              </w:tabs>
              <w:ind w:left="141" w:right="-74" w:firstLine="0"/>
              <w:contextualSpacing/>
              <w:jc w:val="both"/>
              <w:rPr>
                <w:rFonts w:eastAsia="Calibri"/>
                <w:sz w:val="24"/>
                <w:szCs w:val="24"/>
                <w:lang w:val="lt-LT"/>
              </w:rPr>
            </w:pPr>
            <w:r w:rsidRPr="00E8623B">
              <w:rPr>
                <w:rFonts w:eastAsia="Calibri"/>
                <w:sz w:val="24"/>
                <w:szCs w:val="24"/>
                <w:lang w:val="lt-LT"/>
              </w:rPr>
              <w:t xml:space="preserve"> </w:t>
            </w:r>
            <w:r w:rsidRPr="00051C3D">
              <w:rPr>
                <w:rFonts w:eastAsia="Calibri"/>
                <w:sz w:val="24"/>
                <w:szCs w:val="24"/>
                <w:lang w:val="lt-LT"/>
              </w:rPr>
              <w:t>Specialisto gyvenimo aprašymas, jame nurodant informaciją:</w:t>
            </w:r>
          </w:p>
          <w:p w14:paraId="0D0DF623" w14:textId="77777777" w:rsidR="002654F7" w:rsidRPr="00051C3D" w:rsidRDefault="002654F7" w:rsidP="001B6895">
            <w:pPr>
              <w:numPr>
                <w:ilvl w:val="1"/>
                <w:numId w:val="13"/>
              </w:numPr>
              <w:tabs>
                <w:tab w:val="left" w:pos="998"/>
                <w:tab w:val="center" w:pos="4320"/>
                <w:tab w:val="right" w:pos="8640"/>
              </w:tabs>
              <w:ind w:hanging="985"/>
              <w:contextualSpacing/>
              <w:jc w:val="both"/>
              <w:rPr>
                <w:rFonts w:eastAsia="Calibri"/>
                <w:sz w:val="24"/>
                <w:szCs w:val="24"/>
                <w:lang w:val="lt-LT"/>
              </w:rPr>
            </w:pPr>
            <w:r w:rsidRPr="00051C3D">
              <w:rPr>
                <w:rFonts w:eastAsia="Calibri"/>
                <w:sz w:val="24"/>
                <w:szCs w:val="24"/>
                <w:lang w:val="lt-LT"/>
              </w:rPr>
              <w:t>atliktų darbų sąrašas;</w:t>
            </w:r>
          </w:p>
          <w:p w14:paraId="6BA8573B" w14:textId="3BD5E550" w:rsidR="002654F7" w:rsidRPr="00051C3D" w:rsidRDefault="002654F7" w:rsidP="001B6895">
            <w:pPr>
              <w:numPr>
                <w:ilvl w:val="1"/>
                <w:numId w:val="13"/>
              </w:numPr>
              <w:tabs>
                <w:tab w:val="left" w:pos="998"/>
                <w:tab w:val="left" w:pos="1133"/>
                <w:tab w:val="center" w:pos="4320"/>
                <w:tab w:val="right" w:pos="8640"/>
              </w:tabs>
              <w:ind w:left="141" w:firstLine="0"/>
              <w:contextualSpacing/>
              <w:jc w:val="both"/>
              <w:rPr>
                <w:rFonts w:eastAsia="Calibri"/>
                <w:sz w:val="24"/>
                <w:szCs w:val="24"/>
                <w:lang w:val="lt-LT"/>
              </w:rPr>
            </w:pPr>
            <w:r w:rsidRPr="00051C3D">
              <w:rPr>
                <w:rFonts w:eastAsia="Calibri"/>
                <w:sz w:val="24"/>
                <w:szCs w:val="24"/>
                <w:lang w:val="lt-LT"/>
              </w:rPr>
              <w:t xml:space="preserve">apie patirtį metais vykdant </w:t>
            </w:r>
            <w:r w:rsidRPr="00051C3D">
              <w:rPr>
                <w:rFonts w:eastAsia="Calibri"/>
                <w:sz w:val="24"/>
                <w:szCs w:val="24"/>
                <w:lang w:val="en-US"/>
              </w:rPr>
              <w:t>nuotekų šalinimo tinklų ir nuotekų valymo įrenginių ypatingo statinio statybos vadovo</w:t>
            </w:r>
            <w:r w:rsidR="00062BEE">
              <w:rPr>
                <w:rFonts w:eastAsia="Calibri"/>
                <w:sz w:val="24"/>
                <w:szCs w:val="24"/>
                <w:lang w:val="lt-LT"/>
              </w:rPr>
              <w:t xml:space="preserve"> pareigas.</w:t>
            </w:r>
          </w:p>
          <w:p w14:paraId="67999211" w14:textId="77777777" w:rsidR="002654F7" w:rsidRPr="00552670" w:rsidRDefault="002654F7" w:rsidP="00062BEE">
            <w:pPr>
              <w:tabs>
                <w:tab w:val="left" w:pos="998"/>
                <w:tab w:val="left" w:pos="1133"/>
                <w:tab w:val="center" w:pos="4320"/>
                <w:tab w:val="right" w:pos="8640"/>
              </w:tabs>
              <w:ind w:left="141"/>
              <w:contextualSpacing/>
              <w:jc w:val="both"/>
              <w:rPr>
                <w:lang w:val="lt-LT"/>
              </w:rPr>
            </w:pPr>
          </w:p>
        </w:tc>
      </w:tr>
      <w:tr w:rsidR="002654F7" w:rsidRPr="00B35F36" w14:paraId="0ADBCFCE" w14:textId="77777777" w:rsidTr="001B6895">
        <w:trPr>
          <w:trHeight w:val="559"/>
        </w:trPr>
        <w:tc>
          <w:tcPr>
            <w:tcW w:w="846" w:type="dxa"/>
            <w:vMerge/>
          </w:tcPr>
          <w:p w14:paraId="62B09263"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2AECBF93" w14:textId="77777777" w:rsidR="002654F7" w:rsidRPr="00E34A51" w:rsidRDefault="002654F7" w:rsidP="001B6895">
            <w:pPr>
              <w:jc w:val="both"/>
              <w:rPr>
                <w:sz w:val="24"/>
                <w:szCs w:val="24"/>
                <w:lang w:val="lt-LT"/>
              </w:rPr>
            </w:pPr>
            <w:r w:rsidRPr="00E34A51">
              <w:rPr>
                <w:sz w:val="24"/>
                <w:szCs w:val="24"/>
                <w:lang w:val="lt-LT"/>
              </w:rPr>
              <w:t>9.7.2.</w:t>
            </w:r>
          </w:p>
        </w:tc>
        <w:tc>
          <w:tcPr>
            <w:tcW w:w="2835" w:type="dxa"/>
          </w:tcPr>
          <w:p w14:paraId="577E3B8C" w14:textId="77777777" w:rsidR="002654F7" w:rsidRPr="004F7093" w:rsidRDefault="002654F7" w:rsidP="001B6895">
            <w:pPr>
              <w:tabs>
                <w:tab w:val="left" w:pos="452"/>
              </w:tabs>
              <w:contextualSpacing/>
              <w:jc w:val="both"/>
              <w:rPr>
                <w:rFonts w:eastAsia="Calibri"/>
                <w:sz w:val="24"/>
                <w:szCs w:val="22"/>
                <w:lang w:val="lt-LT"/>
              </w:rPr>
            </w:pPr>
            <w:r w:rsidRPr="004F7093">
              <w:rPr>
                <w:rFonts w:eastAsia="Calibri"/>
                <w:sz w:val="24"/>
                <w:szCs w:val="22"/>
                <w:lang w:val="lt-LT"/>
              </w:rPr>
              <w:t>Ne mažiau kaip 1 (vieną) kvalifikuotą ypatingo statinio specialiųjų statybos darbų vadovą (mechanikos darbams), atestuotą šioje statinių grupėje:</w:t>
            </w:r>
          </w:p>
          <w:p w14:paraId="20BF5F33" w14:textId="77777777" w:rsidR="002654F7" w:rsidRPr="004F7093" w:rsidRDefault="002654F7" w:rsidP="001B6895">
            <w:pPr>
              <w:numPr>
                <w:ilvl w:val="0"/>
                <w:numId w:val="16"/>
              </w:numPr>
              <w:tabs>
                <w:tab w:val="left" w:pos="452"/>
              </w:tabs>
              <w:ind w:left="36" w:firstLine="0"/>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68B3EC3C" w14:textId="77777777" w:rsidR="002654F7" w:rsidRPr="004F7093" w:rsidRDefault="002654F7" w:rsidP="001B6895">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p w14:paraId="597AA94A" w14:textId="77777777" w:rsidR="002654F7" w:rsidRPr="00D625E9" w:rsidRDefault="002654F7" w:rsidP="001B6895">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4F7093">
              <w:rPr>
                <w:rFonts w:eastAsia="Calibri"/>
                <w:sz w:val="24"/>
                <w:szCs w:val="24"/>
                <w:lang w:val="en-US"/>
              </w:rPr>
              <w:t>nuotekų šalinimo tinklų tiesimas;</w:t>
            </w:r>
          </w:p>
          <w:p w14:paraId="51BD6083" w14:textId="77777777" w:rsidR="002654F7" w:rsidRPr="00D625E9" w:rsidRDefault="002654F7" w:rsidP="001B6895">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D625E9">
              <w:rPr>
                <w:rFonts w:eastAsia="Calibri"/>
                <w:sz w:val="24"/>
                <w:szCs w:val="24"/>
                <w:lang w:val="lt-LT"/>
              </w:rPr>
              <w:t>betranšėjis inžinerinių tinklų tiesimas.</w:t>
            </w:r>
          </w:p>
        </w:tc>
        <w:tc>
          <w:tcPr>
            <w:tcW w:w="4678" w:type="dxa"/>
          </w:tcPr>
          <w:p w14:paraId="692C5941" w14:textId="77777777" w:rsidR="002654F7" w:rsidRPr="00A65386" w:rsidRDefault="002654F7" w:rsidP="001B6895">
            <w:pPr>
              <w:jc w:val="both"/>
              <w:rPr>
                <w:rFonts w:eastAsia="Calibri"/>
                <w:i/>
                <w:iCs/>
                <w:sz w:val="24"/>
                <w:szCs w:val="24"/>
                <w:lang w:val="lt-LT"/>
              </w:rPr>
            </w:pPr>
            <w:r w:rsidRPr="00A65386">
              <w:rPr>
                <w:sz w:val="24"/>
                <w:szCs w:val="24"/>
                <w:lang w:val="lt-LT" w:eastAsia="lt-LT"/>
              </w:rPr>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r w:rsidRPr="00A65386">
              <w:rPr>
                <w:rFonts w:eastAsia="Calibri"/>
                <w:i/>
                <w:iCs/>
                <w:sz w:val="24"/>
                <w:szCs w:val="24"/>
                <w:lang w:val="lt-LT"/>
              </w:rPr>
              <w:t xml:space="preserve"> </w:t>
            </w:r>
          </w:p>
          <w:p w14:paraId="65690062" w14:textId="77777777" w:rsidR="002654F7" w:rsidRPr="00A65386" w:rsidRDefault="002654F7" w:rsidP="001B6895">
            <w:pPr>
              <w:jc w:val="both"/>
              <w:rPr>
                <w:i/>
                <w:iCs/>
                <w:sz w:val="24"/>
                <w:szCs w:val="24"/>
                <w:lang w:val="lt-LT"/>
              </w:rPr>
            </w:pPr>
            <w:r w:rsidRPr="00A65386">
              <w:rPr>
                <w:rFonts w:eastAsia="Calibri"/>
                <w:i/>
                <w:iCs/>
                <w:sz w:val="24"/>
                <w:szCs w:val="24"/>
                <w:lang w:val="lt-LT"/>
              </w:rPr>
              <w:t xml:space="preserve">Pastaba: </w:t>
            </w:r>
          </w:p>
          <w:p w14:paraId="08408D6A" w14:textId="77777777" w:rsidR="002654F7" w:rsidRPr="00A65386" w:rsidRDefault="002654F7" w:rsidP="001B6895">
            <w:pPr>
              <w:widowControl w:val="0"/>
              <w:autoSpaceDE w:val="0"/>
              <w:autoSpaceDN w:val="0"/>
              <w:adjustRightInd w:val="0"/>
              <w:jc w:val="both"/>
              <w:rPr>
                <w:rFonts w:eastAsia="Calibri"/>
                <w:sz w:val="24"/>
                <w:szCs w:val="24"/>
                <w:lang w:val="lt-LT"/>
              </w:rPr>
            </w:pPr>
            <w:r w:rsidRPr="00A65386">
              <w:rPr>
                <w:rFonts w:eastAsia="Calibri"/>
                <w:i/>
                <w:iCs/>
                <w:sz w:val="24"/>
                <w:szCs w:val="24"/>
                <w:lang w:val="lt-LT"/>
              </w:rPr>
              <w:t>Tinkamais taip pat laikomi tokie atestatai, kurie apima platesnes statinių grupes/pogrupius, jei tarp jų patenka nuotekų šalinimo tinklai.</w:t>
            </w:r>
          </w:p>
          <w:p w14:paraId="2F7DDEDF" w14:textId="77777777" w:rsidR="002654F7" w:rsidRPr="00E34A51" w:rsidRDefault="002654F7" w:rsidP="001B6895">
            <w:pPr>
              <w:pStyle w:val="Pagrindinistekstas"/>
              <w:rPr>
                <w:rFonts w:ascii="Times New Roman" w:hAnsi="Times New Roman" w:cs="Times New Roman"/>
                <w:lang w:val="lt-LT" w:eastAsia="lt-LT"/>
              </w:rPr>
            </w:pPr>
          </w:p>
        </w:tc>
      </w:tr>
      <w:tr w:rsidR="002654F7" w:rsidRPr="00B35F36" w14:paraId="4EB6AAF2" w14:textId="77777777" w:rsidTr="001B6895">
        <w:trPr>
          <w:trHeight w:val="1419"/>
        </w:trPr>
        <w:tc>
          <w:tcPr>
            <w:tcW w:w="846" w:type="dxa"/>
            <w:vMerge w:val="restart"/>
          </w:tcPr>
          <w:p w14:paraId="2DBFCD8E"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323D9182" w14:textId="77777777" w:rsidR="002654F7" w:rsidRPr="00E34A51" w:rsidRDefault="002654F7" w:rsidP="001B6895">
            <w:pPr>
              <w:jc w:val="both"/>
              <w:rPr>
                <w:sz w:val="24"/>
                <w:szCs w:val="24"/>
                <w:lang w:val="lt-LT"/>
              </w:rPr>
            </w:pPr>
            <w:r>
              <w:rPr>
                <w:sz w:val="24"/>
                <w:szCs w:val="24"/>
                <w:lang w:val="lt-LT"/>
              </w:rPr>
              <w:t>9.7.3.</w:t>
            </w:r>
          </w:p>
        </w:tc>
        <w:tc>
          <w:tcPr>
            <w:tcW w:w="2835" w:type="dxa"/>
          </w:tcPr>
          <w:p w14:paraId="7F0408A8" w14:textId="77777777" w:rsidR="002654F7" w:rsidRPr="00A65386" w:rsidRDefault="002654F7" w:rsidP="001B6895">
            <w:pPr>
              <w:tabs>
                <w:tab w:val="left" w:pos="452"/>
              </w:tabs>
              <w:contextualSpacing/>
              <w:jc w:val="both"/>
              <w:rPr>
                <w:rFonts w:eastAsia="Calibri"/>
                <w:sz w:val="24"/>
                <w:szCs w:val="22"/>
                <w:lang w:val="lt-LT"/>
              </w:rPr>
            </w:pPr>
            <w:r w:rsidRPr="00A65386">
              <w:rPr>
                <w:rFonts w:eastAsia="Calibri"/>
                <w:sz w:val="24"/>
                <w:szCs w:val="22"/>
                <w:lang w:val="lt-LT"/>
              </w:rPr>
              <w:t>Ne mažiau kaip 1 (vieną) kvalifikuotą ypatingo statinio specialiųjų statybos darbų vadovą (elektrotechnikos darbams), atestuotą šiose statinių grupėse:</w:t>
            </w:r>
          </w:p>
          <w:p w14:paraId="58CD0C77" w14:textId="77777777" w:rsidR="002654F7" w:rsidRPr="00A65386" w:rsidRDefault="002654F7" w:rsidP="001B6895">
            <w:pPr>
              <w:numPr>
                <w:ilvl w:val="0"/>
                <w:numId w:val="17"/>
              </w:numPr>
              <w:tabs>
                <w:tab w:val="left" w:pos="204"/>
              </w:tabs>
              <w:ind w:left="0" w:firstLine="0"/>
              <w:contextualSpacing/>
              <w:jc w:val="both"/>
              <w:rPr>
                <w:rFonts w:eastAsia="Calibri"/>
                <w:sz w:val="24"/>
                <w:szCs w:val="22"/>
                <w:lang w:val="en-US"/>
              </w:rPr>
            </w:pPr>
            <w:r w:rsidRPr="00A65386">
              <w:rPr>
                <w:rFonts w:eastAsia="Calibri"/>
                <w:sz w:val="24"/>
                <w:szCs w:val="22"/>
                <w:lang w:val="en-US"/>
              </w:rPr>
              <w:t>kiti inžineriniai statiniai (kitos paskirties inžineriniai</w:t>
            </w:r>
            <w:r>
              <w:rPr>
                <w:rFonts w:eastAsia="Calibri"/>
                <w:sz w:val="24"/>
                <w:szCs w:val="22"/>
                <w:lang w:val="en-US"/>
              </w:rPr>
              <w:t xml:space="preserve"> statiniai (nuotekų valyklos).</w:t>
            </w:r>
          </w:p>
          <w:p w14:paraId="4D641FC0" w14:textId="77777777" w:rsidR="002654F7" w:rsidRPr="00A65386" w:rsidRDefault="002654F7" w:rsidP="001B6895">
            <w:pPr>
              <w:tabs>
                <w:tab w:val="left" w:pos="204"/>
              </w:tabs>
              <w:contextualSpacing/>
              <w:jc w:val="both"/>
              <w:rPr>
                <w:rFonts w:eastAsia="Calibri"/>
                <w:sz w:val="24"/>
                <w:szCs w:val="22"/>
                <w:lang w:val="lt-LT"/>
              </w:rPr>
            </w:pPr>
            <w:r w:rsidRPr="00A65386">
              <w:rPr>
                <w:rFonts w:eastAsia="Calibri"/>
                <w:sz w:val="24"/>
                <w:szCs w:val="22"/>
                <w:lang w:val="lt-LT"/>
              </w:rPr>
              <w:t>Statybos darbų sritys:</w:t>
            </w:r>
          </w:p>
          <w:p w14:paraId="1522DF85" w14:textId="77777777" w:rsidR="002654F7" w:rsidRPr="00A65386" w:rsidRDefault="002654F7" w:rsidP="001B6895">
            <w:pPr>
              <w:widowControl w:val="0"/>
              <w:numPr>
                <w:ilvl w:val="2"/>
                <w:numId w:val="15"/>
              </w:numPr>
              <w:tabs>
                <w:tab w:val="left" w:pos="461"/>
              </w:tabs>
              <w:autoSpaceDE w:val="0"/>
              <w:autoSpaceDN w:val="0"/>
              <w:adjustRightInd w:val="0"/>
              <w:ind w:left="0" w:firstLine="0"/>
              <w:contextualSpacing/>
              <w:jc w:val="both"/>
              <w:rPr>
                <w:rFonts w:eastAsia="Calibri"/>
                <w:sz w:val="24"/>
                <w:szCs w:val="22"/>
                <w:lang w:val="lt-LT"/>
              </w:rPr>
            </w:pPr>
            <w:r w:rsidRPr="00A65386">
              <w:rPr>
                <w:rFonts w:eastAsia="Calibri"/>
                <w:sz w:val="24"/>
                <w:szCs w:val="24"/>
                <w:lang w:val="en-US"/>
              </w:rPr>
              <w:t>procesų valdymo ir automatizavimo sistemų įrengimas;</w:t>
            </w:r>
          </w:p>
          <w:p w14:paraId="75E5B1D4" w14:textId="77777777" w:rsidR="002654F7" w:rsidRDefault="002654F7" w:rsidP="001B6895">
            <w:pPr>
              <w:widowControl w:val="0"/>
              <w:numPr>
                <w:ilvl w:val="2"/>
                <w:numId w:val="15"/>
              </w:numPr>
              <w:tabs>
                <w:tab w:val="left" w:pos="452"/>
              </w:tabs>
              <w:autoSpaceDE w:val="0"/>
              <w:autoSpaceDN w:val="0"/>
              <w:adjustRightInd w:val="0"/>
              <w:ind w:left="27" w:firstLine="0"/>
              <w:contextualSpacing/>
              <w:jc w:val="both"/>
              <w:rPr>
                <w:rFonts w:eastAsia="Calibri"/>
                <w:sz w:val="24"/>
                <w:szCs w:val="22"/>
                <w:lang w:val="lt-LT"/>
              </w:rPr>
            </w:pPr>
            <w:r w:rsidRPr="00A65386">
              <w:rPr>
                <w:rFonts w:eastAsia="Calibri"/>
                <w:sz w:val="24"/>
                <w:szCs w:val="24"/>
                <w:lang w:val="en-US"/>
              </w:rPr>
              <w:lastRenderedPageBreak/>
              <w:t>statinio nuotolinio ryšio (telekomunikacijų)</w:t>
            </w:r>
            <w:r>
              <w:rPr>
                <w:rFonts w:eastAsia="Calibri"/>
                <w:sz w:val="24"/>
                <w:szCs w:val="24"/>
                <w:lang w:val="en-US"/>
              </w:rPr>
              <w:t xml:space="preserve"> inžinerinių sistemų įrengimas.</w:t>
            </w:r>
          </w:p>
          <w:p w14:paraId="07E3FAEB" w14:textId="77777777" w:rsidR="002654F7" w:rsidRPr="006A64A8" w:rsidRDefault="002654F7" w:rsidP="001B6895">
            <w:pPr>
              <w:widowControl w:val="0"/>
              <w:tabs>
                <w:tab w:val="left" w:pos="452"/>
              </w:tabs>
              <w:autoSpaceDE w:val="0"/>
              <w:autoSpaceDN w:val="0"/>
              <w:adjustRightInd w:val="0"/>
              <w:ind w:left="27"/>
              <w:contextualSpacing/>
              <w:jc w:val="both"/>
              <w:rPr>
                <w:rFonts w:eastAsia="Calibri"/>
                <w:sz w:val="24"/>
                <w:szCs w:val="22"/>
                <w:lang w:val="lt-LT"/>
              </w:rPr>
            </w:pPr>
          </w:p>
        </w:tc>
        <w:tc>
          <w:tcPr>
            <w:tcW w:w="4678" w:type="dxa"/>
          </w:tcPr>
          <w:p w14:paraId="501DC83C" w14:textId="77777777" w:rsidR="002654F7" w:rsidRPr="00A65386" w:rsidRDefault="002654F7" w:rsidP="001B6895">
            <w:pPr>
              <w:jc w:val="both"/>
              <w:rPr>
                <w:sz w:val="24"/>
                <w:szCs w:val="24"/>
                <w:lang w:val="lt-LT" w:eastAsia="lt-LT"/>
              </w:rPr>
            </w:pPr>
            <w:r w:rsidRPr="00A65386">
              <w:rPr>
                <w:sz w:val="24"/>
                <w:szCs w:val="24"/>
                <w:lang w:val="lt-LT" w:eastAsia="lt-LT"/>
              </w:rPr>
              <w:lastRenderedPageBreak/>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p>
          <w:p w14:paraId="21978ED9" w14:textId="77777777" w:rsidR="002654F7" w:rsidRPr="00A65386" w:rsidRDefault="002654F7" w:rsidP="001B6895">
            <w:pPr>
              <w:jc w:val="both"/>
              <w:rPr>
                <w:i/>
                <w:iCs/>
                <w:sz w:val="24"/>
                <w:szCs w:val="24"/>
                <w:lang w:val="en-US"/>
              </w:rPr>
            </w:pPr>
            <w:r w:rsidRPr="00A65386">
              <w:rPr>
                <w:rFonts w:eastAsia="Calibri"/>
                <w:i/>
                <w:iCs/>
                <w:sz w:val="24"/>
                <w:szCs w:val="24"/>
                <w:lang w:val="lt-LT"/>
              </w:rPr>
              <w:t xml:space="preserve"> </w:t>
            </w:r>
            <w:r w:rsidRPr="00A65386">
              <w:rPr>
                <w:rFonts w:eastAsia="Calibri"/>
                <w:i/>
                <w:iCs/>
                <w:sz w:val="24"/>
                <w:szCs w:val="24"/>
                <w:lang w:val="en-US"/>
              </w:rPr>
              <w:t xml:space="preserve">Pastaba: </w:t>
            </w:r>
          </w:p>
          <w:p w14:paraId="4E4FE7A2" w14:textId="77777777" w:rsidR="002654F7" w:rsidRPr="00A65386" w:rsidRDefault="002654F7" w:rsidP="001B6895">
            <w:pPr>
              <w:widowControl w:val="0"/>
              <w:autoSpaceDE w:val="0"/>
              <w:autoSpaceDN w:val="0"/>
              <w:adjustRightInd w:val="0"/>
              <w:jc w:val="both"/>
              <w:rPr>
                <w:rFonts w:eastAsia="Calibri"/>
                <w:sz w:val="24"/>
                <w:szCs w:val="24"/>
                <w:lang w:val="en-US"/>
              </w:rPr>
            </w:pPr>
            <w:r w:rsidRPr="00A65386">
              <w:rPr>
                <w:rFonts w:eastAsia="Calibri"/>
                <w:i/>
                <w:iCs/>
                <w:sz w:val="24"/>
                <w:szCs w:val="24"/>
                <w:lang w:val="en-US"/>
              </w:rPr>
              <w:t>Tinkamais taip pat laikomi tokie atestatai, kurie apima platesnes statinių grupes/pogrupius, jei tarp jų patenka nuotekų valyklos.</w:t>
            </w:r>
          </w:p>
          <w:p w14:paraId="6A7612A8" w14:textId="77777777" w:rsidR="002654F7" w:rsidRPr="00A65386" w:rsidRDefault="002654F7" w:rsidP="001B6895">
            <w:pPr>
              <w:jc w:val="both"/>
              <w:rPr>
                <w:sz w:val="24"/>
                <w:szCs w:val="24"/>
                <w:lang w:val="lt-LT" w:eastAsia="lt-LT"/>
              </w:rPr>
            </w:pPr>
          </w:p>
        </w:tc>
      </w:tr>
      <w:tr w:rsidR="002654F7" w:rsidRPr="00B35F36" w14:paraId="354665AE" w14:textId="77777777" w:rsidTr="001B6895">
        <w:trPr>
          <w:trHeight w:val="1419"/>
        </w:trPr>
        <w:tc>
          <w:tcPr>
            <w:tcW w:w="846" w:type="dxa"/>
            <w:vMerge/>
          </w:tcPr>
          <w:p w14:paraId="796C93C5"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556DF1F0" w14:textId="062382F8" w:rsidR="002654F7" w:rsidRDefault="002654F7" w:rsidP="001B6895">
            <w:pPr>
              <w:jc w:val="both"/>
              <w:rPr>
                <w:sz w:val="24"/>
                <w:szCs w:val="24"/>
                <w:lang w:val="lt-LT"/>
              </w:rPr>
            </w:pPr>
            <w:r>
              <w:rPr>
                <w:sz w:val="24"/>
                <w:szCs w:val="24"/>
                <w:lang w:val="lt-LT"/>
              </w:rPr>
              <w:t>9.7.</w:t>
            </w:r>
            <w:r w:rsidR="00062BEE">
              <w:rPr>
                <w:sz w:val="24"/>
                <w:szCs w:val="24"/>
                <w:lang w:val="lt-LT"/>
              </w:rPr>
              <w:t>4</w:t>
            </w:r>
            <w:r>
              <w:rPr>
                <w:sz w:val="24"/>
                <w:szCs w:val="24"/>
                <w:lang w:val="lt-LT"/>
              </w:rPr>
              <w:t>.</w:t>
            </w:r>
          </w:p>
        </w:tc>
        <w:tc>
          <w:tcPr>
            <w:tcW w:w="2835" w:type="dxa"/>
          </w:tcPr>
          <w:p w14:paraId="75E76A50" w14:textId="77777777" w:rsidR="002654F7" w:rsidRPr="00310EDA" w:rsidRDefault="002654F7" w:rsidP="001B6895">
            <w:pPr>
              <w:widowControl w:val="0"/>
              <w:tabs>
                <w:tab w:val="left" w:pos="319"/>
              </w:tabs>
              <w:autoSpaceDE w:val="0"/>
              <w:autoSpaceDN w:val="0"/>
              <w:adjustRightInd w:val="0"/>
              <w:jc w:val="both"/>
              <w:rPr>
                <w:rFonts w:eastAsia="Calibri"/>
                <w:sz w:val="24"/>
                <w:szCs w:val="24"/>
                <w:lang w:val="en-US"/>
              </w:rPr>
            </w:pPr>
            <w:r w:rsidRPr="00310EDA">
              <w:rPr>
                <w:rFonts w:eastAsia="Calibri"/>
                <w:sz w:val="24"/>
                <w:szCs w:val="24"/>
                <w:lang w:val="en-US"/>
              </w:rPr>
              <w:t xml:space="preserve">Ne mažiau kaip 1 (vieną) kvalifikuotą ypatingo statinio projekto </w:t>
            </w:r>
            <w:r>
              <w:rPr>
                <w:rFonts w:eastAsia="Calibri"/>
                <w:sz w:val="24"/>
                <w:szCs w:val="24"/>
                <w:lang w:val="en-US"/>
              </w:rPr>
              <w:t xml:space="preserve">ir statinio projekto priežiūros </w:t>
            </w:r>
            <w:r w:rsidRPr="00310EDA">
              <w:rPr>
                <w:rFonts w:eastAsia="Calibri"/>
                <w:sz w:val="24"/>
                <w:szCs w:val="24"/>
                <w:lang w:val="en-US"/>
              </w:rPr>
              <w:t>vadovą, atestuotą šiose statinių grupėse:</w:t>
            </w:r>
          </w:p>
          <w:p w14:paraId="49E66F01" w14:textId="77777777" w:rsidR="002654F7" w:rsidRPr="00310EDA" w:rsidRDefault="002654F7" w:rsidP="001B6895">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283D6197" w14:textId="77777777" w:rsidR="002654F7" w:rsidRPr="00310EDA" w:rsidRDefault="002654F7" w:rsidP="001B6895">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55D5AABB" w14:textId="77777777" w:rsidR="002654F7" w:rsidRDefault="002654F7" w:rsidP="001B6895">
            <w:pPr>
              <w:tabs>
                <w:tab w:val="left" w:pos="452"/>
              </w:tabs>
              <w:contextualSpacing/>
              <w:jc w:val="both"/>
              <w:rPr>
                <w:rFonts w:eastAsia="Calibri"/>
                <w:sz w:val="24"/>
                <w:szCs w:val="24"/>
                <w:lang w:val="lt-LT"/>
              </w:rPr>
            </w:pPr>
            <w:r w:rsidRPr="00F866E4">
              <w:rPr>
                <w:rFonts w:eastAsia="Calibri"/>
                <w:sz w:val="24"/>
                <w:szCs w:val="24"/>
                <w:lang w:val="en-US"/>
              </w:rPr>
              <w:t xml:space="preserve">Siūlomas kvalifikuotas ypatingo statinio projekto </w:t>
            </w:r>
            <w:r>
              <w:rPr>
                <w:rFonts w:eastAsia="Calibri"/>
                <w:sz w:val="24"/>
                <w:szCs w:val="24"/>
                <w:lang w:val="en-US"/>
              </w:rPr>
              <w:t xml:space="preserve">ir projekto vykdymo priežiūros </w:t>
            </w:r>
            <w:r w:rsidRPr="00F866E4">
              <w:rPr>
                <w:rFonts w:eastAsia="Calibri"/>
                <w:sz w:val="24"/>
                <w:szCs w:val="24"/>
                <w:lang w:val="en-US"/>
              </w:rPr>
              <w:t xml:space="preserve">vadovas turi turėti ne mažesnę kaip 3 (trijų) metų ypatingo statinio projekto vadovo patirtį ir turi būti parengęs bent vieną vandentvarkos techninį / darbo projektą. </w:t>
            </w:r>
            <w:r w:rsidRPr="00F866E4">
              <w:rPr>
                <w:rFonts w:eastAsia="Calibri"/>
                <w:sz w:val="24"/>
                <w:szCs w:val="24"/>
                <w:lang w:val="lt-LT"/>
              </w:rPr>
              <w:t>Projektas turi turėti statybą leidžiantį dokumentą.</w:t>
            </w:r>
          </w:p>
          <w:p w14:paraId="0103AFB7" w14:textId="77777777" w:rsidR="002654F7" w:rsidRDefault="002654F7" w:rsidP="001B6895">
            <w:pPr>
              <w:tabs>
                <w:tab w:val="left" w:pos="452"/>
              </w:tabs>
              <w:contextualSpacing/>
              <w:jc w:val="both"/>
              <w:rPr>
                <w:sz w:val="24"/>
                <w:szCs w:val="24"/>
              </w:rPr>
            </w:pPr>
          </w:p>
        </w:tc>
        <w:tc>
          <w:tcPr>
            <w:tcW w:w="4678" w:type="dxa"/>
          </w:tcPr>
          <w:p w14:paraId="0578A28D" w14:textId="77777777" w:rsidR="002654F7" w:rsidRDefault="002654F7" w:rsidP="001B6895">
            <w:pPr>
              <w:numPr>
                <w:ilvl w:val="0"/>
                <w:numId w:val="18"/>
              </w:numPr>
              <w:ind w:left="0" w:firstLine="52"/>
              <w:contextualSpacing/>
              <w:jc w:val="both"/>
              <w:rPr>
                <w:sz w:val="24"/>
                <w:szCs w:val="24"/>
                <w:lang w:val="lt-LT" w:eastAsia="lt-LT"/>
              </w:rPr>
            </w:pPr>
            <w:r w:rsidRPr="00310ED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0000AF01" w14:textId="77777777" w:rsidR="002654F7" w:rsidRPr="00075CEC" w:rsidRDefault="002654F7" w:rsidP="001B6895">
            <w:pPr>
              <w:numPr>
                <w:ilvl w:val="0"/>
                <w:numId w:val="18"/>
              </w:numPr>
              <w:ind w:left="0" w:firstLine="52"/>
              <w:contextualSpacing/>
              <w:jc w:val="both"/>
              <w:rPr>
                <w:sz w:val="24"/>
                <w:szCs w:val="24"/>
                <w:lang w:val="lt-LT" w:eastAsia="lt-LT"/>
              </w:rPr>
            </w:pPr>
            <w:r w:rsidRPr="00075CEC">
              <w:rPr>
                <w:rFonts w:eastAsia="Calibri"/>
                <w:sz w:val="24"/>
                <w:szCs w:val="24"/>
                <w:lang w:val="lt-LT" w:eastAsia="lt-LT"/>
              </w:rPr>
              <w:t>Specialisto gyvenimo aprašymas, kuriame nurodytas suteiktų paslaugų sąrašas, suprojektuoto ypatingo vandentvarkos techninio / darbo projekto pavadinim</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užsakov</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jo kontaktin</w:t>
            </w:r>
            <w:r>
              <w:rPr>
                <w:rFonts w:eastAsia="Calibri"/>
                <w:sz w:val="24"/>
                <w:szCs w:val="24"/>
                <w:lang w:val="lt-LT" w:eastAsia="lt-LT"/>
              </w:rPr>
              <w:t>is</w:t>
            </w:r>
            <w:r w:rsidRPr="00075CEC">
              <w:rPr>
                <w:rFonts w:eastAsia="Calibri"/>
                <w:sz w:val="24"/>
                <w:szCs w:val="24"/>
                <w:lang w:val="lt-LT" w:eastAsia="lt-LT"/>
              </w:rPr>
              <w:t xml:space="preserve"> asm</w:t>
            </w:r>
            <w:r>
              <w:rPr>
                <w:rFonts w:eastAsia="Calibri"/>
                <w:sz w:val="24"/>
                <w:szCs w:val="24"/>
                <w:lang w:val="lt-LT" w:eastAsia="lt-LT"/>
              </w:rPr>
              <w:t>uo</w:t>
            </w:r>
            <w:r w:rsidRPr="00075CEC">
              <w:rPr>
                <w:rFonts w:eastAsia="Calibri"/>
                <w:sz w:val="24"/>
                <w:szCs w:val="24"/>
                <w:lang w:val="lt-LT" w:eastAsia="lt-LT"/>
              </w:rPr>
              <w:t>, statyb</w:t>
            </w:r>
            <w:r>
              <w:rPr>
                <w:rFonts w:eastAsia="Calibri"/>
                <w:sz w:val="24"/>
                <w:szCs w:val="24"/>
                <w:lang w:val="lt-LT" w:eastAsia="lt-LT"/>
              </w:rPr>
              <w:t>ą</w:t>
            </w:r>
            <w:r w:rsidRPr="00075CEC">
              <w:rPr>
                <w:rFonts w:eastAsia="Calibri"/>
                <w:sz w:val="24"/>
                <w:szCs w:val="24"/>
                <w:lang w:val="lt-LT" w:eastAsia="lt-LT"/>
              </w:rPr>
              <w:t xml:space="preserve"> leidžiančio dokumento išdavimo dat</w:t>
            </w:r>
            <w:r>
              <w:rPr>
                <w:rFonts w:eastAsia="Calibri"/>
                <w:sz w:val="24"/>
                <w:szCs w:val="24"/>
                <w:lang w:val="lt-LT" w:eastAsia="lt-LT"/>
              </w:rPr>
              <w:t>a</w:t>
            </w:r>
            <w:r w:rsidRPr="00075CEC">
              <w:rPr>
                <w:rFonts w:eastAsia="Calibri"/>
                <w:sz w:val="24"/>
                <w:szCs w:val="24"/>
                <w:lang w:val="lt-LT" w:eastAsia="lt-LT"/>
              </w:rPr>
              <w:t>.</w:t>
            </w:r>
          </w:p>
        </w:tc>
      </w:tr>
      <w:tr w:rsidR="002654F7" w:rsidRPr="00B35F36" w14:paraId="02AE13B0" w14:textId="77777777" w:rsidTr="001B6895">
        <w:trPr>
          <w:trHeight w:val="1419"/>
        </w:trPr>
        <w:tc>
          <w:tcPr>
            <w:tcW w:w="846" w:type="dxa"/>
            <w:vMerge/>
          </w:tcPr>
          <w:p w14:paraId="68B79423"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65BAE34C" w14:textId="3C4D802D" w:rsidR="002654F7" w:rsidRDefault="002654F7" w:rsidP="001B6895">
            <w:pPr>
              <w:jc w:val="both"/>
              <w:rPr>
                <w:sz w:val="24"/>
                <w:szCs w:val="24"/>
                <w:lang w:val="lt-LT"/>
              </w:rPr>
            </w:pPr>
            <w:r w:rsidRPr="00D625E9">
              <w:rPr>
                <w:sz w:val="24"/>
                <w:szCs w:val="24"/>
                <w:lang w:val="lt-LT"/>
              </w:rPr>
              <w:t>9.7.</w:t>
            </w:r>
            <w:r w:rsidR="00062BEE">
              <w:rPr>
                <w:sz w:val="24"/>
                <w:szCs w:val="24"/>
                <w:lang w:val="lt-LT"/>
              </w:rPr>
              <w:t>5</w:t>
            </w:r>
            <w:r w:rsidRPr="00D625E9">
              <w:rPr>
                <w:sz w:val="24"/>
                <w:szCs w:val="24"/>
                <w:lang w:val="lt-LT"/>
              </w:rPr>
              <w:t>.</w:t>
            </w:r>
          </w:p>
        </w:tc>
        <w:tc>
          <w:tcPr>
            <w:tcW w:w="2835" w:type="dxa"/>
          </w:tcPr>
          <w:p w14:paraId="4DAEB99E" w14:textId="77777777" w:rsidR="002654F7" w:rsidRDefault="002654F7" w:rsidP="001B6895">
            <w:pPr>
              <w:widowControl w:val="0"/>
              <w:tabs>
                <w:tab w:val="left" w:pos="319"/>
              </w:tabs>
              <w:autoSpaceDE w:val="0"/>
              <w:autoSpaceDN w:val="0"/>
              <w:adjustRightInd w:val="0"/>
              <w:jc w:val="both"/>
              <w:rPr>
                <w:rFonts w:eastAsia="Calibri"/>
                <w:sz w:val="24"/>
                <w:szCs w:val="24"/>
                <w:lang w:val="en-US"/>
              </w:rPr>
            </w:pPr>
            <w:r w:rsidRPr="00E04C8E">
              <w:rPr>
                <w:rFonts w:eastAsia="Calibri"/>
                <w:sz w:val="24"/>
                <w:szCs w:val="24"/>
                <w:lang w:val="en-US"/>
              </w:rPr>
              <w:t>Ne mažiau kaip vieną kvalifikuotą ypatingo s</w:t>
            </w:r>
            <w:r>
              <w:rPr>
                <w:rFonts w:eastAsia="Calibri"/>
                <w:sz w:val="24"/>
                <w:szCs w:val="24"/>
                <w:lang w:val="en-US"/>
              </w:rPr>
              <w:t xml:space="preserve">tatinio projekto dalies vadovą. </w:t>
            </w:r>
            <w:r w:rsidRPr="00E04C8E">
              <w:rPr>
                <w:rFonts w:eastAsia="Calibri"/>
                <w:sz w:val="24"/>
                <w:szCs w:val="24"/>
                <w:lang w:val="en-US"/>
              </w:rPr>
              <w:t xml:space="preserve">Statinių grupė -inžineriniai tinklai (nuotekų šalinimo tinklai). </w:t>
            </w:r>
            <w:r w:rsidRPr="0059539D">
              <w:rPr>
                <w:rFonts w:eastAsia="Calibri"/>
                <w:sz w:val="24"/>
                <w:szCs w:val="24"/>
                <w:lang w:val="en-US"/>
              </w:rPr>
              <w:t>Projekto dalys:</w:t>
            </w:r>
          </w:p>
          <w:p w14:paraId="4313C887"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sklypo sutvarkymo;</w:t>
            </w:r>
          </w:p>
          <w:p w14:paraId="6900AC9F"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konstrukcijų;</w:t>
            </w:r>
          </w:p>
          <w:p w14:paraId="59EB37D6"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nuotekų šalinimo;</w:t>
            </w:r>
          </w:p>
          <w:p w14:paraId="2FC9F20C" w14:textId="77777777" w:rsidR="002654F7" w:rsidRPr="00773491"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71578003" w14:textId="77777777" w:rsidR="002654F7" w:rsidRPr="007D568A" w:rsidRDefault="002654F7" w:rsidP="001B6895">
            <w:pPr>
              <w:jc w:val="both"/>
              <w:rPr>
                <w:sz w:val="24"/>
                <w:szCs w:val="24"/>
                <w:lang w:val="lt-LT"/>
              </w:rPr>
            </w:pPr>
            <w:r w:rsidRPr="007D568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44D6E222" w14:textId="77777777" w:rsidR="002654F7" w:rsidRPr="00310EDA" w:rsidRDefault="002654F7" w:rsidP="001B6895">
            <w:pPr>
              <w:ind w:left="52"/>
              <w:contextualSpacing/>
              <w:jc w:val="both"/>
              <w:rPr>
                <w:sz w:val="24"/>
                <w:szCs w:val="24"/>
                <w:lang w:val="lt-LT"/>
              </w:rPr>
            </w:pPr>
          </w:p>
        </w:tc>
      </w:tr>
      <w:tr w:rsidR="002654F7" w:rsidRPr="00B35F36" w14:paraId="00B6DDBA" w14:textId="77777777" w:rsidTr="001B6895">
        <w:trPr>
          <w:trHeight w:val="1419"/>
        </w:trPr>
        <w:tc>
          <w:tcPr>
            <w:tcW w:w="846" w:type="dxa"/>
            <w:vMerge/>
          </w:tcPr>
          <w:p w14:paraId="6B35F88A"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108CA96B" w14:textId="378C23FC" w:rsidR="002654F7" w:rsidRPr="00D625E9" w:rsidRDefault="002654F7" w:rsidP="001B6895">
            <w:pPr>
              <w:jc w:val="both"/>
              <w:rPr>
                <w:sz w:val="24"/>
                <w:szCs w:val="24"/>
                <w:lang w:val="lt-LT"/>
              </w:rPr>
            </w:pPr>
            <w:r>
              <w:rPr>
                <w:sz w:val="24"/>
                <w:szCs w:val="24"/>
                <w:lang w:val="lt-LT"/>
              </w:rPr>
              <w:t>9.7.</w:t>
            </w:r>
            <w:r w:rsidR="00062BEE">
              <w:rPr>
                <w:sz w:val="24"/>
                <w:szCs w:val="24"/>
                <w:lang w:val="lt-LT"/>
              </w:rPr>
              <w:t>6</w:t>
            </w:r>
            <w:r>
              <w:rPr>
                <w:sz w:val="24"/>
                <w:szCs w:val="24"/>
                <w:lang w:val="lt-LT"/>
              </w:rPr>
              <w:t>.</w:t>
            </w:r>
          </w:p>
        </w:tc>
        <w:tc>
          <w:tcPr>
            <w:tcW w:w="2835" w:type="dxa"/>
          </w:tcPr>
          <w:p w14:paraId="7F4C2BD5" w14:textId="77777777" w:rsidR="002654F7" w:rsidRPr="00D625E9" w:rsidRDefault="002654F7" w:rsidP="001B6895">
            <w:pPr>
              <w:tabs>
                <w:tab w:val="left" w:pos="452"/>
              </w:tabs>
              <w:ind w:left="36"/>
              <w:contextualSpacing/>
              <w:jc w:val="both"/>
              <w:rPr>
                <w:rFonts w:eastAsia="Calibri"/>
                <w:sz w:val="24"/>
                <w:szCs w:val="24"/>
                <w:lang w:val="lt-LT"/>
              </w:rPr>
            </w:pPr>
            <w:r w:rsidRPr="007D568A">
              <w:rPr>
                <w:sz w:val="24"/>
                <w:szCs w:val="24"/>
                <w:lang w:val="lt-LT"/>
              </w:rPr>
              <w:t>Ne mažiau kaip vieną kvalifikuotą ypatingo statinio projekto dalies vadovą</w:t>
            </w:r>
            <w:r>
              <w:rPr>
                <w:sz w:val="24"/>
                <w:szCs w:val="24"/>
                <w:lang w:val="lt-LT"/>
              </w:rPr>
              <w:t xml:space="preserve">. </w:t>
            </w:r>
            <w:r w:rsidRPr="00D625E9">
              <w:rPr>
                <w:sz w:val="24"/>
                <w:szCs w:val="24"/>
                <w:lang w:val="lt-LT"/>
              </w:rPr>
              <w:t>Statinių grupė:</w:t>
            </w:r>
            <w:r w:rsidRPr="00D625E9">
              <w:rPr>
                <w:rFonts w:eastAsia="Calibri"/>
                <w:sz w:val="24"/>
                <w:szCs w:val="24"/>
                <w:lang w:val="lt-LT"/>
              </w:rPr>
              <w:t xml:space="preserve"> </w:t>
            </w:r>
            <w:r w:rsidRPr="00D625E9">
              <w:rPr>
                <w:sz w:val="24"/>
                <w:szCs w:val="24"/>
                <w:lang w:val="lt-LT"/>
              </w:rPr>
              <w:t>kiti inžineriniai statiniai (kitos paskirties inžine</w:t>
            </w:r>
            <w:r>
              <w:rPr>
                <w:sz w:val="24"/>
                <w:szCs w:val="24"/>
                <w:lang w:val="lt-LT"/>
              </w:rPr>
              <w:t>riniai statiniai). Projekto daly</w:t>
            </w:r>
            <w:r w:rsidRPr="00D625E9">
              <w:rPr>
                <w:sz w:val="24"/>
                <w:szCs w:val="24"/>
                <w:lang w:val="lt-LT"/>
              </w:rPr>
              <w:t>s:</w:t>
            </w:r>
          </w:p>
          <w:p w14:paraId="283A92E6"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sklypo sutvarkymo</w:t>
            </w:r>
          </w:p>
          <w:p w14:paraId="6A225998"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w:t>
            </w:r>
            <w:r>
              <w:rPr>
                <w:rFonts w:eastAsia="Calibri"/>
                <w:sz w:val="24"/>
                <w:szCs w:val="24"/>
                <w:lang w:val="lt-LT"/>
              </w:rPr>
              <w:t>ų</w:t>
            </w:r>
          </w:p>
          <w:p w14:paraId="42D40678"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lastRenderedPageBreak/>
              <w:t>elektrotechnikos;</w:t>
            </w:r>
          </w:p>
          <w:p w14:paraId="5B08F2CC"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procesų valdymo ir automatizacijos;</w:t>
            </w:r>
          </w:p>
          <w:p w14:paraId="015767B6" w14:textId="77777777" w:rsidR="002654F7"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Pr>
                <w:rFonts w:eastAsia="Calibri"/>
                <w:sz w:val="24"/>
                <w:szCs w:val="24"/>
                <w:lang w:val="en-US"/>
              </w:rPr>
              <w:t>elektroninių ryšių (telekomunikacijų);</w:t>
            </w:r>
          </w:p>
          <w:p w14:paraId="11325E4D" w14:textId="77777777" w:rsidR="002654F7" w:rsidRPr="00773491" w:rsidRDefault="002654F7" w:rsidP="002654F7">
            <w:pPr>
              <w:pStyle w:val="Sraopastraipa"/>
              <w:widowControl w:val="0"/>
              <w:numPr>
                <w:ilvl w:val="0"/>
                <w:numId w:val="45"/>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545877C1" w14:textId="77777777" w:rsidR="002654F7" w:rsidRPr="007D568A" w:rsidRDefault="002654F7" w:rsidP="001B6895">
            <w:pPr>
              <w:jc w:val="both"/>
              <w:rPr>
                <w:sz w:val="24"/>
                <w:szCs w:val="24"/>
                <w:lang w:val="lt-LT"/>
              </w:rPr>
            </w:pPr>
            <w:r w:rsidRPr="007D568A">
              <w:rPr>
                <w:sz w:val="24"/>
                <w:szCs w:val="24"/>
                <w:lang w:val="lt-LT"/>
              </w:rPr>
              <w:lastRenderedPageBreak/>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60F70CE7" w14:textId="77777777" w:rsidR="002654F7" w:rsidRPr="007D568A" w:rsidRDefault="002654F7" w:rsidP="001B6895">
            <w:pPr>
              <w:jc w:val="both"/>
              <w:rPr>
                <w:sz w:val="24"/>
                <w:szCs w:val="24"/>
                <w:lang w:val="lt-LT"/>
              </w:rPr>
            </w:pPr>
          </w:p>
        </w:tc>
      </w:tr>
      <w:tr w:rsidR="002654F7" w:rsidRPr="00B35F36" w14:paraId="32E4B005" w14:textId="77777777" w:rsidTr="001B6895">
        <w:trPr>
          <w:trHeight w:val="4194"/>
        </w:trPr>
        <w:tc>
          <w:tcPr>
            <w:tcW w:w="846" w:type="dxa"/>
            <w:vMerge/>
          </w:tcPr>
          <w:p w14:paraId="0264D9F4" w14:textId="77777777" w:rsidR="002654F7" w:rsidRPr="00E34A51" w:rsidRDefault="002654F7" w:rsidP="001B6895">
            <w:pPr>
              <w:pStyle w:val="DiagramaDiagramaDiagrama"/>
              <w:jc w:val="center"/>
              <w:rPr>
                <w:rFonts w:ascii="Times New Roman" w:hAnsi="Times New Roman"/>
                <w:sz w:val="24"/>
                <w:szCs w:val="24"/>
                <w:lang w:val="lt-LT"/>
              </w:rPr>
            </w:pPr>
          </w:p>
        </w:tc>
        <w:tc>
          <w:tcPr>
            <w:tcW w:w="850" w:type="dxa"/>
          </w:tcPr>
          <w:p w14:paraId="720A0DA7" w14:textId="22BF3B93" w:rsidR="002654F7" w:rsidRPr="00D625E9" w:rsidRDefault="002654F7" w:rsidP="001B6895">
            <w:pPr>
              <w:jc w:val="both"/>
              <w:rPr>
                <w:sz w:val="24"/>
                <w:szCs w:val="24"/>
                <w:lang w:val="lt-LT"/>
              </w:rPr>
            </w:pPr>
            <w:r>
              <w:rPr>
                <w:sz w:val="24"/>
                <w:szCs w:val="24"/>
                <w:lang w:val="lt-LT"/>
              </w:rPr>
              <w:t>9.7.</w:t>
            </w:r>
            <w:r w:rsidR="00062BEE">
              <w:rPr>
                <w:sz w:val="24"/>
                <w:szCs w:val="24"/>
                <w:lang w:val="lt-LT"/>
              </w:rPr>
              <w:t>7</w:t>
            </w:r>
            <w:r>
              <w:rPr>
                <w:sz w:val="24"/>
                <w:szCs w:val="24"/>
                <w:lang w:val="lt-LT"/>
              </w:rPr>
              <w:t>.</w:t>
            </w:r>
          </w:p>
        </w:tc>
        <w:tc>
          <w:tcPr>
            <w:tcW w:w="2835" w:type="dxa"/>
          </w:tcPr>
          <w:p w14:paraId="06BAA4DC" w14:textId="77777777" w:rsidR="002654F7" w:rsidRPr="008D2443" w:rsidRDefault="002654F7" w:rsidP="001B6895">
            <w:pPr>
              <w:tabs>
                <w:tab w:val="left" w:pos="5"/>
              </w:tabs>
              <w:ind w:left="5" w:hanging="5"/>
              <w:jc w:val="both"/>
              <w:rPr>
                <w:rFonts w:eastAsia="Calibri"/>
                <w:sz w:val="24"/>
                <w:szCs w:val="24"/>
                <w:lang w:val="lt-LT"/>
              </w:rPr>
            </w:pPr>
            <w:r w:rsidRPr="008D2443">
              <w:rPr>
                <w:sz w:val="24"/>
                <w:szCs w:val="24"/>
              </w:rPr>
              <w:t>Ne mažiau kaip vieną kvalifikuotą specialistą, turintį teisę atlikti geodezijos ir kartografijos darbus.</w:t>
            </w:r>
          </w:p>
        </w:tc>
        <w:tc>
          <w:tcPr>
            <w:tcW w:w="4678" w:type="dxa"/>
          </w:tcPr>
          <w:p w14:paraId="41534757" w14:textId="77777777" w:rsidR="002654F7" w:rsidRPr="008D2443" w:rsidRDefault="002654F7" w:rsidP="001B6895">
            <w:pPr>
              <w:jc w:val="both"/>
              <w:rPr>
                <w:sz w:val="24"/>
                <w:szCs w:val="24"/>
                <w:highlight w:val="yellow"/>
                <w:lang w:val="lt-LT" w:eastAsia="lt-LT"/>
              </w:rPr>
            </w:pPr>
            <w:r w:rsidRPr="008D2443">
              <w:rPr>
                <w:sz w:val="24"/>
                <w:szCs w:val="24"/>
              </w:rPr>
              <w:t>Nacionalinės žemės tarnybos prie Lietuvos Respublikos žemės ūkio ministerijos direktoriaus įsakymas dėl geodezininko atitinkamos kvalifikacijos pažymėjimo išdavimo arba galiojanti pažyma, įrodanti geodezininko atitinkamos kvalifikacijos pažymėjimo išdavimą, ar išrašas iš geodezininko kvalifikacijos pažymėjimų registro, ar atitinkamos užsienio šalies institucijos išduotas dokumentas.</w:t>
            </w:r>
          </w:p>
        </w:tc>
      </w:tr>
      <w:tr w:rsidR="002654F7" w:rsidRPr="00B35F36" w14:paraId="03D274B3" w14:textId="77777777" w:rsidTr="001B6895">
        <w:trPr>
          <w:trHeight w:val="4527"/>
        </w:trPr>
        <w:tc>
          <w:tcPr>
            <w:tcW w:w="846" w:type="dxa"/>
          </w:tcPr>
          <w:p w14:paraId="0A417A60" w14:textId="77777777" w:rsidR="002654F7" w:rsidRPr="00E34A51" w:rsidRDefault="002654F7" w:rsidP="001B6895">
            <w:pPr>
              <w:pStyle w:val="DiagramaDiagramaDiagrama"/>
              <w:jc w:val="center"/>
              <w:rPr>
                <w:rFonts w:ascii="Times New Roman" w:hAnsi="Times New Roman"/>
                <w:sz w:val="24"/>
                <w:szCs w:val="24"/>
                <w:lang w:val="lt-LT"/>
              </w:rPr>
            </w:pPr>
            <w:r>
              <w:rPr>
                <w:rFonts w:ascii="Times New Roman" w:hAnsi="Times New Roman"/>
                <w:sz w:val="24"/>
                <w:szCs w:val="24"/>
                <w:lang w:val="lt-LT"/>
              </w:rPr>
              <w:t>9.</w:t>
            </w:r>
            <w:bookmarkStart w:id="7" w:name="OLE_LINK1"/>
            <w:r>
              <w:rPr>
                <w:rFonts w:ascii="Times New Roman" w:hAnsi="Times New Roman"/>
                <w:sz w:val="24"/>
                <w:szCs w:val="24"/>
                <w:lang w:val="lt-LT"/>
              </w:rPr>
              <w:t>8</w:t>
            </w:r>
            <w:bookmarkEnd w:id="7"/>
            <w:r>
              <w:rPr>
                <w:rFonts w:ascii="Times New Roman" w:hAnsi="Times New Roman"/>
                <w:sz w:val="24"/>
                <w:szCs w:val="24"/>
                <w:lang w:val="lt-LT"/>
              </w:rPr>
              <w:t>.</w:t>
            </w:r>
          </w:p>
        </w:tc>
        <w:tc>
          <w:tcPr>
            <w:tcW w:w="3685" w:type="dxa"/>
            <w:gridSpan w:val="2"/>
          </w:tcPr>
          <w:p w14:paraId="0D005E17" w14:textId="0D9C4767" w:rsidR="002654F7" w:rsidRPr="00F866E4" w:rsidRDefault="002654F7" w:rsidP="001B6895">
            <w:pPr>
              <w:widowControl w:val="0"/>
              <w:tabs>
                <w:tab w:val="left" w:pos="319"/>
              </w:tabs>
              <w:autoSpaceDE w:val="0"/>
              <w:autoSpaceDN w:val="0"/>
              <w:adjustRightInd w:val="0"/>
              <w:jc w:val="both"/>
              <w:rPr>
                <w:rFonts w:eastAsia="Calibri"/>
                <w:sz w:val="24"/>
                <w:szCs w:val="24"/>
                <w:lang w:val="en-US"/>
              </w:rPr>
            </w:pPr>
            <w:r w:rsidRPr="00F866E4">
              <w:rPr>
                <w:sz w:val="24"/>
                <w:szCs w:val="24"/>
                <w:lang w:val="lt-LT"/>
              </w:rPr>
              <w:t xml:space="preserve">Tiekėjo vidutinė metinė svarbiausių atliktų statybos </w:t>
            </w:r>
            <w:r>
              <w:rPr>
                <w:sz w:val="24"/>
                <w:szCs w:val="24"/>
                <w:lang w:val="lt-LT"/>
              </w:rPr>
              <w:t xml:space="preserve">ir montavimo </w:t>
            </w:r>
            <w:r w:rsidRPr="00F866E4">
              <w:rPr>
                <w:sz w:val="24"/>
                <w:szCs w:val="24"/>
                <w:lang w:val="lt-LT"/>
              </w:rPr>
              <w:t xml:space="preserve">darbų apimtis per paskutinius 5 metus arba per laiką nuo tiekėjo įregistravimo dienos (jeigu tiekėjas vykdė veiklą mažiau nei 5 metus) turi būti ne mažesnė kaip </w:t>
            </w:r>
            <w:r>
              <w:rPr>
                <w:sz w:val="24"/>
                <w:szCs w:val="24"/>
                <w:lang w:val="lt-LT"/>
              </w:rPr>
              <w:t>8</w:t>
            </w:r>
            <w:r w:rsidRPr="00773491">
              <w:rPr>
                <w:sz w:val="24"/>
                <w:szCs w:val="24"/>
                <w:lang w:val="lt-LT"/>
              </w:rPr>
              <w:t>00.000,00 EUR</w:t>
            </w:r>
            <w:r w:rsidRPr="00F866E4">
              <w:rPr>
                <w:sz w:val="24"/>
                <w:szCs w:val="24"/>
                <w:lang w:val="lt-LT"/>
              </w:rPr>
              <w:t xml:space="preserve"> be PVM.</w:t>
            </w:r>
          </w:p>
        </w:tc>
        <w:tc>
          <w:tcPr>
            <w:tcW w:w="4678" w:type="dxa"/>
          </w:tcPr>
          <w:p w14:paraId="62264815" w14:textId="36DA615B" w:rsidR="002654F7" w:rsidRPr="00F866E4" w:rsidRDefault="002654F7" w:rsidP="001B6895">
            <w:pPr>
              <w:numPr>
                <w:ilvl w:val="0"/>
                <w:numId w:val="19"/>
              </w:numPr>
              <w:ind w:left="0" w:firstLine="0"/>
              <w:contextualSpacing/>
              <w:jc w:val="both"/>
              <w:rPr>
                <w:rFonts w:eastAsia="Calibri"/>
                <w:sz w:val="24"/>
                <w:szCs w:val="24"/>
                <w:lang w:val="lt-LT"/>
              </w:rPr>
            </w:pPr>
            <w:r w:rsidRPr="00ED0592">
              <w:rPr>
                <w:sz w:val="24"/>
                <w:szCs w:val="24"/>
                <w:lang w:val="lt-LT"/>
              </w:rPr>
              <w:t xml:space="preserve">Per paskutinius 5 metus arba per laiką nuo tiekėjo įregistravimo dienos (jeigu tiekėjas vykdė veiklą mažiau nei 5 metus) atliktų statybos </w:t>
            </w:r>
            <w:r>
              <w:rPr>
                <w:sz w:val="24"/>
                <w:szCs w:val="24"/>
                <w:lang w:val="lt-LT"/>
              </w:rPr>
              <w:t xml:space="preserve">ir montavimo </w:t>
            </w:r>
            <w:r w:rsidRPr="00ED0592">
              <w:rPr>
                <w:sz w:val="24"/>
                <w:szCs w:val="24"/>
                <w:lang w:val="lt-LT"/>
              </w:rPr>
              <w:t>darbų sąrašas,</w:t>
            </w:r>
            <w:r w:rsidRPr="00ED0592">
              <w:rPr>
                <w:sz w:val="24"/>
                <w:szCs w:val="24"/>
                <w:lang w:val="lt-LT" w:eastAsia="lt-LT"/>
              </w:rPr>
              <w:t xml:space="preserve"> parengtas pagal </w:t>
            </w:r>
            <w:r w:rsidR="00347975">
              <w:rPr>
                <w:sz w:val="24"/>
                <w:szCs w:val="24"/>
                <w:lang w:val="lt-LT" w:eastAsia="lt-LT"/>
              </w:rPr>
              <w:t>5</w:t>
            </w:r>
            <w:bookmarkStart w:id="8" w:name="_GoBack"/>
            <w:bookmarkEnd w:id="8"/>
            <w:r w:rsidRPr="00ED0592">
              <w:rPr>
                <w:sz w:val="24"/>
                <w:szCs w:val="24"/>
                <w:lang w:val="lt-LT" w:eastAsia="lt-LT"/>
              </w:rPr>
              <w:t xml:space="preserve"> priedą. </w:t>
            </w:r>
            <w:r w:rsidRPr="00ED0592">
              <w:rPr>
                <w:rFonts w:eastAsia="Calibri"/>
                <w:sz w:val="24"/>
                <w:szCs w:val="24"/>
                <w:lang w:val="lt-LT"/>
              </w:rPr>
              <w:t>Sąraše nurodomi atliktų darbų pavadinimai, darbų atlikimo per nurodytą laikotarpį vertė, tikslios darbų atlikimo datos (metai, mėnuo, diena), užsakovo identifikavimo duomenys.</w:t>
            </w:r>
            <w:r w:rsidRPr="00ED0592">
              <w:rPr>
                <w:sz w:val="24"/>
                <w:szCs w:val="24"/>
                <w:lang w:val="lt-LT"/>
              </w:rPr>
              <w:t xml:space="preserve"> </w:t>
            </w:r>
          </w:p>
          <w:p w14:paraId="71A84284" w14:textId="77777777" w:rsidR="002654F7" w:rsidRDefault="002654F7" w:rsidP="001B6895">
            <w:pPr>
              <w:numPr>
                <w:ilvl w:val="0"/>
                <w:numId w:val="19"/>
              </w:numPr>
              <w:ind w:left="0" w:firstLine="0"/>
              <w:contextualSpacing/>
              <w:jc w:val="both"/>
              <w:rPr>
                <w:rFonts w:eastAsia="Calibri"/>
                <w:sz w:val="24"/>
                <w:szCs w:val="24"/>
                <w:lang w:val="lt-LT"/>
              </w:rPr>
            </w:pPr>
            <w:r w:rsidRPr="00F866E4">
              <w:rPr>
                <w:rFonts w:eastAsia="Calibri"/>
                <w:sz w:val="24"/>
                <w:szCs w:val="24"/>
                <w:lang w:val="lt-LT"/>
              </w:rPr>
              <w:t xml:space="preserve">Užsakovų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 </w:t>
            </w:r>
          </w:p>
          <w:p w14:paraId="5F0CA994" w14:textId="77777777" w:rsidR="002654F7" w:rsidRPr="00F866E4" w:rsidRDefault="002654F7" w:rsidP="001B6895">
            <w:pPr>
              <w:contextualSpacing/>
              <w:jc w:val="both"/>
              <w:rPr>
                <w:rFonts w:eastAsia="Calibri"/>
                <w:sz w:val="24"/>
                <w:szCs w:val="24"/>
                <w:lang w:val="lt-LT"/>
              </w:rPr>
            </w:pPr>
            <w:r w:rsidRPr="00F866E4">
              <w:rPr>
                <w:rFonts w:eastAsia="Calibri"/>
                <w:sz w:val="24"/>
                <w:szCs w:val="24"/>
                <w:lang w:val="lt-LT"/>
              </w:rPr>
              <w:t>Įrodymui bus priimti ir užsakovo pasirašyti ir antspaudu patvirtinti darbų priėmimo-perdavimo aktai, jei juose yra visa reikalaujama informacija.</w:t>
            </w:r>
          </w:p>
        </w:tc>
      </w:tr>
      <w:tr w:rsidR="002654F7" w:rsidRPr="00B35F36" w14:paraId="531A48B5" w14:textId="77777777" w:rsidTr="001B6895">
        <w:trPr>
          <w:trHeight w:val="1419"/>
        </w:trPr>
        <w:tc>
          <w:tcPr>
            <w:tcW w:w="846" w:type="dxa"/>
          </w:tcPr>
          <w:p w14:paraId="3BD3BA04" w14:textId="77777777" w:rsidR="002654F7" w:rsidRDefault="002654F7" w:rsidP="001B6895">
            <w:pPr>
              <w:pStyle w:val="DiagramaDiagramaDiagrama"/>
              <w:jc w:val="center"/>
              <w:rPr>
                <w:rFonts w:ascii="Times New Roman" w:hAnsi="Times New Roman"/>
                <w:sz w:val="24"/>
                <w:szCs w:val="24"/>
                <w:lang w:val="lt-LT"/>
              </w:rPr>
            </w:pPr>
            <w:r>
              <w:rPr>
                <w:rFonts w:ascii="Times New Roman" w:hAnsi="Times New Roman"/>
                <w:sz w:val="24"/>
                <w:szCs w:val="24"/>
                <w:lang w:val="lt-LT"/>
              </w:rPr>
              <w:t>9.9.</w:t>
            </w:r>
          </w:p>
        </w:tc>
        <w:tc>
          <w:tcPr>
            <w:tcW w:w="3685" w:type="dxa"/>
            <w:gridSpan w:val="2"/>
          </w:tcPr>
          <w:p w14:paraId="4493EDC4" w14:textId="4F73B9CE" w:rsidR="002654F7" w:rsidRPr="00F866E4" w:rsidRDefault="002654F7" w:rsidP="001B6895">
            <w:pPr>
              <w:widowControl w:val="0"/>
              <w:tabs>
                <w:tab w:val="left" w:pos="319"/>
              </w:tabs>
              <w:autoSpaceDE w:val="0"/>
              <w:autoSpaceDN w:val="0"/>
              <w:adjustRightInd w:val="0"/>
              <w:jc w:val="both"/>
              <w:rPr>
                <w:sz w:val="24"/>
                <w:szCs w:val="24"/>
                <w:lang w:val="lt-LT"/>
              </w:rPr>
            </w:pPr>
            <w:r w:rsidRPr="00F866E4">
              <w:rPr>
                <w:sz w:val="24"/>
                <w:szCs w:val="24"/>
                <w:lang w:val="lt-LT"/>
              </w:rPr>
              <w:t xml:space="preserve">Per pastaruosius 5 metus arba per laiką nuo tiekėjo įregistravimo dienos (jeigu tiekėjas vykdė veiklą mažiau nei 5 metus) iki pasiūlymų pateikimo termino pabaigos tiekėjas turi būti įvykdęs bent vieną vandens tiekimo ir/ar nuotekų lauko komunalinių tinklų naujos </w:t>
            </w:r>
            <w:r>
              <w:rPr>
                <w:sz w:val="24"/>
                <w:szCs w:val="24"/>
                <w:lang w:val="lt-LT"/>
              </w:rPr>
              <w:t xml:space="preserve">statybos </w:t>
            </w:r>
            <w:r>
              <w:rPr>
                <w:sz w:val="24"/>
                <w:szCs w:val="24"/>
                <w:lang w:val="lt-LT"/>
              </w:rPr>
              <w:lastRenderedPageBreak/>
              <w:t xml:space="preserve">ir (ar) rekonstravimo </w:t>
            </w:r>
            <w:r w:rsidRPr="00F866E4">
              <w:rPr>
                <w:sz w:val="24"/>
                <w:szCs w:val="24"/>
                <w:lang w:val="lt-LT"/>
              </w:rPr>
              <w:t xml:space="preserve">sutartį, kurios apimtyje nutiesta ar rekonstruota tinklų ne mažiau kaip </w:t>
            </w:r>
            <w:r>
              <w:rPr>
                <w:sz w:val="24"/>
                <w:szCs w:val="24"/>
                <w:lang w:val="lt-LT"/>
              </w:rPr>
              <w:t>0,9</w:t>
            </w:r>
            <w:r w:rsidRPr="00F866E4">
              <w:rPr>
                <w:sz w:val="24"/>
                <w:szCs w:val="24"/>
                <w:lang w:val="lt-LT"/>
              </w:rPr>
              <w:t xml:space="preserve"> km.</w:t>
            </w:r>
          </w:p>
          <w:p w14:paraId="7A154886" w14:textId="77777777" w:rsidR="002654F7" w:rsidRPr="003E3FF1" w:rsidRDefault="002654F7" w:rsidP="001B6895">
            <w:pPr>
              <w:widowControl w:val="0"/>
              <w:tabs>
                <w:tab w:val="left" w:pos="319"/>
              </w:tabs>
              <w:autoSpaceDE w:val="0"/>
              <w:autoSpaceDN w:val="0"/>
              <w:adjustRightInd w:val="0"/>
              <w:jc w:val="both"/>
              <w:rPr>
                <w:lang w:val="lt-LT"/>
              </w:rPr>
            </w:pPr>
            <w:r w:rsidRPr="00F866E4">
              <w:rPr>
                <w:sz w:val="24"/>
                <w:szCs w:val="24"/>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4678" w:type="dxa"/>
          </w:tcPr>
          <w:p w14:paraId="1D8C3218" w14:textId="4C21ACA9" w:rsidR="002654F7" w:rsidRPr="00F866E4" w:rsidRDefault="002654F7" w:rsidP="001B6895">
            <w:pPr>
              <w:tabs>
                <w:tab w:val="num" w:pos="122"/>
              </w:tabs>
              <w:autoSpaceDN w:val="0"/>
              <w:jc w:val="both"/>
              <w:textAlignment w:val="baseline"/>
              <w:rPr>
                <w:rFonts w:eastAsia="Calibri"/>
                <w:sz w:val="24"/>
                <w:szCs w:val="24"/>
                <w:lang w:val="lt-LT" w:eastAsia="lt-LT"/>
              </w:rPr>
            </w:pPr>
            <w:r w:rsidRPr="00F866E4">
              <w:rPr>
                <w:rFonts w:eastAsia="Calibri"/>
                <w:sz w:val="24"/>
                <w:szCs w:val="24"/>
                <w:lang w:val="lt-LT"/>
              </w:rPr>
              <w:lastRenderedPageBreak/>
              <w:t xml:space="preserve">1) Tiekėjo </w:t>
            </w:r>
            <w:r w:rsidRPr="00F866E4">
              <w:rPr>
                <w:rFonts w:eastAsia="Calibri"/>
                <w:sz w:val="24"/>
                <w:szCs w:val="24"/>
                <w:lang w:val="lt-LT" w:eastAsia="lt-LT"/>
              </w:rPr>
              <w:t xml:space="preserve">per paskutinius 5 (penkerius) metus arba, jeigu tiekėjas įregistruotas ar veiklą pradėjo vykdyti vėliau, – nuo tiekėjo įregistravimo dienos ar veiklos vykdymo pradžios, </w:t>
            </w:r>
            <w:r w:rsidRPr="00F866E4">
              <w:rPr>
                <w:rFonts w:eastAsia="Calibri"/>
                <w:sz w:val="24"/>
                <w:szCs w:val="24"/>
                <w:lang w:val="lt-LT"/>
              </w:rPr>
              <w:t>įvykdytų panašių sutarčių (vandens tiekimo</w:t>
            </w:r>
            <w:r w:rsidRPr="00F866E4">
              <w:rPr>
                <w:rFonts w:eastAsia="Calibri"/>
                <w:sz w:val="24"/>
                <w:szCs w:val="22"/>
                <w:lang w:val="lt-LT"/>
              </w:rPr>
              <w:t xml:space="preserve"> ir</w:t>
            </w:r>
            <w:r w:rsidRPr="00F866E4">
              <w:rPr>
                <w:rFonts w:eastAsia="Calibri"/>
                <w:sz w:val="24"/>
                <w:szCs w:val="24"/>
                <w:lang w:val="lt-LT"/>
              </w:rPr>
              <w:t>/</w:t>
            </w:r>
            <w:r w:rsidRPr="00F866E4">
              <w:rPr>
                <w:rFonts w:eastAsia="Calibri"/>
                <w:sz w:val="24"/>
                <w:szCs w:val="22"/>
                <w:lang w:val="lt-LT"/>
              </w:rPr>
              <w:t xml:space="preserve">ar nuotekų </w:t>
            </w:r>
            <w:r w:rsidRPr="00F866E4">
              <w:rPr>
                <w:rFonts w:eastAsia="Calibri"/>
                <w:sz w:val="24"/>
                <w:szCs w:val="24"/>
                <w:lang w:val="lt-LT"/>
              </w:rPr>
              <w:t>lauko komunalinių</w:t>
            </w:r>
            <w:r w:rsidRPr="00F866E4">
              <w:rPr>
                <w:rFonts w:eastAsia="Calibri"/>
                <w:sz w:val="24"/>
                <w:szCs w:val="22"/>
                <w:lang w:val="lt-LT"/>
              </w:rPr>
              <w:t xml:space="preserve"> tinklų naujos statybos ir (ar) rekonstravimo</w:t>
            </w:r>
            <w:r w:rsidRPr="00F866E4">
              <w:rPr>
                <w:rFonts w:eastAsia="Calibri"/>
                <w:sz w:val="24"/>
                <w:szCs w:val="24"/>
                <w:lang w:val="lt-LT"/>
              </w:rPr>
              <w:t xml:space="preserve">) </w:t>
            </w:r>
            <w:r w:rsidRPr="00F866E4">
              <w:rPr>
                <w:rFonts w:eastAsia="Calibri"/>
                <w:sz w:val="24"/>
                <w:szCs w:val="24"/>
                <w:lang w:val="lt-LT" w:eastAsia="lt-LT"/>
              </w:rPr>
              <w:t xml:space="preserve">sąrašas, parengtas pagal </w:t>
            </w:r>
            <w:r w:rsidR="00347975">
              <w:rPr>
                <w:rFonts w:eastAsia="Calibri"/>
                <w:sz w:val="24"/>
                <w:szCs w:val="24"/>
                <w:lang w:val="lt-LT" w:eastAsia="lt-LT"/>
              </w:rPr>
              <w:t>3</w:t>
            </w:r>
            <w:r w:rsidRPr="00F866E4">
              <w:rPr>
                <w:rFonts w:eastAsia="Calibri"/>
                <w:sz w:val="24"/>
                <w:szCs w:val="24"/>
                <w:lang w:val="lt-LT" w:eastAsia="lt-LT"/>
              </w:rPr>
              <w:t xml:space="preserve"> priedą. </w:t>
            </w:r>
          </w:p>
          <w:p w14:paraId="266A8E79" w14:textId="77777777" w:rsidR="002654F7" w:rsidRPr="00DA238C" w:rsidRDefault="002654F7" w:rsidP="001B6895">
            <w:pPr>
              <w:tabs>
                <w:tab w:val="left" w:pos="254"/>
                <w:tab w:val="left" w:pos="4579"/>
              </w:tabs>
              <w:jc w:val="both"/>
              <w:rPr>
                <w:sz w:val="24"/>
                <w:szCs w:val="24"/>
                <w:lang w:val="lt-LT"/>
              </w:rPr>
            </w:pPr>
            <w:r w:rsidRPr="00F866E4">
              <w:rPr>
                <w:rFonts w:eastAsia="Calibri"/>
                <w:sz w:val="24"/>
                <w:szCs w:val="24"/>
                <w:lang w:val="lt-LT"/>
              </w:rPr>
              <w:lastRenderedPageBreak/>
              <w:t xml:space="preserve">2) </w:t>
            </w:r>
            <w:r>
              <w:t xml:space="preserve"> </w:t>
            </w:r>
            <w:r w:rsidRPr="00F866E4">
              <w:rPr>
                <w:rFonts w:eastAsia="Calibri"/>
                <w:sz w:val="24"/>
                <w:szCs w:val="24"/>
                <w:lang w:val="lt-LT"/>
              </w:rPr>
              <w:t xml:space="preserve">Užsakovų pažymos, kuriose turi būti nurodomas atliktų darbų pavadinimas, </w:t>
            </w:r>
            <w:r w:rsidRPr="00F866E4">
              <w:rPr>
                <w:sz w:val="24"/>
                <w:szCs w:val="24"/>
                <w:lang w:val="lt-LT"/>
              </w:rPr>
              <w:t xml:space="preserve"> </w:t>
            </w:r>
            <w:r>
              <w:rPr>
                <w:sz w:val="24"/>
                <w:szCs w:val="24"/>
                <w:lang w:val="lt-LT"/>
              </w:rPr>
              <w:t xml:space="preserve">vykdant </w:t>
            </w:r>
            <w:r w:rsidRPr="00F866E4">
              <w:rPr>
                <w:sz w:val="24"/>
                <w:szCs w:val="24"/>
                <w:lang w:val="lt-LT"/>
              </w:rPr>
              <w:t xml:space="preserve">vandens tiekimo ir/ar nuotekų lauko komunalinių tinklų naujos </w:t>
            </w:r>
            <w:r>
              <w:rPr>
                <w:sz w:val="24"/>
                <w:szCs w:val="24"/>
                <w:lang w:val="lt-LT"/>
              </w:rPr>
              <w:t xml:space="preserve">statybos ir (ar) rekonstravimo </w:t>
            </w:r>
            <w:r w:rsidRPr="00F866E4">
              <w:rPr>
                <w:sz w:val="24"/>
                <w:szCs w:val="24"/>
                <w:lang w:val="lt-LT"/>
              </w:rPr>
              <w:t>sutartį</w:t>
            </w:r>
            <w:r>
              <w:rPr>
                <w:sz w:val="24"/>
                <w:szCs w:val="24"/>
                <w:lang w:val="lt-LT"/>
              </w:rPr>
              <w:t>, nutiest</w:t>
            </w:r>
            <w:r w:rsidRPr="00F866E4">
              <w:rPr>
                <w:sz w:val="24"/>
                <w:szCs w:val="24"/>
                <w:lang w:val="lt-LT"/>
              </w:rPr>
              <w:t>ų</w:t>
            </w:r>
            <w:r>
              <w:rPr>
                <w:sz w:val="24"/>
                <w:szCs w:val="24"/>
                <w:lang w:val="lt-LT"/>
              </w:rPr>
              <w:t xml:space="preserve"> ar rekonstruot</w:t>
            </w:r>
            <w:r w:rsidRPr="00F866E4">
              <w:rPr>
                <w:sz w:val="24"/>
                <w:szCs w:val="24"/>
                <w:lang w:val="lt-LT"/>
              </w:rPr>
              <w:t>ų</w:t>
            </w:r>
            <w:r>
              <w:rPr>
                <w:sz w:val="24"/>
                <w:szCs w:val="24"/>
                <w:lang w:val="lt-LT"/>
              </w:rPr>
              <w:t xml:space="preserve"> tinkl</w:t>
            </w:r>
            <w:r w:rsidRPr="00F866E4">
              <w:rPr>
                <w:sz w:val="24"/>
                <w:szCs w:val="24"/>
                <w:lang w:val="lt-LT"/>
              </w:rPr>
              <w:t>ų</w:t>
            </w:r>
            <w:r>
              <w:rPr>
                <w:sz w:val="24"/>
                <w:szCs w:val="24"/>
                <w:lang w:val="lt-LT"/>
              </w:rPr>
              <w:t xml:space="preserve"> ilgis km</w:t>
            </w:r>
            <w:r w:rsidRPr="00F866E4">
              <w:rPr>
                <w:rFonts w:eastAsia="Calibri"/>
                <w:sz w:val="24"/>
                <w:szCs w:val="24"/>
                <w:lang w:val="lt-LT"/>
              </w:rPr>
              <w:t xml:space="preserve">, tikslios darbų atlikimo datos (metai, mėnuo, diena) ar jie buvo atlikti pagal galiojančių teisės aktų, reglamentuojančių darbų atlikimą, reikalavimus ir tinkamai užbaigti. </w:t>
            </w:r>
          </w:p>
          <w:p w14:paraId="60E883EF" w14:textId="77777777" w:rsidR="002654F7" w:rsidRPr="00ED0592" w:rsidRDefault="002654F7" w:rsidP="001B6895">
            <w:pPr>
              <w:contextualSpacing/>
              <w:jc w:val="both"/>
              <w:rPr>
                <w:sz w:val="24"/>
                <w:szCs w:val="24"/>
                <w:lang w:val="lt-LT"/>
              </w:rPr>
            </w:pPr>
            <w:r w:rsidRPr="00F866E4">
              <w:rPr>
                <w:rFonts w:eastAsia="Calibri"/>
                <w:sz w:val="24"/>
                <w:szCs w:val="24"/>
                <w:lang w:val="lt-LT"/>
              </w:rPr>
              <w:t xml:space="preserve">Įrodymui bus priimti ir užsakovo pasirašyti ir antspaudu patvirtinti </w:t>
            </w:r>
            <w:r>
              <w:rPr>
                <w:rFonts w:eastAsia="Calibri"/>
                <w:sz w:val="24"/>
                <w:szCs w:val="24"/>
                <w:lang w:val="lt-LT"/>
              </w:rPr>
              <w:t>statybos užbaigimo</w:t>
            </w:r>
            <w:r w:rsidRPr="00F866E4">
              <w:rPr>
                <w:rFonts w:eastAsia="Calibri"/>
                <w:sz w:val="24"/>
                <w:szCs w:val="24"/>
                <w:lang w:val="lt-LT"/>
              </w:rPr>
              <w:t xml:space="preserve"> aktai, jei juose yra visa reikalaujama informacija.</w:t>
            </w:r>
          </w:p>
        </w:tc>
      </w:tr>
      <w:tr w:rsidR="002654F7" w:rsidRPr="00B35F36" w14:paraId="727E652B" w14:textId="77777777" w:rsidTr="001B6895">
        <w:trPr>
          <w:trHeight w:val="1419"/>
        </w:trPr>
        <w:tc>
          <w:tcPr>
            <w:tcW w:w="846" w:type="dxa"/>
          </w:tcPr>
          <w:p w14:paraId="32641C46" w14:textId="77777777" w:rsidR="002654F7" w:rsidRPr="0069431A" w:rsidRDefault="002654F7" w:rsidP="001B6895">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lastRenderedPageBreak/>
              <w:t>9.10.</w:t>
            </w:r>
          </w:p>
        </w:tc>
        <w:tc>
          <w:tcPr>
            <w:tcW w:w="3685" w:type="dxa"/>
            <w:gridSpan w:val="2"/>
          </w:tcPr>
          <w:p w14:paraId="459D7F13" w14:textId="77777777" w:rsidR="002654F7" w:rsidRPr="0069431A" w:rsidRDefault="002654F7" w:rsidP="001B6895">
            <w:pPr>
              <w:widowControl w:val="0"/>
              <w:tabs>
                <w:tab w:val="left" w:pos="319"/>
              </w:tabs>
              <w:autoSpaceDE w:val="0"/>
              <w:autoSpaceDN w:val="0"/>
              <w:adjustRightInd w:val="0"/>
              <w:jc w:val="both"/>
              <w:rPr>
                <w:sz w:val="24"/>
                <w:szCs w:val="24"/>
                <w:lang w:val="lt-LT"/>
              </w:rPr>
            </w:pPr>
            <w:r w:rsidRPr="0069431A">
              <w:rPr>
                <w:sz w:val="24"/>
                <w:szCs w:val="24"/>
                <w:lang w:val="lt-LT"/>
              </w:rPr>
              <w:t xml:space="preserve">Tiekėjas yra įdiegęs aplinkos apsaugos vadybos sistemą perkamų darbų </w:t>
            </w:r>
            <w:r>
              <w:rPr>
                <w:sz w:val="24"/>
                <w:szCs w:val="24"/>
                <w:lang w:val="lt-LT"/>
              </w:rPr>
              <w:t xml:space="preserve">ir paslaugų </w:t>
            </w:r>
            <w:r w:rsidRPr="0069431A">
              <w:rPr>
                <w:sz w:val="24"/>
                <w:szCs w:val="24"/>
                <w:lang w:val="lt-LT"/>
              </w:rPr>
              <w:t>srityje.</w:t>
            </w:r>
          </w:p>
        </w:tc>
        <w:tc>
          <w:tcPr>
            <w:tcW w:w="4678" w:type="dxa"/>
          </w:tcPr>
          <w:p w14:paraId="4620C6FB" w14:textId="77777777" w:rsidR="002654F7" w:rsidRPr="0069431A" w:rsidRDefault="002654F7" w:rsidP="001B6895">
            <w:pPr>
              <w:tabs>
                <w:tab w:val="num" w:pos="122"/>
              </w:tabs>
              <w:autoSpaceDN w:val="0"/>
              <w:jc w:val="both"/>
              <w:textAlignment w:val="baseline"/>
              <w:rPr>
                <w:rFonts w:eastAsia="Calibri"/>
                <w:sz w:val="24"/>
                <w:szCs w:val="24"/>
                <w:lang w:val="lt-LT"/>
              </w:rPr>
            </w:pPr>
            <w:r w:rsidRPr="0069431A">
              <w:rPr>
                <w:sz w:val="24"/>
                <w:szCs w:val="24"/>
              </w:rPr>
              <w:t>Aplinkos apsaugos sistemos (EMAS arba ISO 14001 ar lygiavertės) sertifikatas arba lygiavertis dokumentas. Įgaliotoji perkančioji organizacija taip pat priima kitus tiekėjo įrodymus apie lygiavertes aplinkos apsaugos vadybos priemones.</w:t>
            </w:r>
          </w:p>
        </w:tc>
      </w:tr>
      <w:tr w:rsidR="002654F7" w:rsidRPr="00B35F36" w14:paraId="352EC135" w14:textId="77777777" w:rsidTr="001B6895">
        <w:trPr>
          <w:trHeight w:val="1419"/>
        </w:trPr>
        <w:tc>
          <w:tcPr>
            <w:tcW w:w="846" w:type="dxa"/>
          </w:tcPr>
          <w:p w14:paraId="75FC2897" w14:textId="77777777" w:rsidR="002654F7" w:rsidRPr="0069431A" w:rsidRDefault="002654F7" w:rsidP="001B6895">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9.11.</w:t>
            </w:r>
          </w:p>
        </w:tc>
        <w:tc>
          <w:tcPr>
            <w:tcW w:w="3685" w:type="dxa"/>
            <w:gridSpan w:val="2"/>
          </w:tcPr>
          <w:p w14:paraId="65AE205D" w14:textId="77777777" w:rsidR="002654F7" w:rsidRPr="0069431A" w:rsidRDefault="002654F7" w:rsidP="001B6895">
            <w:pPr>
              <w:jc w:val="both"/>
              <w:rPr>
                <w:sz w:val="24"/>
                <w:szCs w:val="24"/>
                <w:lang w:val="lt-LT"/>
              </w:rPr>
            </w:pPr>
            <w:r w:rsidRPr="0069431A">
              <w:rPr>
                <w:sz w:val="24"/>
                <w:szCs w:val="24"/>
                <w:lang w:val="lt-LT"/>
              </w:rPr>
              <w:t xml:space="preserve">Tiekėjas yra įdiegęs kokybės vadybos sistemą perkamų darbų </w:t>
            </w:r>
            <w:r>
              <w:rPr>
                <w:sz w:val="24"/>
                <w:szCs w:val="24"/>
                <w:lang w:val="lt-LT"/>
              </w:rPr>
              <w:t xml:space="preserve">ir paslaugų </w:t>
            </w:r>
            <w:r w:rsidRPr="0069431A">
              <w:rPr>
                <w:sz w:val="24"/>
                <w:szCs w:val="24"/>
                <w:lang w:val="lt-LT"/>
              </w:rPr>
              <w:t>srityje.</w:t>
            </w:r>
          </w:p>
        </w:tc>
        <w:tc>
          <w:tcPr>
            <w:tcW w:w="4678" w:type="dxa"/>
          </w:tcPr>
          <w:p w14:paraId="641C8532" w14:textId="77777777" w:rsidR="002654F7" w:rsidRPr="0069431A" w:rsidRDefault="002654F7" w:rsidP="001B6895">
            <w:pPr>
              <w:tabs>
                <w:tab w:val="num" w:pos="122"/>
              </w:tabs>
              <w:autoSpaceDN w:val="0"/>
              <w:jc w:val="both"/>
              <w:textAlignment w:val="baseline"/>
              <w:rPr>
                <w:sz w:val="24"/>
                <w:szCs w:val="24"/>
              </w:rPr>
            </w:pPr>
            <w:r w:rsidRPr="0069431A">
              <w:rPr>
                <w:sz w:val="24"/>
                <w:szCs w:val="24"/>
              </w:rPr>
              <w:t>Kokybės vadybos LST EN ISO 9001 standarto (arba lygiaverčio) sertifikatas arba lygiavertis dokumentas. Įgaliotoji perkančioji organizacija taip pat priima kitus tiekėjo įrodymus apie lygiavertes kokybės vadybos priemones.</w:t>
            </w:r>
          </w:p>
        </w:tc>
      </w:tr>
      <w:tr w:rsidR="002654F7" w:rsidRPr="00B35F36" w14:paraId="66FB6BB3" w14:textId="77777777" w:rsidTr="001B6895">
        <w:trPr>
          <w:trHeight w:val="1419"/>
        </w:trPr>
        <w:tc>
          <w:tcPr>
            <w:tcW w:w="846" w:type="dxa"/>
          </w:tcPr>
          <w:p w14:paraId="5DB6D343" w14:textId="77777777" w:rsidR="002654F7" w:rsidRPr="0069431A" w:rsidRDefault="002654F7" w:rsidP="001B6895">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9.12.</w:t>
            </w:r>
          </w:p>
        </w:tc>
        <w:tc>
          <w:tcPr>
            <w:tcW w:w="3685" w:type="dxa"/>
            <w:gridSpan w:val="2"/>
          </w:tcPr>
          <w:p w14:paraId="49D39658" w14:textId="77777777" w:rsidR="002654F7" w:rsidRPr="0069431A" w:rsidRDefault="002654F7" w:rsidP="001B6895">
            <w:pPr>
              <w:widowControl w:val="0"/>
              <w:tabs>
                <w:tab w:val="left" w:pos="319"/>
              </w:tabs>
              <w:autoSpaceDE w:val="0"/>
              <w:autoSpaceDN w:val="0"/>
              <w:adjustRightInd w:val="0"/>
              <w:jc w:val="both"/>
              <w:rPr>
                <w:sz w:val="24"/>
                <w:szCs w:val="24"/>
                <w:lang w:val="lt-LT"/>
              </w:rPr>
            </w:pPr>
            <w:r w:rsidRPr="0069431A">
              <w:rPr>
                <w:sz w:val="24"/>
                <w:szCs w:val="24"/>
                <w:lang w:val="lt-LT"/>
              </w:rPr>
              <w:t>Tiekėjas yra įdiegęs darbuotojų saugos ir sveikatos vadybos darbe sistemą, perkamų darbų</w:t>
            </w:r>
            <w:r>
              <w:rPr>
                <w:sz w:val="24"/>
                <w:szCs w:val="24"/>
                <w:lang w:val="lt-LT"/>
              </w:rPr>
              <w:t xml:space="preserve"> ir paslaugų</w:t>
            </w:r>
            <w:r w:rsidRPr="0069431A">
              <w:rPr>
                <w:sz w:val="24"/>
                <w:szCs w:val="24"/>
                <w:lang w:val="lt-LT"/>
              </w:rPr>
              <w:t xml:space="preserve"> srityje.</w:t>
            </w:r>
          </w:p>
        </w:tc>
        <w:tc>
          <w:tcPr>
            <w:tcW w:w="4678" w:type="dxa"/>
          </w:tcPr>
          <w:p w14:paraId="553B821D" w14:textId="77777777" w:rsidR="002654F7" w:rsidRPr="0069431A" w:rsidRDefault="002654F7" w:rsidP="001B6895">
            <w:pPr>
              <w:tabs>
                <w:tab w:val="num" w:pos="122"/>
              </w:tabs>
              <w:autoSpaceDN w:val="0"/>
              <w:jc w:val="both"/>
              <w:textAlignment w:val="baseline"/>
              <w:rPr>
                <w:sz w:val="24"/>
                <w:szCs w:val="24"/>
              </w:rPr>
            </w:pPr>
            <w:r w:rsidRPr="0069431A">
              <w:rPr>
                <w:sz w:val="24"/>
                <w:szCs w:val="24"/>
              </w:rPr>
              <w:t>Darbuotojų saugos ir sveikatos vadybos sistemos OHSAS 18001:2007 standarto (arba lygiaverčio) sertifikatas arba lygiavertis dokumentas. Įgaliotoji perkančioji organizacija taip pat priima kitus tiekėjo įrodymus apie lygiavertes saugos ir sveikatos vadybos priemones.</w:t>
            </w:r>
          </w:p>
        </w:tc>
      </w:tr>
    </w:tbl>
    <w:p w14:paraId="376FFBC2" w14:textId="77777777" w:rsidR="002654F7" w:rsidRPr="002654F7" w:rsidRDefault="002654F7" w:rsidP="002654F7">
      <w:pPr>
        <w:tabs>
          <w:tab w:val="left" w:pos="1418"/>
        </w:tabs>
        <w:jc w:val="both"/>
        <w:rPr>
          <w:sz w:val="24"/>
          <w:szCs w:val="24"/>
          <w:lang w:val="lt-LT"/>
        </w:rPr>
      </w:pPr>
    </w:p>
    <w:p w14:paraId="5EBC4743" w14:textId="029D9828"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Pastabos:</w:t>
      </w:r>
    </w:p>
    <w:p w14:paraId="4CAD6897" w14:textId="77777777" w:rsidR="00F82ADD" w:rsidRPr="00B35F36" w:rsidRDefault="00F82ADD" w:rsidP="00F82ADD">
      <w:pPr>
        <w:pStyle w:val="Pagrindinistekstas"/>
        <w:ind w:firstLine="567"/>
        <w:rPr>
          <w:rFonts w:ascii="Times New Roman" w:hAnsi="Times New Roman" w:cs="Times New Roman"/>
          <w:lang w:val="lt-LT"/>
        </w:rPr>
      </w:pPr>
      <w:r w:rsidRPr="00B35F36">
        <w:rPr>
          <w:rFonts w:ascii="Times New Roman" w:hAnsi="Times New Roman" w:cs="Times New Roman"/>
          <w:lang w:val="lt-LT"/>
        </w:rPr>
        <w:t xml:space="preserve">a) </w:t>
      </w:r>
      <w:r>
        <w:rPr>
          <w:rFonts w:ascii="Times New Roman" w:hAnsi="Times New Roman" w:cs="Times New Roman"/>
          <w:lang w:val="lt-LT"/>
        </w:rPr>
        <w:t xml:space="preserve">įgaliotoji </w:t>
      </w:r>
      <w:r w:rsidRPr="00B35F36">
        <w:rPr>
          <w:rFonts w:ascii="Times New Roman" w:hAnsi="Times New Roman" w:cs="Times New Roman"/>
          <w:lang w:val="lt-LT"/>
        </w:rPr>
        <w:t>perkančioji organizacija pripažįsta kitose valstybėse išduotus lygiaverčius minimalius kvalifikacijos reikalavimus įrodančius dokumentus;</w:t>
      </w:r>
    </w:p>
    <w:p w14:paraId="339247CA" w14:textId="77777777" w:rsidR="00F82ADD" w:rsidRPr="00B35F36" w:rsidRDefault="00F82ADD" w:rsidP="00F82ADD">
      <w:pPr>
        <w:pStyle w:val="Pagrindinistekstas"/>
        <w:ind w:firstLine="567"/>
        <w:rPr>
          <w:rFonts w:ascii="Times New Roman" w:hAnsi="Times New Roman" w:cs="Times New Roman"/>
          <w:lang w:val="lt-LT"/>
        </w:rPr>
      </w:pPr>
      <w:r w:rsidRPr="00B35F36">
        <w:rPr>
          <w:rFonts w:ascii="Times New Roman" w:hAnsi="Times New Roman" w:cs="Times New Roman"/>
          <w:lang w:val="lt-LT"/>
        </w:rPr>
        <w:t>b) perkančiajai organizacijai paprašius, tiekėjas privalės pateikti kvalifikacijos atitikties dokumentų originalus;</w:t>
      </w:r>
    </w:p>
    <w:p w14:paraId="0DD8EF8C" w14:textId="77777777" w:rsidR="00F82ADD" w:rsidRPr="00B35F36" w:rsidRDefault="00F82ADD" w:rsidP="00F82ADD">
      <w:pPr>
        <w:pStyle w:val="Pagrindinistekstas"/>
        <w:ind w:firstLine="567"/>
        <w:rPr>
          <w:rFonts w:ascii="Times New Roman" w:hAnsi="Times New Roman" w:cs="Times New Roman"/>
          <w:lang w:val="lt-LT"/>
        </w:rPr>
      </w:pPr>
      <w:r w:rsidRPr="00B35F36">
        <w:rPr>
          <w:rFonts w:ascii="Times New Roman" w:hAnsi="Times New Roman" w:cs="Times New Roman"/>
          <w:lang w:val="lt-LT"/>
        </w:rPr>
        <w:t>c) užsienio valstybių tiekėjų kvalifikaci</w:t>
      </w:r>
      <w:r>
        <w:rPr>
          <w:rFonts w:ascii="Times New Roman" w:hAnsi="Times New Roman" w:cs="Times New Roman"/>
          <w:lang w:val="lt-LT"/>
        </w:rPr>
        <w:t>jos</w:t>
      </w:r>
      <w:r w:rsidRPr="00B35F36">
        <w:rPr>
          <w:rFonts w:ascii="Times New Roman" w:hAnsi="Times New Roman" w:cs="Times New Roman"/>
          <w:lang w:val="lt-LT"/>
        </w:rPr>
        <w:t xml:space="preserve"> reikalavimus įrodantys dokumentai legalizuojami vadovaujantis Lietuvos Respublikos Vyriausybės 2006 m. spalio 30 d. nutarimu Nr. 1079 „Dėl dokumentų legalizavimo ir tvirtinimo pažyma (</w:t>
      </w:r>
      <w:r w:rsidRPr="00B35F36">
        <w:rPr>
          <w:rFonts w:ascii="Times New Roman" w:hAnsi="Times New Roman" w:cs="Times New Roman"/>
          <w:i/>
          <w:lang w:val="lt-LT"/>
        </w:rPr>
        <w:t>Aposttille</w:t>
      </w:r>
      <w:r w:rsidRPr="00B35F36">
        <w:rPr>
          <w:rFonts w:ascii="Times New Roman" w:hAnsi="Times New Roman" w:cs="Times New Roman"/>
          <w:lang w:val="lt-LT"/>
        </w:rPr>
        <w:t>) tvarkos aprašo patvirtinimo“ ir 1961 m. spalio 5 d. Hagos konvencija dėl užsienio valstybėse išduotų dokumentų legalizavimo panaikinimo;</w:t>
      </w:r>
    </w:p>
    <w:p w14:paraId="566A7532" w14:textId="77777777" w:rsidR="00F82ADD" w:rsidRPr="00B35F36" w:rsidRDefault="00F82ADD" w:rsidP="00F82ADD">
      <w:pPr>
        <w:pStyle w:val="Pagrindinistekstas"/>
        <w:ind w:firstLine="567"/>
        <w:rPr>
          <w:rFonts w:ascii="Times New Roman" w:hAnsi="Times New Roman" w:cs="Times New Roman"/>
          <w:lang w:val="lt-LT"/>
        </w:rPr>
      </w:pPr>
      <w:r w:rsidRPr="00B35F36">
        <w:rPr>
          <w:rFonts w:ascii="Times New Roman" w:hAnsi="Times New Roman" w:cs="Times New Roman"/>
          <w:lang w:val="lt-LT"/>
        </w:rPr>
        <w:t>d)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p>
    <w:p w14:paraId="4D1EE6DD" w14:textId="77777777" w:rsidR="00F82ADD" w:rsidRPr="00B35F36" w:rsidRDefault="00F82ADD" w:rsidP="00F82ADD">
      <w:pPr>
        <w:pStyle w:val="Pagrindinistekstas"/>
        <w:ind w:firstLine="567"/>
        <w:rPr>
          <w:rFonts w:ascii="Times New Roman" w:eastAsiaTheme="minorEastAsia" w:hAnsi="Times New Roman" w:cs="Times New Roman"/>
          <w:lang w:val="lt-LT"/>
        </w:rPr>
      </w:pPr>
      <w:r w:rsidRPr="00B35F36">
        <w:rPr>
          <w:rFonts w:ascii="Times New Roman" w:hAnsi="Times New Roman" w:cs="Times New Roman"/>
          <w:lang w:val="lt-LT"/>
        </w:rPr>
        <w:t xml:space="preserve">e) </w:t>
      </w:r>
      <w:r w:rsidRPr="00BB2B1A">
        <w:rPr>
          <w:rFonts w:ascii="Times New Roman" w:eastAsiaTheme="minorEastAsia" w:hAnsi="Times New Roman" w:cs="Times New Roman"/>
          <w:lang w:val="lt-LT"/>
        </w:rPr>
        <w:t xml:space="preserve">jeigu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kyla abejonių dėl informacijos tinkamumo, tikslumo ar aiškumo anglų kalba išduotuose ir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pateiktuose sertifikatuose, atestatuose bei kituose kompetentingų institucijų išduotuose dokumentuose, </w:t>
      </w:r>
      <w:r>
        <w:rPr>
          <w:rFonts w:ascii="Times New Roman" w:eastAsiaTheme="minorEastAsia" w:hAnsi="Times New Roman" w:cs="Times New Roman"/>
          <w:lang w:val="lt-LT"/>
        </w:rPr>
        <w:t xml:space="preserve">įgaliotosios </w:t>
      </w:r>
      <w:r w:rsidRPr="00BB2B1A">
        <w:rPr>
          <w:rFonts w:ascii="Times New Roman" w:hAnsi="Times New Roman" w:cs="Times New Roman"/>
          <w:lang w:val="lt-LT"/>
        </w:rPr>
        <w:t xml:space="preserve">perkančiosios </w:t>
      </w:r>
      <w:r w:rsidRPr="00BB2B1A">
        <w:rPr>
          <w:rFonts w:ascii="Times New Roman" w:eastAsiaTheme="minorEastAsia" w:hAnsi="Times New Roman" w:cs="Times New Roman"/>
          <w:lang w:val="lt-LT"/>
        </w:rPr>
        <w:t xml:space="preserve">organizacijos atskiru reikalavimu ne vėliau kaip per 3 (tris) darbo dienas (esant pagrįstam tiekėjo </w:t>
      </w:r>
      <w:r w:rsidRPr="00BB2B1A">
        <w:rPr>
          <w:rFonts w:ascii="Times New Roman" w:eastAsiaTheme="minorEastAsia" w:hAnsi="Times New Roman" w:cs="Times New Roman"/>
          <w:lang w:val="lt-LT"/>
        </w:rPr>
        <w:lastRenderedPageBreak/>
        <w:t xml:space="preserve">prašymui, tokį terminą </w:t>
      </w:r>
      <w:r>
        <w:rPr>
          <w:rFonts w:ascii="Times New Roman" w:eastAsiaTheme="minorEastAsia" w:hAnsi="Times New Roman" w:cs="Times New Roman"/>
          <w:lang w:val="lt-LT"/>
        </w:rPr>
        <w:t xml:space="preserve">įgaliotoji </w:t>
      </w:r>
      <w:r w:rsidRPr="00BB2B1A">
        <w:rPr>
          <w:rFonts w:ascii="Times New Roman" w:hAnsi="Times New Roman" w:cs="Times New Roman"/>
          <w:lang w:val="lt-LT"/>
        </w:rPr>
        <w:t xml:space="preserve">perkančioji </w:t>
      </w:r>
      <w:r w:rsidRPr="00BB2B1A">
        <w:rPr>
          <w:rFonts w:ascii="Times New Roman" w:eastAsiaTheme="minorEastAsia" w:hAnsi="Times New Roman" w:cs="Times New Roman"/>
          <w:lang w:val="lt-LT"/>
        </w:rPr>
        <w:t>organizacija gali pratęsti) tiekėjas turės pateikti nurodyto dokumento oficialų vertimą į lietuvių kalbą. Jeigu sertifikatai, atestatai bei kiti kompetentingų institucijų išduoti dokumentai pateikiami ne anglų kalba, turi būti pateikiamas oficialus vertimas į lietuvių kalbą;</w:t>
      </w:r>
    </w:p>
    <w:p w14:paraId="358B951C" w14:textId="77777777" w:rsidR="00F82ADD" w:rsidRPr="00B35F36" w:rsidRDefault="00F82ADD" w:rsidP="00F82ADD">
      <w:pPr>
        <w:pStyle w:val="Porat"/>
        <w:ind w:firstLine="567"/>
        <w:jc w:val="both"/>
        <w:rPr>
          <w:rFonts w:eastAsiaTheme="minorEastAsia"/>
          <w:sz w:val="24"/>
          <w:szCs w:val="24"/>
          <w:lang w:val="lt-LT"/>
        </w:rPr>
      </w:pPr>
      <w:r w:rsidRPr="00B35F36">
        <w:rPr>
          <w:rFonts w:eastAsiaTheme="minorEastAsia"/>
          <w:sz w:val="24"/>
          <w:szCs w:val="24"/>
          <w:lang w:val="lt-LT"/>
        </w:rPr>
        <w:t xml:space="preserve">f) neatlygintinai prieinami duomenys apie tiekėjo (juridinio asmens) kvalifikaciją bus užfiksuoti ir išsaugomi </w:t>
      </w:r>
      <w:r>
        <w:rPr>
          <w:rFonts w:eastAsiaTheme="minorEastAsia"/>
          <w:sz w:val="24"/>
          <w:szCs w:val="24"/>
          <w:lang w:val="lt-LT"/>
        </w:rPr>
        <w:t xml:space="preserve">įgaliotoje </w:t>
      </w:r>
      <w:r w:rsidRPr="00B35F36">
        <w:rPr>
          <w:sz w:val="24"/>
          <w:szCs w:val="24"/>
          <w:lang w:val="lt-LT"/>
        </w:rPr>
        <w:t xml:space="preserve">perkančiojoje </w:t>
      </w:r>
      <w:r w:rsidRPr="00B35F36">
        <w:rPr>
          <w:rFonts w:eastAsiaTheme="minorEastAsia"/>
          <w:sz w:val="24"/>
          <w:szCs w:val="24"/>
          <w:lang w:val="lt-LT"/>
        </w:rPr>
        <w:t xml:space="preserve">organizacijoje paskutinę pasiūlymų pateikimo dieną bei bus laikomi aktualiais; vėliau paaiškėjus, jog tiekėjo (juridinio asmens) kvalifikacija pagal neatlygintinai prieinamus duomenis paskutinę pasiūlymų pateikimo dieną neatitiko </w:t>
      </w:r>
      <w:r>
        <w:rPr>
          <w:rFonts w:eastAsiaTheme="minorEastAsia"/>
          <w:sz w:val="24"/>
          <w:szCs w:val="24"/>
          <w:lang w:val="lt-LT"/>
        </w:rPr>
        <w:t>Konkurso</w:t>
      </w:r>
      <w:r w:rsidRPr="00B35F36">
        <w:rPr>
          <w:rFonts w:eastAsiaTheme="minorEastAsia"/>
          <w:sz w:val="24"/>
          <w:szCs w:val="24"/>
          <w:lang w:val="lt-LT"/>
        </w:rPr>
        <w:t xml:space="preserve"> </w:t>
      </w:r>
      <w:r w:rsidRPr="00B35F36">
        <w:rPr>
          <w:sz w:val="24"/>
          <w:szCs w:val="24"/>
          <w:lang w:val="lt-LT" w:eastAsia="lt-LT"/>
        </w:rPr>
        <w:t>sąlygose</w:t>
      </w:r>
      <w:r w:rsidRPr="00B35F36">
        <w:rPr>
          <w:rFonts w:eastAsiaTheme="minorEastAsia"/>
          <w:sz w:val="24"/>
          <w:szCs w:val="24"/>
          <w:lang w:val="lt-LT"/>
        </w:rPr>
        <w:t xml:space="preserve"> nustatytų kvalifikacijos reikalavimų, </w:t>
      </w:r>
      <w:r>
        <w:rPr>
          <w:rFonts w:eastAsiaTheme="minorEastAsia"/>
          <w:sz w:val="24"/>
          <w:szCs w:val="24"/>
          <w:lang w:val="lt-LT"/>
        </w:rPr>
        <w:t xml:space="preserve">įgaliotoji </w:t>
      </w:r>
      <w:r w:rsidRPr="00B35F36">
        <w:rPr>
          <w:sz w:val="24"/>
          <w:szCs w:val="24"/>
          <w:lang w:val="lt-LT"/>
        </w:rPr>
        <w:t>perkančioji</w:t>
      </w:r>
      <w:r w:rsidRPr="00B35F36">
        <w:rPr>
          <w:rFonts w:eastAsiaTheme="minorEastAsia"/>
          <w:sz w:val="24"/>
          <w:szCs w:val="24"/>
          <w:lang w:val="lt-LT"/>
        </w:rPr>
        <w:t xml:space="preserve"> organizacija turės pareigą iki </w:t>
      </w:r>
      <w:r>
        <w:rPr>
          <w:rFonts w:eastAsiaTheme="minorEastAsia"/>
          <w:sz w:val="24"/>
          <w:szCs w:val="24"/>
          <w:lang w:val="lt-LT"/>
        </w:rPr>
        <w:t>p</w:t>
      </w:r>
      <w:r w:rsidRPr="00B35F36">
        <w:rPr>
          <w:rFonts w:eastAsiaTheme="minorEastAsia"/>
          <w:sz w:val="24"/>
          <w:szCs w:val="24"/>
          <w:lang w:val="lt-LT"/>
        </w:rPr>
        <w:t>irkimo sutarties sudarymo tokio tiekėjo pasiūlymą atmesti kaip neatitinkantį kvalifikacijos reikalavimų;</w:t>
      </w:r>
    </w:p>
    <w:p w14:paraId="46E4316E" w14:textId="77777777" w:rsidR="00F82ADD" w:rsidRPr="0017753F" w:rsidRDefault="00F82ADD" w:rsidP="00F82ADD">
      <w:pPr>
        <w:pStyle w:val="Sraopastraipa"/>
        <w:numPr>
          <w:ilvl w:val="0"/>
          <w:numId w:val="10"/>
        </w:numPr>
        <w:contextualSpacing w:val="0"/>
        <w:jc w:val="both"/>
        <w:rPr>
          <w:sz w:val="24"/>
          <w:szCs w:val="24"/>
          <w:lang w:val="lt-LT"/>
        </w:rPr>
      </w:pPr>
      <w:r w:rsidRPr="00DB3940">
        <w:rPr>
          <w:sz w:val="24"/>
          <w:lang w:val="lt-LT"/>
        </w:rPr>
        <w:t xml:space="preserve">Tiekėjas turi atitikti visus </w:t>
      </w:r>
      <w:r>
        <w:rPr>
          <w:sz w:val="24"/>
          <w:lang w:val="lt-LT"/>
        </w:rPr>
        <w:t>Konkurso</w:t>
      </w:r>
      <w:r w:rsidRPr="00DB3940">
        <w:rPr>
          <w:sz w:val="24"/>
          <w:lang w:val="lt-LT"/>
        </w:rPr>
        <w:t xml:space="preserve"> sąlygų </w:t>
      </w:r>
      <w:r>
        <w:rPr>
          <w:sz w:val="24"/>
          <w:lang w:val="lt-LT"/>
        </w:rPr>
        <w:fldChar w:fldCharType="begin"/>
      </w:r>
      <w:r>
        <w:rPr>
          <w:sz w:val="24"/>
          <w:lang w:val="lt-LT"/>
        </w:rPr>
        <w:instrText xml:space="preserve"> REF _Ref480361162 \r \h </w:instrText>
      </w:r>
      <w:r>
        <w:rPr>
          <w:sz w:val="24"/>
          <w:lang w:val="lt-LT"/>
        </w:rPr>
      </w:r>
      <w:r>
        <w:rPr>
          <w:sz w:val="24"/>
          <w:lang w:val="lt-LT"/>
        </w:rPr>
        <w:fldChar w:fldCharType="separate"/>
      </w:r>
      <w:r>
        <w:rPr>
          <w:sz w:val="24"/>
          <w:lang w:val="lt-LT"/>
        </w:rPr>
        <w:t>9</w:t>
      </w:r>
      <w:r>
        <w:rPr>
          <w:sz w:val="24"/>
          <w:lang w:val="lt-LT"/>
        </w:rPr>
        <w:fldChar w:fldCharType="end"/>
      </w:r>
      <w:r w:rsidRPr="00DB3940">
        <w:rPr>
          <w:sz w:val="24"/>
          <w:lang w:val="lt-LT"/>
        </w:rPr>
        <w:t xml:space="preserve"> punkte nustatytus reikalavimus.</w:t>
      </w:r>
      <w:r w:rsidRPr="004E01AF">
        <w:rPr>
          <w:lang w:val="lt-LT"/>
        </w:rPr>
        <w:t xml:space="preserve"> </w:t>
      </w:r>
      <w:r w:rsidRPr="0017753F">
        <w:rPr>
          <w:sz w:val="24"/>
          <w:szCs w:val="24"/>
          <w:lang w:val="lt-LT"/>
        </w:rPr>
        <w:t xml:space="preserve">Siekdamas </w:t>
      </w:r>
      <w:r w:rsidRPr="00FD0A22">
        <w:rPr>
          <w:sz w:val="24"/>
          <w:szCs w:val="24"/>
          <w:lang w:val="lt-LT"/>
        </w:rPr>
        <w:t>atitikti 9.6 – 9.9 punktuose</w:t>
      </w:r>
      <w:r w:rsidRPr="0017753F">
        <w:rPr>
          <w:sz w:val="24"/>
          <w:szCs w:val="24"/>
          <w:lang w:val="lt-LT"/>
        </w:rPr>
        <w:t xml:space="preserve"> nustatytus reikalavimus, tiekėjas gali pasitelkti subtiekėjų pajėgumus, jeigu jis realiai disponuos tais ištekliais sutarties vykdymo metu.</w:t>
      </w:r>
    </w:p>
    <w:p w14:paraId="3B493622" w14:textId="77777777" w:rsidR="00F82ADD" w:rsidRPr="00EA150F" w:rsidRDefault="00F82ADD" w:rsidP="00F82ADD">
      <w:pPr>
        <w:pStyle w:val="Sraopastraipa"/>
        <w:numPr>
          <w:ilvl w:val="0"/>
          <w:numId w:val="10"/>
        </w:numPr>
        <w:contextualSpacing w:val="0"/>
        <w:jc w:val="both"/>
        <w:rPr>
          <w:lang w:val="lt-LT"/>
        </w:rPr>
      </w:pPr>
      <w:r w:rsidRPr="00DB3940">
        <w:rPr>
          <w:sz w:val="24"/>
          <w:lang w:val="lt-LT"/>
        </w:rPr>
        <w:t xml:space="preserve">Tiekėjas gali remtis kitų ūkio subjektų pajėgumais, neatsižvelgdamas į tai, kokio teisinio pobūdžio </w:t>
      </w:r>
      <w:r>
        <w:rPr>
          <w:sz w:val="24"/>
          <w:lang w:val="lt-LT"/>
        </w:rPr>
        <w:t>yra</w:t>
      </w:r>
      <w:r w:rsidRPr="00DB3940">
        <w:rPr>
          <w:sz w:val="24"/>
          <w:lang w:val="lt-LT"/>
        </w:rPr>
        <w:t xml:space="preserve"> jo ryšiai su jais. Šiuo atveju tiekėjas privalo įrodyti perkančiajai organizacijai, kad vykdant </w:t>
      </w:r>
      <w:r>
        <w:rPr>
          <w:sz w:val="24"/>
          <w:lang w:val="lt-LT"/>
        </w:rPr>
        <w:t>p</w:t>
      </w:r>
      <w:r w:rsidRPr="00DB3940">
        <w:rPr>
          <w:sz w:val="24"/>
          <w:lang w:val="lt-LT"/>
        </w:rPr>
        <w:t>irkimo sutartį tie ištekliai jam bus prieinami. Tam įrodyti tiekėjas turi pateikti subrangos</w:t>
      </w:r>
      <w:r>
        <w:rPr>
          <w:sz w:val="24"/>
          <w:lang w:val="lt-LT"/>
        </w:rPr>
        <w:t>/subteikimo</w:t>
      </w:r>
      <w:r w:rsidRPr="00DB3940">
        <w:rPr>
          <w:sz w:val="24"/>
          <w:lang w:val="lt-LT"/>
        </w:rPr>
        <w:t xml:space="preserve"> sutarčių ar kitų dokumentų </w:t>
      </w:r>
      <w:r>
        <w:rPr>
          <w:sz w:val="24"/>
          <w:lang w:val="lt-LT"/>
        </w:rPr>
        <w:t>kopijas</w:t>
      </w:r>
      <w:r w:rsidRPr="00DB3940">
        <w:rPr>
          <w:sz w:val="24"/>
          <w:lang w:val="lt-LT"/>
        </w:rPr>
        <w:t>, kurie patvirtintų, kad tiekėjui kitų ūkio subjektų ištekliai bus prieinami per visą sutartinių įsipareigojimų vykdymo laikotarpį. Tokiomis pačiomis sąlygomis ūkio subjektų grupė gali remtis ūkio subjektų grupės dalyvių ar kitų ūkio subjektų pajėgumais.</w:t>
      </w:r>
    </w:p>
    <w:p w14:paraId="02AE82C8" w14:textId="77777777" w:rsidR="00F82ADD" w:rsidRPr="00EA150F" w:rsidRDefault="00F82ADD" w:rsidP="00F82ADD">
      <w:pPr>
        <w:pStyle w:val="Sraopastraipa"/>
        <w:numPr>
          <w:ilvl w:val="0"/>
          <w:numId w:val="10"/>
        </w:numPr>
        <w:contextualSpacing w:val="0"/>
        <w:jc w:val="both"/>
        <w:rPr>
          <w:lang w:val="lt-LT"/>
        </w:rPr>
      </w:pPr>
      <w:r w:rsidRPr="00DB3940">
        <w:rPr>
          <w:sz w:val="24"/>
          <w:lang w:val="lt-LT"/>
        </w:rPr>
        <w:t xml:space="preserve">Jei pasiūlymą pateikia ūkio subjektų grupė, veikianti jungtinės veiklos sutarties pagrindu, šių </w:t>
      </w:r>
      <w:r>
        <w:rPr>
          <w:sz w:val="24"/>
          <w:lang w:val="lt-LT"/>
        </w:rPr>
        <w:t>Konkurso</w:t>
      </w:r>
      <w:r w:rsidRPr="00DB3940">
        <w:rPr>
          <w:sz w:val="24"/>
          <w:lang w:val="lt-LT"/>
        </w:rPr>
        <w:t xml:space="preserve"> sąlygų</w:t>
      </w:r>
      <w:r>
        <w:rPr>
          <w:sz w:val="24"/>
          <w:lang w:val="lt-LT"/>
        </w:rPr>
        <w:t xml:space="preserve"> 9.1 </w:t>
      </w:r>
      <w:r w:rsidRPr="0017753F">
        <w:rPr>
          <w:b/>
          <w:sz w:val="24"/>
          <w:szCs w:val="24"/>
          <w:lang w:val="lt-LT"/>
        </w:rPr>
        <w:t>–</w:t>
      </w:r>
      <w:r>
        <w:rPr>
          <w:sz w:val="24"/>
          <w:lang w:val="lt-LT"/>
        </w:rPr>
        <w:t xml:space="preserve"> 9.5 </w:t>
      </w:r>
      <w:r w:rsidRPr="00DB3940">
        <w:rPr>
          <w:sz w:val="24"/>
          <w:lang w:val="lt-LT"/>
        </w:rPr>
        <w:t xml:space="preserve">papunkčiuose nustatytus kvalifikacijos reikalavimus turi atitikti kiekviena jungtinės veiklos šalis atskirai, o šių </w:t>
      </w:r>
      <w:r>
        <w:rPr>
          <w:sz w:val="24"/>
          <w:lang w:val="lt-LT"/>
        </w:rPr>
        <w:t>Konkurso</w:t>
      </w:r>
      <w:r w:rsidRPr="00DB3940">
        <w:rPr>
          <w:sz w:val="24"/>
          <w:lang w:val="lt-LT"/>
        </w:rPr>
        <w:t xml:space="preserve"> sąlygų </w:t>
      </w:r>
      <w:r>
        <w:rPr>
          <w:sz w:val="24"/>
          <w:lang w:val="lt-LT"/>
        </w:rPr>
        <w:t xml:space="preserve">9.6 </w:t>
      </w:r>
      <w:r w:rsidRPr="00DB3940">
        <w:rPr>
          <w:sz w:val="24"/>
          <w:lang w:val="lt-LT"/>
        </w:rPr>
        <w:t>papunk</w:t>
      </w:r>
      <w:r>
        <w:rPr>
          <w:sz w:val="24"/>
          <w:lang w:val="lt-LT"/>
        </w:rPr>
        <w:t xml:space="preserve">tyje </w:t>
      </w:r>
      <w:r w:rsidRPr="00DB3940">
        <w:rPr>
          <w:sz w:val="24"/>
          <w:lang w:val="lt-LT"/>
        </w:rPr>
        <w:t>nustatyt</w:t>
      </w:r>
      <w:r>
        <w:rPr>
          <w:sz w:val="24"/>
          <w:lang w:val="lt-LT"/>
        </w:rPr>
        <w:t>ą</w:t>
      </w:r>
      <w:r w:rsidRPr="00DB3940">
        <w:rPr>
          <w:sz w:val="24"/>
          <w:lang w:val="lt-LT"/>
        </w:rPr>
        <w:t xml:space="preserve"> kvalifikacijos reikalavim</w:t>
      </w:r>
      <w:r>
        <w:rPr>
          <w:sz w:val="24"/>
          <w:lang w:val="lt-LT"/>
        </w:rPr>
        <w:t>ą</w:t>
      </w:r>
      <w:r w:rsidRPr="00DB3940">
        <w:rPr>
          <w:sz w:val="24"/>
          <w:lang w:val="lt-LT"/>
        </w:rPr>
        <w:t xml:space="preserve"> turi atitikti tas (tie) ūkio subjektų grupės narys (-iai) kartu, kurio (-ių) prisiimtoms prievolėms pagal pirkimo sutartį vykdyti reikia atitinkamų atestatų, licencijų, leidimų, verslo liudijimų ir panašių dokumentų. </w:t>
      </w:r>
      <w:r>
        <w:rPr>
          <w:sz w:val="24"/>
          <w:lang w:val="lt-LT"/>
        </w:rPr>
        <w:t>Konkurso</w:t>
      </w:r>
      <w:r w:rsidRPr="00DB3940">
        <w:rPr>
          <w:sz w:val="24"/>
          <w:lang w:val="lt-LT"/>
        </w:rPr>
        <w:t xml:space="preserve"> sąlygų </w:t>
      </w:r>
      <w:r>
        <w:rPr>
          <w:sz w:val="24"/>
          <w:lang w:val="lt-LT"/>
        </w:rPr>
        <w:t xml:space="preserve">9.7 </w:t>
      </w:r>
      <w:r w:rsidRPr="00DB3940">
        <w:rPr>
          <w:sz w:val="24"/>
          <w:lang w:val="lt-LT"/>
        </w:rPr>
        <w:t xml:space="preserve">papunktyje nustatytam reikalavimui pagrįsti tiekėjas turi pateikti informaciją apie specialisto atitikimą toms veiklos sritims, kuriose specialistas atliks darbus, atsižvelgiant į jo prisiimamus įsipareigojimus sutarčiai vykdyti, o šių </w:t>
      </w:r>
      <w:r>
        <w:rPr>
          <w:sz w:val="24"/>
          <w:lang w:val="lt-LT"/>
        </w:rPr>
        <w:t>Konkurso</w:t>
      </w:r>
      <w:r w:rsidRPr="00DB3940">
        <w:rPr>
          <w:sz w:val="24"/>
          <w:lang w:val="lt-LT"/>
        </w:rPr>
        <w:t xml:space="preserve"> sąlygų </w:t>
      </w:r>
      <w:r>
        <w:rPr>
          <w:sz w:val="24"/>
          <w:lang w:val="lt-LT"/>
        </w:rPr>
        <w:t xml:space="preserve">9.8 </w:t>
      </w:r>
      <w:r w:rsidRPr="0017753F">
        <w:rPr>
          <w:b/>
          <w:sz w:val="24"/>
          <w:szCs w:val="24"/>
          <w:lang w:val="lt-LT"/>
        </w:rPr>
        <w:t>–</w:t>
      </w:r>
      <w:r>
        <w:rPr>
          <w:b/>
          <w:sz w:val="24"/>
          <w:szCs w:val="24"/>
          <w:lang w:val="lt-LT"/>
        </w:rPr>
        <w:t xml:space="preserve"> </w:t>
      </w:r>
      <w:r>
        <w:rPr>
          <w:sz w:val="24"/>
          <w:lang w:val="lt-LT"/>
        </w:rPr>
        <w:t xml:space="preserve">9.12 </w:t>
      </w:r>
      <w:r w:rsidRPr="00DB3940">
        <w:rPr>
          <w:sz w:val="24"/>
          <w:lang w:val="lt-LT"/>
        </w:rPr>
        <w:t xml:space="preserve">papunkčiuose nustatytus kvalifikacijos reikalavimus turi atitikti visi jungtinės veiklos partneriai kartu ar bent vienas iš jungtinės veiklos partnerių. </w:t>
      </w:r>
    </w:p>
    <w:p w14:paraId="7BDBF09E" w14:textId="66476D41" w:rsidR="00F82ADD" w:rsidRPr="00EA150F" w:rsidRDefault="00F82ADD" w:rsidP="00F82ADD">
      <w:pPr>
        <w:pStyle w:val="Sraopastraipa"/>
        <w:numPr>
          <w:ilvl w:val="0"/>
          <w:numId w:val="10"/>
        </w:numPr>
        <w:contextualSpacing w:val="0"/>
        <w:jc w:val="both"/>
        <w:rPr>
          <w:lang w:val="lt-LT"/>
        </w:rPr>
      </w:pPr>
      <w:r w:rsidRPr="00DB3940">
        <w:rPr>
          <w:sz w:val="24"/>
          <w:lang w:val="lt-LT"/>
        </w:rPr>
        <w:t xml:space="preserve">Kiekvienas subtiekėjas turi atitikti šių </w:t>
      </w:r>
      <w:r>
        <w:rPr>
          <w:sz w:val="24"/>
          <w:lang w:val="lt-LT"/>
        </w:rPr>
        <w:t>Konkurso</w:t>
      </w:r>
      <w:r w:rsidRPr="00DB3940">
        <w:rPr>
          <w:sz w:val="24"/>
          <w:lang w:val="lt-LT"/>
        </w:rPr>
        <w:t xml:space="preserve"> sąlygų </w:t>
      </w:r>
      <w:r>
        <w:rPr>
          <w:sz w:val="24"/>
          <w:lang w:val="lt-LT"/>
        </w:rPr>
        <w:t xml:space="preserve">9.1 </w:t>
      </w:r>
      <w:r w:rsidRPr="0017753F">
        <w:rPr>
          <w:b/>
          <w:sz w:val="24"/>
          <w:szCs w:val="24"/>
          <w:lang w:val="lt-LT"/>
        </w:rPr>
        <w:t>–</w:t>
      </w:r>
      <w:r>
        <w:rPr>
          <w:sz w:val="24"/>
          <w:lang w:val="lt-LT"/>
        </w:rPr>
        <w:t xml:space="preserve"> 9.5 </w:t>
      </w:r>
      <w:r w:rsidRPr="00DB3940">
        <w:rPr>
          <w:sz w:val="24"/>
          <w:lang w:val="lt-LT"/>
        </w:rPr>
        <w:t xml:space="preserve">papunkčiuose nustatytus reikalavimus, o </w:t>
      </w:r>
      <w:r>
        <w:rPr>
          <w:sz w:val="24"/>
          <w:lang w:val="lt-LT"/>
        </w:rPr>
        <w:t>Konkurso</w:t>
      </w:r>
      <w:r w:rsidRPr="00DB3940">
        <w:rPr>
          <w:sz w:val="24"/>
          <w:lang w:val="lt-LT"/>
        </w:rPr>
        <w:t xml:space="preserve"> sąlygų </w:t>
      </w:r>
      <w:r>
        <w:rPr>
          <w:sz w:val="24"/>
          <w:lang w:val="lt-LT"/>
        </w:rPr>
        <w:t xml:space="preserve">9.6 </w:t>
      </w:r>
      <w:r w:rsidRPr="00DB3940">
        <w:rPr>
          <w:sz w:val="24"/>
          <w:lang w:val="lt-LT"/>
        </w:rPr>
        <w:t xml:space="preserve">papunktyje nustatytą reikalavimą subtiekėjas turi atitikti toje veiklos srityje, kurioje atliks darbus, atsižvelgiant į jo prisiimamus įsipareigojimus </w:t>
      </w:r>
      <w:r>
        <w:rPr>
          <w:sz w:val="24"/>
          <w:lang w:val="lt-LT"/>
        </w:rPr>
        <w:t>p</w:t>
      </w:r>
      <w:r w:rsidRPr="00DB3940">
        <w:rPr>
          <w:sz w:val="24"/>
          <w:lang w:val="lt-LT"/>
        </w:rPr>
        <w:t>irkimo sutarčiai vykdyti</w:t>
      </w:r>
      <w:r>
        <w:rPr>
          <w:sz w:val="24"/>
          <w:lang w:val="lt-LT"/>
        </w:rPr>
        <w:t>.</w:t>
      </w:r>
      <w:r w:rsidR="00062BEE">
        <w:rPr>
          <w:sz w:val="24"/>
          <w:lang w:val="lt-LT"/>
        </w:rPr>
        <w:t xml:space="preserve"> </w:t>
      </w:r>
      <w:r>
        <w:rPr>
          <w:sz w:val="24"/>
          <w:lang w:val="lt-LT"/>
        </w:rPr>
        <w:t xml:space="preserve">9.7 </w:t>
      </w:r>
      <w:r w:rsidRPr="00DB3940">
        <w:rPr>
          <w:sz w:val="24"/>
          <w:lang w:val="lt-LT"/>
        </w:rPr>
        <w:t xml:space="preserve">papunktyje nustatytiems reikalavimams pagrįsti tiekėjas turi pateikti informaciją apie specialisto atitikimą toms veiklos sritims, kuriose specialistas atliks darbus, atsižvelgiant į jo prisiimamus įsipareigojimus sutarčiai vykdyti. </w:t>
      </w:r>
    </w:p>
    <w:p w14:paraId="3FAAE5EC" w14:textId="77777777" w:rsidR="00F82ADD" w:rsidRPr="00EA150F" w:rsidRDefault="00F82ADD" w:rsidP="00F82ADD">
      <w:pPr>
        <w:pStyle w:val="Sraopastraipa"/>
        <w:numPr>
          <w:ilvl w:val="0"/>
          <w:numId w:val="10"/>
        </w:numPr>
        <w:contextualSpacing w:val="0"/>
        <w:jc w:val="both"/>
        <w:rPr>
          <w:lang w:val="lt-LT"/>
        </w:rPr>
      </w:pPr>
      <w:bookmarkStart w:id="9" w:name="_Ref480365632"/>
      <w:r w:rsidRPr="00DB3940">
        <w:rPr>
          <w:sz w:val="24"/>
          <w:lang w:val="lt-LT"/>
        </w:rPr>
        <w:t>Tiekėjas</w:t>
      </w:r>
      <w:r w:rsidRPr="00B35F36">
        <w:rPr>
          <w:lang w:val="lt-LT"/>
        </w:rPr>
        <w:t xml:space="preserve"> </w:t>
      </w:r>
      <w:r>
        <w:rPr>
          <w:sz w:val="24"/>
          <w:lang w:val="lt-LT"/>
        </w:rPr>
        <w:t>p</w:t>
      </w:r>
      <w:r w:rsidRPr="00DB3940">
        <w:rPr>
          <w:sz w:val="24"/>
          <w:lang w:val="lt-LT"/>
        </w:rPr>
        <w:t>irkimo sutarties vykdymui kaip specialistą gali pasitelkti fizinį asmenį:</w:t>
      </w:r>
      <w:bookmarkEnd w:id="9"/>
    </w:p>
    <w:p w14:paraId="1A435758" w14:textId="77777777" w:rsidR="00F82ADD" w:rsidRPr="00EA150F" w:rsidRDefault="00F82ADD" w:rsidP="00F82ADD">
      <w:pPr>
        <w:pStyle w:val="Sraopastraipa"/>
        <w:numPr>
          <w:ilvl w:val="1"/>
          <w:numId w:val="10"/>
        </w:numPr>
        <w:contextualSpacing w:val="0"/>
        <w:jc w:val="both"/>
        <w:rPr>
          <w:lang w:val="lt-LT"/>
        </w:rPr>
      </w:pPr>
      <w:r w:rsidRPr="00DB3940">
        <w:rPr>
          <w:sz w:val="24"/>
          <w:lang w:val="lt-LT"/>
        </w:rPr>
        <w:t>Jei tiekėjas tokio asmens neplanuoja įdarbinti, tokiu atveju specialistas (fizinis asmuo) pasiūlym</w:t>
      </w:r>
      <w:r>
        <w:rPr>
          <w:sz w:val="24"/>
          <w:lang w:val="lt-LT"/>
        </w:rPr>
        <w:t>e</w:t>
      </w:r>
      <w:r w:rsidRPr="00DB3940">
        <w:rPr>
          <w:sz w:val="24"/>
          <w:lang w:val="lt-LT"/>
        </w:rPr>
        <w:t xml:space="preserve"> nurodomas kaip tiekėjo </w:t>
      </w:r>
      <w:r w:rsidRPr="00DB3940">
        <w:rPr>
          <w:b/>
          <w:bCs/>
          <w:sz w:val="24"/>
          <w:lang w:val="lt-LT"/>
        </w:rPr>
        <w:t>subtiekėjas</w:t>
      </w:r>
      <w:r w:rsidRPr="00DB3940">
        <w:rPr>
          <w:sz w:val="24"/>
          <w:lang w:val="lt-LT"/>
        </w:rPr>
        <w:t xml:space="preserve">. Tiekėjas, pagrįsdamas atitikimą kvalifikacijos reikalavimams, pateikia perkančiajai organizacijai informaciją apie specialisto atitikimą šių </w:t>
      </w:r>
      <w:r>
        <w:rPr>
          <w:sz w:val="24"/>
          <w:lang w:val="lt-LT"/>
        </w:rPr>
        <w:t>Konkurso</w:t>
      </w:r>
      <w:r w:rsidRPr="00DB3940">
        <w:rPr>
          <w:sz w:val="24"/>
          <w:lang w:val="lt-LT"/>
        </w:rPr>
        <w:t xml:space="preserve"> </w:t>
      </w:r>
      <w:r w:rsidRPr="00DB3940">
        <w:rPr>
          <w:sz w:val="24"/>
          <w:lang w:val="lt-LT" w:eastAsia="lt-LT"/>
        </w:rPr>
        <w:t xml:space="preserve">sąlygų </w:t>
      </w:r>
      <w:r>
        <w:rPr>
          <w:sz w:val="24"/>
          <w:lang w:val="lt-LT"/>
        </w:rPr>
        <w:t xml:space="preserve">9.1 </w:t>
      </w:r>
      <w:r w:rsidRPr="00DB3940">
        <w:rPr>
          <w:sz w:val="24"/>
          <w:lang w:val="lt-LT"/>
        </w:rPr>
        <w:t xml:space="preserve">papunktyje nurodytam reikalavimui, o </w:t>
      </w:r>
      <w:r>
        <w:rPr>
          <w:sz w:val="24"/>
          <w:lang w:val="lt-LT"/>
        </w:rPr>
        <w:t xml:space="preserve">9.7 </w:t>
      </w:r>
      <w:r w:rsidRPr="00DB3940">
        <w:rPr>
          <w:sz w:val="24"/>
          <w:lang w:val="lt-LT"/>
        </w:rPr>
        <w:t xml:space="preserve">papunktyje nustatytiems reikalavimams pagrįsti tiekėjas turi pateikti informaciją apie specialisto atitikimą toms veiklos sritims, kuriose </w:t>
      </w:r>
      <w:r w:rsidRPr="00034912">
        <w:rPr>
          <w:sz w:val="24"/>
          <w:szCs w:val="24"/>
          <w:lang w:val="lt-LT"/>
        </w:rPr>
        <w:t xml:space="preserve">specialistas </w:t>
      </w:r>
      <w:r w:rsidRPr="00534D09">
        <w:rPr>
          <w:rFonts w:eastAsia="Calibri"/>
          <w:sz w:val="24"/>
          <w:szCs w:val="24"/>
        </w:rPr>
        <w:t>pasitelkiamas</w:t>
      </w:r>
      <w:r w:rsidRPr="00DB3940">
        <w:rPr>
          <w:sz w:val="24"/>
          <w:lang w:val="lt-LT"/>
        </w:rPr>
        <w:t>, atsižvelgiant į jo prisiimamus įsipareigojimus sutarčiai vykdyti, o taip pat sutartį ar preliminariąją sutartį, ar ketinimų protokolą dėl sutarties sudarymo su specialistu laimėjimo ir sutarties sudarymo atveju. Svarbu, kad susitarimas (pavyzdžiui, preliminarioji sutartis, ketinimų protokolas) būtų sudaryt</w:t>
      </w:r>
      <w:r>
        <w:rPr>
          <w:sz w:val="24"/>
          <w:lang w:val="lt-LT"/>
        </w:rPr>
        <w:t>as</w:t>
      </w:r>
      <w:r w:rsidRPr="00DB3940">
        <w:rPr>
          <w:sz w:val="24"/>
          <w:lang w:val="lt-LT"/>
        </w:rPr>
        <w:t xml:space="preserve"> </w:t>
      </w:r>
      <w:r w:rsidRPr="00DB3940">
        <w:rPr>
          <w:b/>
          <w:sz w:val="24"/>
          <w:lang w:val="lt-LT"/>
        </w:rPr>
        <w:t xml:space="preserve">iki pasiūlymo pateikimo datos. </w:t>
      </w:r>
    </w:p>
    <w:p w14:paraId="247A7ED2" w14:textId="77777777" w:rsidR="00F82ADD" w:rsidRPr="00EA150F" w:rsidRDefault="00F82ADD" w:rsidP="00F82ADD">
      <w:pPr>
        <w:pStyle w:val="Sraopastraipa"/>
        <w:numPr>
          <w:ilvl w:val="1"/>
          <w:numId w:val="10"/>
        </w:numPr>
        <w:contextualSpacing w:val="0"/>
        <w:jc w:val="both"/>
        <w:rPr>
          <w:lang w:val="lt-LT"/>
        </w:rPr>
      </w:pPr>
      <w:r w:rsidRPr="00DB3940">
        <w:rPr>
          <w:sz w:val="24"/>
          <w:lang w:val="lt-LT"/>
        </w:rPr>
        <w:t>Jeigu</w:t>
      </w:r>
      <w:r w:rsidRPr="00DB3940">
        <w:rPr>
          <w:color w:val="000000"/>
          <w:sz w:val="24"/>
          <w:lang w:val="lt-LT"/>
        </w:rPr>
        <w:t xml:space="preserve"> tiekėjas pasiūlyme nurodo specialistą (fizinį asmenį), kurį laimėjimo ir </w:t>
      </w:r>
      <w:r>
        <w:rPr>
          <w:color w:val="000000"/>
          <w:sz w:val="24"/>
          <w:lang w:val="lt-LT"/>
        </w:rPr>
        <w:t>p</w:t>
      </w:r>
      <w:r w:rsidRPr="00DB3940">
        <w:rPr>
          <w:color w:val="000000"/>
          <w:sz w:val="24"/>
          <w:lang w:val="lt-LT"/>
        </w:rPr>
        <w:t xml:space="preserve">irkimo sutarties sudarymo atveju </w:t>
      </w:r>
      <w:r w:rsidRPr="00DB3940">
        <w:rPr>
          <w:color w:val="000000"/>
          <w:sz w:val="24"/>
          <w:u w:val="single"/>
          <w:lang w:val="lt-LT"/>
        </w:rPr>
        <w:t>ketina įdarbinti</w:t>
      </w:r>
      <w:r w:rsidRPr="00DB3940">
        <w:rPr>
          <w:color w:val="000000"/>
          <w:sz w:val="24"/>
          <w:lang w:val="lt-LT"/>
        </w:rPr>
        <w:t xml:space="preserve">, tokiu atveju, tiekėjas </w:t>
      </w:r>
      <w:r w:rsidRPr="00534D09">
        <w:rPr>
          <w:rFonts w:eastAsia="Calibri"/>
          <w:sz w:val="24"/>
          <w:szCs w:val="24"/>
        </w:rPr>
        <w:t>turi pateikti ketinimų protokolą, patvirtintą specialisto ir tiekėjo parašais, kuriuose turi būti pateikti šie duomenys ir informacija: specialisto, su kuriuo sudaromas ketinimų protokolas, vardas ir pavardė, specialisto numatomi prisiimti įsipareigojimai.</w:t>
      </w:r>
    </w:p>
    <w:p w14:paraId="0A600C71" w14:textId="77777777" w:rsidR="00F82ADD" w:rsidRPr="00DB3940" w:rsidRDefault="00F82ADD" w:rsidP="00F82ADD">
      <w:pPr>
        <w:pStyle w:val="Sraopastraipa"/>
        <w:numPr>
          <w:ilvl w:val="1"/>
          <w:numId w:val="10"/>
        </w:numPr>
        <w:contextualSpacing w:val="0"/>
        <w:jc w:val="both"/>
        <w:rPr>
          <w:lang w:val="lt-LT"/>
        </w:rPr>
      </w:pPr>
      <w:r w:rsidRPr="00DB3940">
        <w:rPr>
          <w:sz w:val="24"/>
          <w:lang w:val="lt-LT"/>
        </w:rPr>
        <w:lastRenderedPageBreak/>
        <w:t>Jeigu</w:t>
      </w:r>
      <w:r w:rsidRPr="00DB3940">
        <w:rPr>
          <w:color w:val="000000"/>
          <w:sz w:val="24"/>
          <w:lang w:val="lt-LT"/>
        </w:rPr>
        <w:t xml:space="preserve"> tiekėjas pasiūlyme nurodo specialistą (fizinį asmenį), kuris pasiūlymo pateikimo metu yra </w:t>
      </w:r>
      <w:r w:rsidRPr="00DB3940">
        <w:rPr>
          <w:sz w:val="24"/>
          <w:lang w:val="lt-LT"/>
        </w:rPr>
        <w:t>įdarbintas</w:t>
      </w:r>
      <w:r w:rsidRPr="00DB3940">
        <w:rPr>
          <w:color w:val="000000"/>
          <w:sz w:val="24"/>
          <w:lang w:val="lt-LT"/>
        </w:rPr>
        <w:t xml:space="preserve">, vadovaujantis Lietuvos Respublikos darbo kodekso nuostatomis, tiekėjas Pirkimo </w:t>
      </w:r>
      <w:r w:rsidRPr="00DB3940">
        <w:rPr>
          <w:sz w:val="24"/>
          <w:lang w:val="lt-LT" w:eastAsia="lt-LT"/>
        </w:rPr>
        <w:t>sąlygų</w:t>
      </w:r>
      <w:r w:rsidRPr="00DB3940">
        <w:rPr>
          <w:color w:val="000000"/>
          <w:sz w:val="24"/>
          <w:lang w:val="lt-LT"/>
        </w:rPr>
        <w:t xml:space="preserve"> </w:t>
      </w:r>
      <w:r>
        <w:rPr>
          <w:color w:val="000000"/>
          <w:sz w:val="24"/>
          <w:lang w:val="lt-LT"/>
        </w:rPr>
        <w:t>5</w:t>
      </w:r>
      <w:r w:rsidRPr="00DB3940">
        <w:rPr>
          <w:color w:val="000000"/>
          <w:sz w:val="24"/>
          <w:lang w:val="lt-LT"/>
        </w:rPr>
        <w:t xml:space="preserve"> priede turi nurodyti, kad darbo santykių su specialistu teisinė forma – darbo sutartis.</w:t>
      </w:r>
    </w:p>
    <w:p w14:paraId="21CA0FD6" w14:textId="77777777" w:rsidR="00F82ADD" w:rsidRPr="00EA150F" w:rsidRDefault="00F82ADD" w:rsidP="00F82ADD">
      <w:pPr>
        <w:pStyle w:val="Sraopastraipa"/>
        <w:numPr>
          <w:ilvl w:val="0"/>
          <w:numId w:val="10"/>
        </w:numPr>
        <w:contextualSpacing w:val="0"/>
        <w:jc w:val="both"/>
        <w:rPr>
          <w:lang w:val="lt-LT"/>
        </w:rPr>
      </w:pPr>
      <w:r w:rsidRPr="00DB3940">
        <w:rPr>
          <w:b/>
          <w:sz w:val="24"/>
          <w:lang w:val="lt-LT"/>
        </w:rPr>
        <w:t xml:space="preserve">Tiekėjas pateikia užpildytą minimalių kvalifikacijos reikalavimų atitikties deklaraciją, parengtą pagal </w:t>
      </w:r>
      <w:r>
        <w:rPr>
          <w:b/>
          <w:sz w:val="24"/>
          <w:lang w:val="lt-LT"/>
        </w:rPr>
        <w:t>Konkurso sąlygų</w:t>
      </w:r>
      <w:r w:rsidRPr="00DB3940">
        <w:rPr>
          <w:b/>
          <w:sz w:val="24"/>
          <w:lang w:val="lt-LT"/>
        </w:rPr>
        <w:t xml:space="preserve"> 1 priede pateiktą formą. Jei bendrą pasiūlymą pateikia ūkio subjektų grupė, minimalių kvalifikacijos reikalavimų atitikties deklaraciją teikia tik ūkio subjektas, atstovaujantis ūkio subjektų grupei</w:t>
      </w:r>
      <w:r>
        <w:rPr>
          <w:b/>
          <w:sz w:val="24"/>
          <w:lang w:val="lt-LT"/>
        </w:rPr>
        <w:t xml:space="preserve"> </w:t>
      </w:r>
      <w:r w:rsidRPr="00DB3940">
        <w:rPr>
          <w:b/>
          <w:sz w:val="24"/>
          <w:lang w:val="lt-LT"/>
        </w:rPr>
        <w:t>ir rengiantis bendrą pasiūlymą</w:t>
      </w:r>
      <w:r>
        <w:rPr>
          <w:b/>
          <w:sz w:val="24"/>
          <w:lang w:val="lt-LT"/>
        </w:rPr>
        <w:t>,</w:t>
      </w:r>
      <w:r w:rsidRPr="00653C18">
        <w:rPr>
          <w:b/>
          <w:sz w:val="24"/>
        </w:rPr>
        <w:t xml:space="preserve"> deklaruodamas visos ūkio subjektų grupės</w:t>
      </w:r>
      <w:r>
        <w:rPr>
          <w:b/>
          <w:sz w:val="24"/>
          <w:lang w:val="lt-LT"/>
        </w:rPr>
        <w:t xml:space="preserve"> bei subtiekėjų</w:t>
      </w:r>
      <w:r w:rsidRPr="00653C18">
        <w:rPr>
          <w:b/>
          <w:sz w:val="24"/>
        </w:rPr>
        <w:t xml:space="preserve"> atitikimą minimaliems kvalifikacijos reikalavimams</w:t>
      </w:r>
      <w:r>
        <w:rPr>
          <w:b/>
          <w:sz w:val="24"/>
          <w:lang w:val="lt-LT"/>
        </w:rPr>
        <w:t>.</w:t>
      </w:r>
    </w:p>
    <w:p w14:paraId="5FCE54D7" w14:textId="77777777" w:rsidR="00F82ADD" w:rsidRPr="00B35F36" w:rsidRDefault="00F82ADD" w:rsidP="00F82ADD">
      <w:pPr>
        <w:pStyle w:val="Pagrindinistekstas"/>
        <w:ind w:firstLine="720"/>
        <w:rPr>
          <w:rFonts w:ascii="Times New Roman" w:hAnsi="Times New Roman" w:cs="Times New Roman"/>
          <w:lang w:val="lt-LT"/>
        </w:rPr>
      </w:pPr>
    </w:p>
    <w:p w14:paraId="09999C9E" w14:textId="77777777" w:rsidR="00F82ADD" w:rsidRPr="00B35F36" w:rsidRDefault="00F82ADD" w:rsidP="00F82ADD">
      <w:pPr>
        <w:pStyle w:val="Antrat1"/>
        <w:rPr>
          <w:lang w:val="lt-LT"/>
        </w:rPr>
      </w:pPr>
      <w:bookmarkStart w:id="10" w:name="_Toc485638352"/>
      <w:r w:rsidRPr="00B35F36">
        <w:rPr>
          <w:rStyle w:val="Antrat1Diagrama"/>
          <w:b/>
        </w:rPr>
        <w:t>ŪKIO SUBJEKTŲ GRUPĖS DALYVAVIMAS PIRKIMO PROCEDŪROSE</w:t>
      </w:r>
      <w:bookmarkEnd w:id="10"/>
    </w:p>
    <w:p w14:paraId="651A0B13" w14:textId="77777777" w:rsidR="00F82ADD" w:rsidRPr="00B35F36" w:rsidRDefault="00F82ADD" w:rsidP="00F82ADD">
      <w:pPr>
        <w:pStyle w:val="Pagrindinistekstas"/>
        <w:tabs>
          <w:tab w:val="left" w:pos="0"/>
        </w:tabs>
        <w:rPr>
          <w:rFonts w:ascii="Times New Roman" w:hAnsi="Times New Roman" w:cs="Times New Roman"/>
          <w:lang w:val="lt-LT"/>
        </w:rPr>
      </w:pPr>
    </w:p>
    <w:p w14:paraId="3327C227" w14:textId="77777777" w:rsidR="00F82ADD" w:rsidRPr="00EA150F" w:rsidRDefault="00F82ADD" w:rsidP="00F82ADD">
      <w:pPr>
        <w:pStyle w:val="Sraopastraipa"/>
        <w:numPr>
          <w:ilvl w:val="0"/>
          <w:numId w:val="10"/>
        </w:numPr>
        <w:contextualSpacing w:val="0"/>
        <w:jc w:val="both"/>
        <w:rPr>
          <w:lang w:val="lt-LT"/>
        </w:rPr>
      </w:pPr>
      <w:r w:rsidRPr="00DB3940">
        <w:rPr>
          <w:sz w:val="24"/>
          <w:lang w:val="lt-LT"/>
        </w:rPr>
        <w:t xml:space="preserve">Pasiūlymą gali pateikti ūkio subjektų grupė. Ūkio subjektų grupė, teikianti bendrą pasiūlymą, privalo pateikti jungtinės veiklos sutarties patvirtintą kopiją. </w:t>
      </w:r>
      <w:r w:rsidRPr="00034912">
        <w:rPr>
          <w:sz w:val="24"/>
          <w:szCs w:val="24"/>
          <w:u w:val="single"/>
        </w:rPr>
        <w:t>Pateikiamas skenuotas dokumentas elektronine forma</w:t>
      </w:r>
      <w:r w:rsidRPr="00034912">
        <w:rPr>
          <w:sz w:val="24"/>
          <w:szCs w:val="24"/>
        </w:rPr>
        <w:t>.</w:t>
      </w:r>
    </w:p>
    <w:p w14:paraId="17501B60" w14:textId="77777777" w:rsidR="00F82ADD" w:rsidRPr="00EA150F" w:rsidRDefault="00F82ADD" w:rsidP="00F82ADD">
      <w:pPr>
        <w:pStyle w:val="Sraopastraipa"/>
        <w:numPr>
          <w:ilvl w:val="0"/>
          <w:numId w:val="10"/>
        </w:numPr>
        <w:contextualSpacing w:val="0"/>
        <w:jc w:val="both"/>
        <w:rPr>
          <w:lang w:val="lt-LT"/>
        </w:rPr>
      </w:pPr>
      <w:r w:rsidRPr="00DB3940">
        <w:rPr>
          <w:sz w:val="24"/>
          <w:lang w:val="lt-LT"/>
        </w:rPr>
        <w:t xml:space="preserve">Jungtinės veiklos sutartyje turi būti nurodyti kiekvienos šios sutarties šalies įsipareigojimai </w:t>
      </w:r>
      <w:r w:rsidRPr="00107F9F">
        <w:rPr>
          <w:sz w:val="24"/>
          <w:szCs w:val="24"/>
        </w:rPr>
        <w:t>(nurodant veiklos sričių pasiskirstymą pirkimo objekte)</w:t>
      </w:r>
      <w:r>
        <w:rPr>
          <w:lang w:val="lt-LT"/>
        </w:rPr>
        <w:t xml:space="preserve"> </w:t>
      </w:r>
      <w:r w:rsidRPr="00DB3940">
        <w:rPr>
          <w:sz w:val="24"/>
          <w:lang w:val="lt-LT"/>
        </w:rPr>
        <w:t xml:space="preserve">vykdant su perkančiąja organizacija numatomą sudaryti pirkimo sutartį, šių įsipareigojimų vertės dalis bendroje sutarties vertėje. Sutartis turi numatyti solidariąją visų šios sutarties šalių atsakomybę už prievolių perkančiajai organizacijai nevykdymą. Taip pat jungtinės veiklos sutartyje turi būti numatyta, kuris asmuo atstovauja ūkio subjektų grupei (su kuo </w:t>
      </w:r>
      <w:r>
        <w:rPr>
          <w:sz w:val="24"/>
          <w:lang w:val="lt-LT"/>
        </w:rPr>
        <w:t xml:space="preserve">įgaliotoji </w:t>
      </w:r>
      <w:r w:rsidRPr="00DB3940">
        <w:rPr>
          <w:sz w:val="24"/>
          <w:lang w:val="lt-LT"/>
        </w:rPr>
        <w:t>perkančioji organizacija turėtų bendrauti pasiūlymo vertinimo metu kylančiais klausimais ir kam teikti su pasiūlymo vertinimu susijusią informaciją).</w:t>
      </w:r>
    </w:p>
    <w:p w14:paraId="7736F71B" w14:textId="77777777" w:rsidR="00F82ADD" w:rsidRPr="00EA150F" w:rsidRDefault="00F82ADD" w:rsidP="00F82ADD">
      <w:pPr>
        <w:pStyle w:val="Sraopastraipa"/>
        <w:numPr>
          <w:ilvl w:val="0"/>
          <w:numId w:val="10"/>
        </w:numPr>
        <w:contextualSpacing w:val="0"/>
        <w:jc w:val="both"/>
        <w:rPr>
          <w:lang w:val="lt-LT"/>
        </w:rPr>
      </w:pPr>
      <w:r>
        <w:rPr>
          <w:sz w:val="24"/>
          <w:lang w:val="lt-LT"/>
        </w:rPr>
        <w:t>Įgaliotoji p</w:t>
      </w:r>
      <w:r w:rsidRPr="00DB3940">
        <w:rPr>
          <w:sz w:val="24"/>
          <w:lang w:val="lt-LT"/>
        </w:rPr>
        <w:t>erkančioji organizacija nereikalauja, kad, ūkio subjektų grupės pateiktą pasiūlymą pripažinus geriausiu ir pasiūlius sudaryti Pirkimo sutartį, ši ūkio subjektų grupė įgytų tam tikrą teisinę formą.</w:t>
      </w:r>
    </w:p>
    <w:p w14:paraId="12B2C0B8" w14:textId="77777777" w:rsidR="00F82ADD" w:rsidRPr="00B35F36" w:rsidRDefault="00F82ADD" w:rsidP="00F82ADD">
      <w:pPr>
        <w:pStyle w:val="Pagrindinistekstas"/>
        <w:tabs>
          <w:tab w:val="left" w:pos="0"/>
        </w:tabs>
        <w:rPr>
          <w:rFonts w:ascii="Times New Roman" w:hAnsi="Times New Roman" w:cs="Times New Roman"/>
          <w:lang w:val="lt-LT"/>
        </w:rPr>
      </w:pPr>
    </w:p>
    <w:p w14:paraId="6E981AB3" w14:textId="77777777" w:rsidR="00F82ADD" w:rsidRPr="004D5E82" w:rsidRDefault="00F82ADD" w:rsidP="00F82ADD">
      <w:pPr>
        <w:pStyle w:val="Antrat1"/>
        <w:rPr>
          <w:lang w:val="lt-LT"/>
        </w:rPr>
      </w:pPr>
      <w:bookmarkStart w:id="11" w:name="_Toc485638353"/>
      <w:r w:rsidRPr="004D5E82">
        <w:rPr>
          <w:lang w:val="lt-LT"/>
        </w:rPr>
        <w:t>PASIŪLYMŲ RENGIMAS, PATEIKIMAS, KEITIMAS</w:t>
      </w:r>
      <w:bookmarkEnd w:id="11"/>
    </w:p>
    <w:p w14:paraId="5C452648" w14:textId="77777777" w:rsidR="00F82ADD" w:rsidRPr="004D5E82" w:rsidRDefault="00F82ADD" w:rsidP="00F82ADD">
      <w:pPr>
        <w:pStyle w:val="Pagrindinistekstas"/>
        <w:tabs>
          <w:tab w:val="left" w:pos="0"/>
        </w:tabs>
        <w:rPr>
          <w:rFonts w:ascii="Times New Roman" w:hAnsi="Times New Roman" w:cs="Times New Roman"/>
          <w:lang w:val="lt-LT"/>
        </w:rPr>
      </w:pPr>
    </w:p>
    <w:p w14:paraId="63DA8FAA" w14:textId="77777777" w:rsidR="00F82ADD" w:rsidRPr="004D5E82" w:rsidRDefault="00F82ADD" w:rsidP="00F82ADD">
      <w:pPr>
        <w:pStyle w:val="Sraopastraipa"/>
        <w:numPr>
          <w:ilvl w:val="0"/>
          <w:numId w:val="10"/>
        </w:numPr>
        <w:contextualSpacing w:val="0"/>
        <w:jc w:val="both"/>
        <w:rPr>
          <w:sz w:val="24"/>
          <w:szCs w:val="24"/>
          <w:lang w:val="lt-LT"/>
        </w:rPr>
      </w:pPr>
      <w:r w:rsidRPr="004D5E82">
        <w:rPr>
          <w:b/>
          <w:sz w:val="24"/>
          <w:szCs w:val="24"/>
          <w:lang w:val="lt-LT"/>
        </w:rPr>
        <w:t>Pasiūlymas turi būti pateikiamas tik elektroninėmis priemonėmis, naudojant CVP IS, lietuvių kalba ir pasirašytas saugiu elektroniniu parašu</w:t>
      </w:r>
      <w:r w:rsidRPr="004D5E82">
        <w:rPr>
          <w:sz w:val="24"/>
          <w:szCs w:val="24"/>
          <w:lang w:val="lt-LT"/>
        </w:rPr>
        <w:t xml:space="preserve">, atitinkančiu teisės aktų reikalavimus. </w:t>
      </w:r>
      <w:r w:rsidRPr="004D5E82">
        <w:rPr>
          <w:sz w:val="24"/>
          <w:szCs w:val="24"/>
          <w:u w:val="single"/>
          <w:lang w:val="lt-LT" w:eastAsia="ar-SA"/>
        </w:rPr>
        <w:t xml:space="preserve">Pasiūlymai pateikti popierinėje laikmenoje vokuose bus grąžinami neatplėšti tiekėjams ar grąžinami registruotu laišku ir nebus vertinami. </w:t>
      </w:r>
      <w:r w:rsidRPr="004D5E82">
        <w:rPr>
          <w:bCs/>
          <w:sz w:val="24"/>
          <w:szCs w:val="24"/>
          <w:lang w:val="lt-LT"/>
        </w:rPr>
        <w:t xml:space="preserve">Pateikiami dokumentai ar skaitmeninės dokumentų kopijos turi būti prieinami naudojant nediskriminuojančius, visuotinai prieinamus duomenų failų formatus (pvz., pdf, jpg, doc ir kt.). </w:t>
      </w:r>
    </w:p>
    <w:p w14:paraId="52C66218" w14:textId="77777777" w:rsidR="00F82ADD" w:rsidRPr="00B35F36" w:rsidRDefault="00F82ADD" w:rsidP="00F82ADD">
      <w:pPr>
        <w:pStyle w:val="Sraopastraipa"/>
        <w:numPr>
          <w:ilvl w:val="0"/>
          <w:numId w:val="10"/>
        </w:numPr>
        <w:contextualSpacing w:val="0"/>
        <w:jc w:val="both"/>
        <w:rPr>
          <w:sz w:val="24"/>
          <w:szCs w:val="24"/>
          <w:lang w:val="lt-LT"/>
        </w:rPr>
      </w:pPr>
      <w:r>
        <w:rPr>
          <w:sz w:val="24"/>
          <w:szCs w:val="24"/>
          <w:lang w:val="lt-LT"/>
        </w:rPr>
        <w:t>Įgaliotoji p</w:t>
      </w:r>
      <w:r w:rsidRPr="004D5E82">
        <w:rPr>
          <w:sz w:val="24"/>
          <w:szCs w:val="24"/>
          <w:lang w:val="lt-LT"/>
        </w:rPr>
        <w:t>erkančioji organizacija reikalauja,</w:t>
      </w:r>
      <w:r w:rsidRPr="00B35F36">
        <w:rPr>
          <w:sz w:val="24"/>
          <w:szCs w:val="24"/>
          <w:lang w:val="lt-LT"/>
        </w:rPr>
        <w:t xml:space="preserve"> kad visi tiekėjų kvalifikacijos reikalavimus įrodantys bei visi kiti pasiūlyme pateikiami dokumentai būtų pateikti elektroninėje formoje, t.y. tiesiogiai suformuoti elektroninėmis priemonėmis arba pateikiant nuskenuotus dokumentų originalus.</w:t>
      </w:r>
      <w:r>
        <w:rPr>
          <w:sz w:val="24"/>
          <w:szCs w:val="24"/>
          <w:lang w:val="lt-LT"/>
        </w:rPr>
        <w:t xml:space="preserve"> </w:t>
      </w:r>
      <w:r w:rsidRPr="007362A7">
        <w:rPr>
          <w:b/>
          <w:sz w:val="24"/>
          <w:szCs w:val="24"/>
        </w:rPr>
        <w:t>Perkančioji organizacija rekomenduoja pasiūlymą teikti pridedant kaip įmanoma mažesnį skaičių failų (bylų) ir teikiamų dokumentų puslapius sunumeruoti.</w:t>
      </w:r>
    </w:p>
    <w:p w14:paraId="1FAE1DCB" w14:textId="77777777" w:rsidR="00F82ADD" w:rsidRPr="00B35F36" w:rsidRDefault="00F82ADD" w:rsidP="00F82ADD">
      <w:pPr>
        <w:pStyle w:val="Sraopastraipa"/>
        <w:numPr>
          <w:ilvl w:val="0"/>
          <w:numId w:val="10"/>
        </w:numPr>
        <w:contextualSpacing w:val="0"/>
        <w:jc w:val="both"/>
        <w:rPr>
          <w:rStyle w:val="Hipersaitas"/>
          <w:color w:val="auto"/>
          <w:sz w:val="24"/>
          <w:szCs w:val="24"/>
          <w:lang w:val="lt-LT"/>
        </w:rPr>
      </w:pPr>
      <w:r w:rsidRPr="00B35F36">
        <w:rPr>
          <w:b/>
          <w:bCs/>
          <w:sz w:val="24"/>
          <w:szCs w:val="24"/>
          <w:u w:val="single"/>
          <w:lang w:val="lt-LT" w:eastAsia="ar-SA"/>
        </w:rPr>
        <w:t xml:space="preserve">Elektroninėmis priemonėmis pasiūlymus gali teikti tiktai tiekėjai registruoti CVP IS </w:t>
      </w:r>
      <w:r w:rsidRPr="00B35F36">
        <w:rPr>
          <w:bCs/>
          <w:sz w:val="24"/>
          <w:szCs w:val="24"/>
          <w:u w:val="single"/>
          <w:lang w:val="lt-LT" w:eastAsia="ar-SA"/>
        </w:rPr>
        <w:t>(</w:t>
      </w:r>
      <w:hyperlink r:id="rId13" w:history="1">
        <w:r w:rsidRPr="00B35F36">
          <w:rPr>
            <w:rStyle w:val="Hipersaitas"/>
            <w:sz w:val="24"/>
            <w:szCs w:val="24"/>
            <w:lang w:val="lt-LT" w:eastAsia="ar-SA"/>
          </w:rPr>
          <w:t>https://pirkimai.eviesiejipirkimai.lt/). Registracija CVP IS yra nemokama.</w:t>
        </w:r>
      </w:hyperlink>
    </w:p>
    <w:p w14:paraId="75B9BDE0" w14:textId="77777777" w:rsidR="00F82ADD" w:rsidRPr="00B35F36" w:rsidRDefault="00F82ADD" w:rsidP="00F82ADD">
      <w:pPr>
        <w:pStyle w:val="Sraopastraipa"/>
        <w:numPr>
          <w:ilvl w:val="0"/>
          <w:numId w:val="10"/>
        </w:numPr>
        <w:contextualSpacing w:val="0"/>
        <w:jc w:val="both"/>
        <w:rPr>
          <w:sz w:val="24"/>
          <w:szCs w:val="24"/>
          <w:lang w:val="lt-LT"/>
        </w:rPr>
      </w:pPr>
      <w:r w:rsidRPr="00B35F36">
        <w:rPr>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Bet kuris fizinis ar juridinis asmuo, teikdamas pasiūlymą kaip atskiras tiekėjas ar ūkio subjektų grupės dalyvis (jungtinės veiklos sutarties šalis), kitame pasiūlyme nebegali būti subtiekėjas. </w:t>
      </w:r>
    </w:p>
    <w:p w14:paraId="71B61F00" w14:textId="77777777" w:rsidR="00F82ADD" w:rsidRPr="00B35F36" w:rsidRDefault="00F82ADD" w:rsidP="00F82ADD">
      <w:pPr>
        <w:pStyle w:val="Sraopastraipa"/>
        <w:numPr>
          <w:ilvl w:val="0"/>
          <w:numId w:val="10"/>
        </w:numPr>
        <w:contextualSpacing w:val="0"/>
        <w:jc w:val="both"/>
        <w:rPr>
          <w:sz w:val="24"/>
          <w:szCs w:val="24"/>
          <w:lang w:val="lt-LT"/>
        </w:rPr>
      </w:pPr>
      <w:r>
        <w:rPr>
          <w:sz w:val="24"/>
          <w:szCs w:val="24"/>
          <w:lang w:val="lt-LT"/>
        </w:rPr>
        <w:t>Įgaliotoji p</w:t>
      </w:r>
      <w:r w:rsidRPr="00B35F36">
        <w:rPr>
          <w:sz w:val="24"/>
          <w:szCs w:val="24"/>
          <w:lang w:val="lt-LT"/>
        </w:rPr>
        <w:t>erkančioji organizacija neleidžia pateikti alternatyvių pasiūlymų. Tiekėjui pateikus alternatyvų pasiūlymą (alternatyvius pasiūlymus), jo pasiūlymas ir alternatyvus pasiūlymas (alternatyvūs pasiūlymai) bus atmesti.</w:t>
      </w:r>
    </w:p>
    <w:p w14:paraId="72D0411A" w14:textId="77777777" w:rsidR="00F82ADD" w:rsidRPr="00B35F36" w:rsidRDefault="00F82ADD" w:rsidP="00F82ADD">
      <w:pPr>
        <w:pStyle w:val="Sraopastraipa"/>
        <w:numPr>
          <w:ilvl w:val="0"/>
          <w:numId w:val="10"/>
        </w:numPr>
        <w:contextualSpacing w:val="0"/>
        <w:jc w:val="both"/>
        <w:rPr>
          <w:sz w:val="24"/>
          <w:szCs w:val="24"/>
          <w:lang w:val="lt-LT"/>
        </w:rPr>
      </w:pPr>
      <w:r w:rsidRPr="00B35F36">
        <w:rPr>
          <w:sz w:val="24"/>
          <w:szCs w:val="24"/>
          <w:lang w:val="lt-LT"/>
        </w:rPr>
        <w:t xml:space="preserve">Tiekėjas prisiima visus kaštus, susijusius su pasiūlymo rengimu ir įteikimu, </w:t>
      </w:r>
      <w:r>
        <w:rPr>
          <w:sz w:val="24"/>
          <w:szCs w:val="24"/>
          <w:lang w:val="lt-LT"/>
        </w:rPr>
        <w:t xml:space="preserve">įgaliotoji </w:t>
      </w:r>
      <w:r w:rsidRPr="00B35F36">
        <w:rPr>
          <w:sz w:val="24"/>
          <w:szCs w:val="24"/>
          <w:lang w:val="lt-LT"/>
        </w:rPr>
        <w:t xml:space="preserve">perkančioji organizacija nėra atsakinga ar įpareigota dėl šių kaštų. </w:t>
      </w:r>
      <w:r>
        <w:rPr>
          <w:sz w:val="24"/>
          <w:szCs w:val="24"/>
          <w:lang w:val="lt-LT"/>
        </w:rPr>
        <w:t>Įgaliotoji p</w:t>
      </w:r>
      <w:r w:rsidRPr="00B35F36">
        <w:rPr>
          <w:sz w:val="24"/>
          <w:szCs w:val="24"/>
          <w:lang w:val="lt-LT"/>
        </w:rPr>
        <w:t xml:space="preserve">erkančioji </w:t>
      </w:r>
      <w:r w:rsidRPr="00B35F36">
        <w:rPr>
          <w:sz w:val="24"/>
          <w:szCs w:val="24"/>
          <w:lang w:val="lt-LT"/>
        </w:rPr>
        <w:lastRenderedPageBreak/>
        <w:t>organizacija neatsakys ir neprisiims šių išlaidų, nepriklausomai nuo to, kaip vyktų ir baigtųsi viešasis pirkimas.</w:t>
      </w:r>
    </w:p>
    <w:p w14:paraId="3A5E7742" w14:textId="77777777" w:rsidR="00F82ADD" w:rsidRPr="00B35F36" w:rsidRDefault="00F82ADD" w:rsidP="00F82ADD">
      <w:pPr>
        <w:pStyle w:val="Sraopastraipa"/>
        <w:numPr>
          <w:ilvl w:val="0"/>
          <w:numId w:val="10"/>
        </w:numPr>
        <w:contextualSpacing w:val="0"/>
        <w:jc w:val="both"/>
        <w:rPr>
          <w:sz w:val="24"/>
          <w:szCs w:val="24"/>
          <w:lang w:val="lt-LT"/>
        </w:rPr>
      </w:pPr>
      <w:r w:rsidRPr="00B35F36">
        <w:rPr>
          <w:sz w:val="24"/>
          <w:szCs w:val="24"/>
          <w:lang w:val="lt-LT"/>
        </w:rPr>
        <w:t>Tiekėjo elektroniniame pasiūlyme turi būti:</w:t>
      </w:r>
    </w:p>
    <w:p w14:paraId="5511FFB5" w14:textId="25846BBC" w:rsidR="00F82ADD" w:rsidRPr="001C73A9" w:rsidRDefault="00F82ADD" w:rsidP="001C73A9">
      <w:pPr>
        <w:pStyle w:val="Sraopastraipa"/>
        <w:numPr>
          <w:ilvl w:val="1"/>
          <w:numId w:val="44"/>
        </w:numPr>
        <w:jc w:val="both"/>
        <w:rPr>
          <w:lang w:val="lt-LT"/>
        </w:rPr>
      </w:pPr>
      <w:r w:rsidRPr="001C73A9">
        <w:rPr>
          <w:sz w:val="24"/>
          <w:lang w:val="lt-LT"/>
        </w:rPr>
        <w:t>pasiūlymo galiojimo užtikrinimas</w:t>
      </w:r>
      <w:r w:rsidRPr="001C73A9">
        <w:rPr>
          <w:sz w:val="24"/>
          <w:szCs w:val="24"/>
        </w:rPr>
        <w:t xml:space="preserve"> - </w:t>
      </w:r>
      <w:r w:rsidRPr="001C73A9">
        <w:rPr>
          <w:b/>
          <w:bCs/>
          <w:sz w:val="24"/>
          <w:szCs w:val="24"/>
          <w:u w:val="single"/>
        </w:rPr>
        <w:t>užstato sumokėjimą patvirtinantis dokumentas / banko garantija</w:t>
      </w:r>
      <w:r w:rsidRPr="001C73A9">
        <w:rPr>
          <w:sz w:val="24"/>
          <w:szCs w:val="24"/>
        </w:rPr>
        <w:t xml:space="preserve"> (</w:t>
      </w:r>
      <w:r w:rsidRPr="001C73A9">
        <w:rPr>
          <w:sz w:val="24"/>
          <w:szCs w:val="24"/>
          <w:u w:val="single"/>
        </w:rPr>
        <w:t>jei vietoj užstato pateikiama banko garantija, tai banko garantijos originalas, užpildytas pagal pasiūlymo galiojimo užtikrinimo formą (</w:t>
      </w:r>
      <w:r w:rsidR="00FE7BD3" w:rsidRPr="001C73A9">
        <w:rPr>
          <w:sz w:val="24"/>
          <w:szCs w:val="24"/>
          <w:u w:val="single"/>
          <w:lang w:val="lt-LT"/>
        </w:rPr>
        <w:t>6</w:t>
      </w:r>
      <w:r w:rsidRPr="001C73A9">
        <w:rPr>
          <w:sz w:val="24"/>
          <w:szCs w:val="24"/>
          <w:u w:val="single"/>
        </w:rPr>
        <w:t xml:space="preserve"> priedas) pateikiamas elektronine forma. Banko garantija elektronine forma pateikiama atskiru failu, pasirašyta išdavusio banko originaliu saugiu elektroniniu parašu, atitinkančiu Lietuvos Respublikos elektroninio parašo įstatymo nustatytus reikalavimus. Banko garantiją išdavusio banko saugų elektroninį parašą </w:t>
      </w:r>
      <w:r w:rsidRPr="001C73A9">
        <w:rPr>
          <w:sz w:val="24"/>
          <w:szCs w:val="24"/>
          <w:u w:val="single"/>
          <w:lang w:val="lt-LT"/>
        </w:rPr>
        <w:t xml:space="preserve">įgaliotoji </w:t>
      </w:r>
      <w:r w:rsidRPr="001C73A9">
        <w:rPr>
          <w:sz w:val="24"/>
          <w:szCs w:val="24"/>
          <w:u w:val="single"/>
        </w:rPr>
        <w:t>perkančioji organizacija turi galėti nekliudomai patikrinti;</w:t>
      </w:r>
    </w:p>
    <w:p w14:paraId="2E8BAFB3" w14:textId="64AC16BB" w:rsidR="00F82ADD" w:rsidRPr="00EA150F" w:rsidRDefault="00F82ADD" w:rsidP="001C73A9">
      <w:pPr>
        <w:pStyle w:val="Sraopastraipa"/>
        <w:numPr>
          <w:ilvl w:val="1"/>
          <w:numId w:val="44"/>
        </w:numPr>
        <w:contextualSpacing w:val="0"/>
        <w:jc w:val="both"/>
        <w:rPr>
          <w:lang w:val="lt-LT"/>
        </w:rPr>
      </w:pPr>
      <w:r w:rsidRPr="00DB3940">
        <w:rPr>
          <w:sz w:val="24"/>
          <w:lang w:val="lt-LT"/>
        </w:rPr>
        <w:t>užpildytas pasiūlym</w:t>
      </w:r>
      <w:r>
        <w:rPr>
          <w:sz w:val="24"/>
          <w:lang w:val="lt-LT"/>
        </w:rPr>
        <w:t>o raštas</w:t>
      </w:r>
      <w:r w:rsidRPr="00DB3940">
        <w:rPr>
          <w:sz w:val="24"/>
          <w:lang w:val="lt-LT"/>
        </w:rPr>
        <w:t xml:space="preserve"> pagal </w:t>
      </w:r>
      <w:r>
        <w:rPr>
          <w:sz w:val="24"/>
          <w:lang w:val="lt-LT"/>
        </w:rPr>
        <w:t>pateiktą</w:t>
      </w:r>
      <w:r w:rsidRPr="00DB3940">
        <w:rPr>
          <w:sz w:val="24"/>
          <w:lang w:val="lt-LT"/>
        </w:rPr>
        <w:t xml:space="preserve"> formą (</w:t>
      </w:r>
      <w:r w:rsidR="001C73A9">
        <w:rPr>
          <w:sz w:val="24"/>
          <w:lang w:val="lt-LT"/>
        </w:rPr>
        <w:t>2</w:t>
      </w:r>
      <w:r w:rsidRPr="00DB3940">
        <w:rPr>
          <w:sz w:val="24"/>
          <w:lang w:val="lt-LT"/>
        </w:rPr>
        <w:t xml:space="preserve"> priedas);</w:t>
      </w:r>
    </w:p>
    <w:p w14:paraId="3FE043EA" w14:textId="77777777" w:rsidR="00F82ADD" w:rsidRPr="00EA150F" w:rsidRDefault="00F82ADD" w:rsidP="001C73A9">
      <w:pPr>
        <w:pStyle w:val="Sraopastraipa"/>
        <w:numPr>
          <w:ilvl w:val="1"/>
          <w:numId w:val="44"/>
        </w:numPr>
        <w:contextualSpacing w:val="0"/>
        <w:jc w:val="both"/>
        <w:rPr>
          <w:lang w:val="lt-LT"/>
        </w:rPr>
      </w:pPr>
      <w:r>
        <w:rPr>
          <w:sz w:val="24"/>
          <w:szCs w:val="24"/>
          <w:lang w:val="pl-PL"/>
        </w:rPr>
        <w:t xml:space="preserve">užpildytas </w:t>
      </w:r>
      <w:r w:rsidRPr="00515475">
        <w:rPr>
          <w:sz w:val="24"/>
          <w:szCs w:val="24"/>
          <w:lang w:val="pl-PL"/>
        </w:rPr>
        <w:t>darbų kainų žiniaraštis</w:t>
      </w:r>
      <w:r>
        <w:rPr>
          <w:sz w:val="24"/>
          <w:szCs w:val="24"/>
          <w:lang w:val="pl-PL"/>
        </w:rPr>
        <w:t>,</w:t>
      </w:r>
      <w:r w:rsidRPr="00515475">
        <w:rPr>
          <w:sz w:val="24"/>
          <w:szCs w:val="24"/>
          <w:lang w:val="pl-PL"/>
        </w:rPr>
        <w:t xml:space="preserve"> parengtas pagal IV skyrių</w:t>
      </w:r>
      <w:r w:rsidRPr="00DB3940">
        <w:rPr>
          <w:sz w:val="24"/>
          <w:lang w:val="lt-LT"/>
        </w:rPr>
        <w:t>;</w:t>
      </w:r>
    </w:p>
    <w:p w14:paraId="199A3257" w14:textId="77777777" w:rsidR="00F82ADD" w:rsidRPr="00EA150F" w:rsidRDefault="00F82ADD" w:rsidP="001C73A9">
      <w:pPr>
        <w:pStyle w:val="Sraopastraipa"/>
        <w:numPr>
          <w:ilvl w:val="1"/>
          <w:numId w:val="44"/>
        </w:numPr>
        <w:contextualSpacing w:val="0"/>
        <w:jc w:val="both"/>
        <w:rPr>
          <w:lang w:val="lt-LT"/>
        </w:rPr>
      </w:pPr>
      <w:r w:rsidRPr="00DB3940">
        <w:rPr>
          <w:sz w:val="24"/>
          <w:lang w:val="lt-LT"/>
        </w:rPr>
        <w:t>užpildyta minimalių kvalifikacijos reikalavimų atitikties deklaracija</w:t>
      </w:r>
      <w:r>
        <w:rPr>
          <w:sz w:val="24"/>
          <w:lang w:val="lt-LT"/>
        </w:rPr>
        <w:t>,</w:t>
      </w:r>
      <w:r w:rsidRPr="00DB3940">
        <w:rPr>
          <w:sz w:val="24"/>
          <w:lang w:val="lt-LT"/>
        </w:rPr>
        <w:t xml:space="preserve"> parengta pagal </w:t>
      </w:r>
      <w:r>
        <w:rPr>
          <w:sz w:val="24"/>
          <w:lang w:val="lt-LT"/>
        </w:rPr>
        <w:t>Konkuros sąlygų</w:t>
      </w:r>
      <w:r w:rsidRPr="00DB3940">
        <w:rPr>
          <w:sz w:val="24"/>
          <w:lang w:val="lt-LT"/>
        </w:rPr>
        <w:t xml:space="preserve"> 1 priede pateiktą formą;</w:t>
      </w:r>
    </w:p>
    <w:p w14:paraId="4B89EE46" w14:textId="77777777" w:rsidR="00F82ADD" w:rsidRPr="00EA150F" w:rsidRDefault="00F82ADD" w:rsidP="001C73A9">
      <w:pPr>
        <w:pStyle w:val="Sraopastraipa"/>
        <w:numPr>
          <w:ilvl w:val="1"/>
          <w:numId w:val="44"/>
        </w:numPr>
        <w:contextualSpacing w:val="0"/>
        <w:jc w:val="both"/>
        <w:rPr>
          <w:lang w:val="lt-LT"/>
        </w:rPr>
      </w:pPr>
      <w:r w:rsidRPr="00DB3940">
        <w:rPr>
          <w:sz w:val="24"/>
          <w:lang w:val="lt-LT"/>
        </w:rPr>
        <w:t>įgaliojimas ar kitas dokumentas, suteikiantis teisę pasirašyti tiekėjo pasiūlymą, kai pasiūlymą elektroniniu parašu pasirašo ne juridinio asmens vadovas, o jo įgaliotas asmuo;</w:t>
      </w:r>
    </w:p>
    <w:p w14:paraId="0586D5E4" w14:textId="77777777" w:rsidR="00F82ADD" w:rsidRDefault="00F82ADD" w:rsidP="001C73A9">
      <w:pPr>
        <w:pStyle w:val="Sraopastraipa"/>
        <w:numPr>
          <w:ilvl w:val="1"/>
          <w:numId w:val="44"/>
        </w:numPr>
        <w:contextualSpacing w:val="0"/>
        <w:jc w:val="both"/>
        <w:rPr>
          <w:lang w:val="lt-LT"/>
        </w:rPr>
      </w:pPr>
      <w:r>
        <w:rPr>
          <w:sz w:val="24"/>
          <w:lang w:val="lt-LT"/>
        </w:rPr>
        <w:t>j</w:t>
      </w:r>
      <w:r w:rsidRPr="00DB3940">
        <w:rPr>
          <w:sz w:val="24"/>
          <w:lang w:val="lt-LT"/>
        </w:rPr>
        <w:t>ungtines veiklos sutartis, jeigu pasiūlymą teikia ūkio subjektų grupė</w:t>
      </w:r>
      <w:r>
        <w:rPr>
          <w:sz w:val="24"/>
          <w:lang w:val="lt-LT"/>
        </w:rPr>
        <w:t>;</w:t>
      </w:r>
    </w:p>
    <w:p w14:paraId="20C832DE" w14:textId="77777777" w:rsidR="00F82ADD" w:rsidRPr="00534D09" w:rsidRDefault="00F82ADD" w:rsidP="001C73A9">
      <w:pPr>
        <w:pStyle w:val="Sraopastraipa"/>
        <w:numPr>
          <w:ilvl w:val="1"/>
          <w:numId w:val="44"/>
        </w:numPr>
        <w:contextualSpacing w:val="0"/>
        <w:jc w:val="both"/>
        <w:rPr>
          <w:lang w:val="lt-LT"/>
        </w:rPr>
      </w:pPr>
      <w:r w:rsidRPr="005812C4">
        <w:rPr>
          <w:rFonts w:eastAsiaTheme="minorEastAsia"/>
          <w:sz w:val="24"/>
          <w:szCs w:val="24"/>
          <w:lang w:val="lt-LT"/>
        </w:rPr>
        <w:t>dokumentai, patvirtinantys, kad subtiekėjai bus prieinami visą sutarties vykdymo laikotarpį (jeigu pasitelkiami subtiekėjai)</w:t>
      </w:r>
      <w:r>
        <w:rPr>
          <w:rFonts w:eastAsiaTheme="minorEastAsia"/>
          <w:sz w:val="24"/>
          <w:szCs w:val="24"/>
          <w:lang w:val="lt-LT"/>
        </w:rPr>
        <w:t>;</w:t>
      </w:r>
    </w:p>
    <w:p w14:paraId="3B543A7A" w14:textId="6B2818F4" w:rsidR="00F82ADD" w:rsidRDefault="00F82ADD" w:rsidP="001C73A9">
      <w:pPr>
        <w:pStyle w:val="Pagrindinistekstas"/>
        <w:numPr>
          <w:ilvl w:val="1"/>
          <w:numId w:val="44"/>
        </w:numPr>
        <w:tabs>
          <w:tab w:val="left" w:pos="0"/>
        </w:tabs>
        <w:rPr>
          <w:rFonts w:ascii="Times New Roman" w:hAnsi="Times New Roman" w:cs="Times New Roman"/>
        </w:rPr>
      </w:pPr>
      <w:r w:rsidRPr="00A053B0">
        <w:rPr>
          <w:rFonts w:ascii="Times New Roman" w:hAnsi="Times New Roman" w:cs="Times New Roman"/>
        </w:rPr>
        <w:t xml:space="preserve">pasiūlymo </w:t>
      </w:r>
      <w:r>
        <w:rPr>
          <w:rFonts w:ascii="Times New Roman" w:hAnsi="Times New Roman" w:cs="Times New Roman"/>
        </w:rPr>
        <w:t>raš</w:t>
      </w:r>
      <w:r w:rsidR="001C73A9">
        <w:rPr>
          <w:rFonts w:ascii="Times New Roman" w:hAnsi="Times New Roman" w:cs="Times New Roman"/>
        </w:rPr>
        <w:t>t</w:t>
      </w:r>
      <w:r>
        <w:rPr>
          <w:rFonts w:ascii="Times New Roman" w:hAnsi="Times New Roman" w:cs="Times New Roman"/>
        </w:rPr>
        <w:t xml:space="preserve">o </w:t>
      </w:r>
      <w:r w:rsidR="001C73A9">
        <w:rPr>
          <w:rFonts w:ascii="Times New Roman" w:hAnsi="Times New Roman" w:cs="Times New Roman"/>
        </w:rPr>
        <w:t xml:space="preserve">(2 </w:t>
      </w:r>
      <w:r w:rsidRPr="00A053B0">
        <w:rPr>
          <w:rFonts w:ascii="Times New Roman" w:hAnsi="Times New Roman" w:cs="Times New Roman"/>
        </w:rPr>
        <w:t>priedas</w:t>
      </w:r>
      <w:r w:rsidR="001C73A9">
        <w:rPr>
          <w:rFonts w:ascii="Times New Roman" w:hAnsi="Times New Roman" w:cs="Times New Roman"/>
        </w:rPr>
        <w:t>)</w:t>
      </w:r>
      <w:r w:rsidRPr="00A053B0">
        <w:rPr>
          <w:rFonts w:ascii="Times New Roman" w:hAnsi="Times New Roman" w:cs="Times New Roman"/>
        </w:rPr>
        <w:t xml:space="preserve"> Duomenys (Pasiūlymo rašto 1 priedas);</w:t>
      </w:r>
    </w:p>
    <w:p w14:paraId="794B5F14" w14:textId="78B596C5" w:rsidR="004400A2" w:rsidRPr="001C73A9" w:rsidRDefault="004400A2" w:rsidP="001C73A9">
      <w:pPr>
        <w:pStyle w:val="Pagrindinistekstas"/>
        <w:numPr>
          <w:ilvl w:val="1"/>
          <w:numId w:val="44"/>
        </w:numPr>
        <w:tabs>
          <w:tab w:val="left" w:pos="0"/>
        </w:tabs>
        <w:rPr>
          <w:rFonts w:ascii="Times New Roman" w:hAnsi="Times New Roman" w:cs="Times New Roman"/>
          <w:szCs w:val="20"/>
          <w:lang w:val="lt-LT"/>
        </w:rPr>
      </w:pPr>
      <w:r>
        <w:rPr>
          <w:rFonts w:ascii="Times New Roman" w:hAnsi="Times New Roman" w:cs="Times New Roman"/>
        </w:rPr>
        <w:t xml:space="preserve">Programa, </w:t>
      </w:r>
      <w:r w:rsidRPr="00DB3940">
        <w:rPr>
          <w:lang w:val="lt-LT"/>
        </w:rPr>
        <w:t xml:space="preserve">parengta pagal </w:t>
      </w:r>
      <w:r w:rsidRPr="001C73A9">
        <w:rPr>
          <w:rFonts w:ascii="Times New Roman" w:hAnsi="Times New Roman" w:cs="Times New Roman"/>
          <w:szCs w:val="20"/>
          <w:lang w:val="lt-LT"/>
        </w:rPr>
        <w:t>Pasiūlymo rašto 2 priede pateiktus reikalavimus;</w:t>
      </w:r>
    </w:p>
    <w:p w14:paraId="59FFC87D" w14:textId="0A237D80" w:rsidR="004C6D4C" w:rsidRPr="001C73A9" w:rsidRDefault="004C6D4C" w:rsidP="001C73A9">
      <w:pPr>
        <w:pStyle w:val="Sraopastraipa"/>
        <w:numPr>
          <w:ilvl w:val="1"/>
          <w:numId w:val="44"/>
        </w:numPr>
        <w:contextualSpacing w:val="0"/>
        <w:jc w:val="both"/>
        <w:rPr>
          <w:sz w:val="24"/>
          <w:lang w:val="lt-LT"/>
        </w:rPr>
      </w:pPr>
      <w:r w:rsidRPr="001C73A9">
        <w:rPr>
          <w:sz w:val="24"/>
          <w:lang w:val="lt-LT"/>
        </w:rPr>
        <w:t>kita pirkimo dokumentuose prašoma informacija ir (ar) dokumentai.</w:t>
      </w:r>
    </w:p>
    <w:p w14:paraId="4EE1FD39" w14:textId="77777777" w:rsidR="00F82ADD" w:rsidRPr="00EA150F" w:rsidRDefault="00F82ADD" w:rsidP="001C73A9">
      <w:pPr>
        <w:pStyle w:val="Sraopastraipa"/>
        <w:numPr>
          <w:ilvl w:val="0"/>
          <w:numId w:val="44"/>
        </w:numPr>
        <w:contextualSpacing w:val="0"/>
        <w:jc w:val="both"/>
        <w:rPr>
          <w:lang w:val="lt-LT"/>
        </w:rPr>
      </w:pPr>
      <w:r w:rsidRPr="00DB3940">
        <w:rPr>
          <w:sz w:val="24"/>
          <w:lang w:val="lt-LT"/>
        </w:rPr>
        <w:t xml:space="preserve">Elektroninis pasiūlymas turi būti pateiktas iki </w:t>
      </w:r>
      <w:r w:rsidRPr="00DB3940">
        <w:rPr>
          <w:b/>
          <w:sz w:val="24"/>
          <w:lang w:val="lt-LT"/>
        </w:rPr>
        <w:t>skelbime apie pirkimą nurodyto termino</w:t>
      </w:r>
      <w:r w:rsidRPr="00DB3940">
        <w:rPr>
          <w:sz w:val="24"/>
          <w:lang w:val="lt-LT"/>
        </w:rPr>
        <w:t xml:space="preserve"> Lietuvos laiku CVP IS priemonėmis. Asmeniškai, per kurjerį arba paštu gautas vokas su pasiūlymu bus grąžintas jį atsiuntusiam tiekėjui (pasiūlymas nenagrinėjamas).</w:t>
      </w:r>
    </w:p>
    <w:p w14:paraId="4EBC4F92" w14:textId="77777777" w:rsidR="00F82ADD" w:rsidRPr="00B35F36" w:rsidRDefault="00F82ADD" w:rsidP="001C73A9">
      <w:pPr>
        <w:pStyle w:val="Sraopastraipa"/>
        <w:numPr>
          <w:ilvl w:val="0"/>
          <w:numId w:val="44"/>
        </w:numPr>
        <w:contextualSpacing w:val="0"/>
        <w:jc w:val="both"/>
        <w:rPr>
          <w:lang w:val="lt-LT"/>
        </w:rPr>
      </w:pPr>
      <w:r w:rsidRPr="00DB3940">
        <w:rPr>
          <w:sz w:val="24"/>
          <w:lang w:val="lt-LT"/>
        </w:rPr>
        <w:t xml:space="preserve">Pasiūlyme tiekėjas turi nurodyti jo galiojimo terminą. Pasiūlymas turi galioti ne trumpiau kaip </w:t>
      </w:r>
      <w:r>
        <w:rPr>
          <w:i/>
          <w:sz w:val="24"/>
          <w:lang w:val="lt-LT"/>
        </w:rPr>
        <w:t>90</w:t>
      </w:r>
      <w:r w:rsidRPr="00DB3940">
        <w:rPr>
          <w:sz w:val="24"/>
          <w:lang w:val="lt-LT"/>
        </w:rPr>
        <w:t xml:space="preserve"> dienų nuo pasiūlymų pateikimo termino pabaigos. Jei pasiūlyme nenurodytas jo galiojimo laikas, laikoma, kad pasiūlymas galioja tiek, kiek nustatyta </w:t>
      </w:r>
      <w:r>
        <w:rPr>
          <w:sz w:val="24"/>
          <w:lang w:val="lt-LT"/>
        </w:rPr>
        <w:t>Konkurso</w:t>
      </w:r>
      <w:r w:rsidRPr="00DB3940">
        <w:rPr>
          <w:sz w:val="24"/>
          <w:lang w:val="lt-LT"/>
        </w:rPr>
        <w:t xml:space="preserve"> sąlygose, t. y. </w:t>
      </w:r>
      <w:r>
        <w:rPr>
          <w:i/>
          <w:sz w:val="24"/>
          <w:lang w:val="lt-LT"/>
        </w:rPr>
        <w:t>90</w:t>
      </w:r>
      <w:r w:rsidRPr="00DB3940">
        <w:rPr>
          <w:i/>
          <w:sz w:val="24"/>
          <w:lang w:val="lt-LT"/>
        </w:rPr>
        <w:t xml:space="preserve"> </w:t>
      </w:r>
      <w:r w:rsidRPr="00DB3940">
        <w:rPr>
          <w:sz w:val="24"/>
          <w:lang w:val="lt-LT"/>
        </w:rPr>
        <w:t>dienų nuo pasiūlymų pateikimo termino pabaigos</w:t>
      </w:r>
      <w:r w:rsidRPr="00B35F36">
        <w:rPr>
          <w:lang w:val="lt-LT"/>
        </w:rPr>
        <w:t>.</w:t>
      </w:r>
    </w:p>
    <w:p w14:paraId="2945620B" w14:textId="745DFE69" w:rsidR="00F82ADD" w:rsidRPr="00EA150F" w:rsidRDefault="00F82ADD" w:rsidP="001C73A9">
      <w:pPr>
        <w:pStyle w:val="Sraopastraipa"/>
        <w:numPr>
          <w:ilvl w:val="0"/>
          <w:numId w:val="44"/>
        </w:numPr>
        <w:contextualSpacing w:val="0"/>
        <w:jc w:val="both"/>
        <w:rPr>
          <w:lang w:val="lt-LT"/>
        </w:rPr>
      </w:pPr>
      <w:r w:rsidRPr="00DB3940">
        <w:rPr>
          <w:sz w:val="24"/>
          <w:lang w:val="lt-LT"/>
        </w:rPr>
        <w:t xml:space="preserve">Pasiūlyme nurodoma pirkimo kaina turi būti apskaičiuota ir išreikšta taip, kaip nurodyta </w:t>
      </w:r>
      <w:r>
        <w:rPr>
          <w:sz w:val="24"/>
          <w:lang w:val="lt-LT"/>
        </w:rPr>
        <w:t>3</w:t>
      </w:r>
      <w:r w:rsidRPr="00DB3940">
        <w:rPr>
          <w:sz w:val="24"/>
          <w:lang w:val="lt-LT"/>
        </w:rPr>
        <w:t xml:space="preserve"> priede. Apskaičiuojant kainą turi būti atsižvelgta į visas perkamų darbų </w:t>
      </w:r>
      <w:r>
        <w:rPr>
          <w:sz w:val="24"/>
          <w:lang w:val="lt-LT"/>
        </w:rPr>
        <w:t xml:space="preserve">ir paslaugų </w:t>
      </w:r>
      <w:r w:rsidRPr="00DB3940">
        <w:rPr>
          <w:sz w:val="24"/>
          <w:lang w:val="lt-LT"/>
        </w:rPr>
        <w:t xml:space="preserve">apimtis, į pasiūlymo kainos sudėtines dalis, į </w:t>
      </w:r>
      <w:r>
        <w:rPr>
          <w:sz w:val="24"/>
          <w:lang w:val="lt-LT"/>
        </w:rPr>
        <w:t>Užsakovo reikalavimų</w:t>
      </w:r>
      <w:r w:rsidRPr="00DB3940">
        <w:rPr>
          <w:sz w:val="24"/>
          <w:lang w:val="lt-LT"/>
        </w:rPr>
        <w:t xml:space="preserve"> (</w:t>
      </w:r>
      <w:r>
        <w:rPr>
          <w:sz w:val="24"/>
          <w:lang w:val="lt-LT"/>
        </w:rPr>
        <w:t>III</w:t>
      </w:r>
      <w:r w:rsidRPr="00DB3940">
        <w:rPr>
          <w:sz w:val="24"/>
          <w:lang w:val="lt-LT"/>
        </w:rPr>
        <w:t xml:space="preserve"> </w:t>
      </w:r>
      <w:r>
        <w:rPr>
          <w:sz w:val="24"/>
          <w:lang w:val="lt-LT"/>
        </w:rPr>
        <w:t>skyrius</w:t>
      </w:r>
      <w:r w:rsidRPr="00DB3940">
        <w:rPr>
          <w:sz w:val="24"/>
          <w:lang w:val="lt-LT"/>
        </w:rPr>
        <w:t xml:space="preserve">) reikalavimus, į sutarties projekte </w:t>
      </w:r>
      <w:r>
        <w:rPr>
          <w:sz w:val="24"/>
          <w:lang w:val="lt-LT"/>
        </w:rPr>
        <w:t xml:space="preserve">(II skyrius) </w:t>
      </w:r>
      <w:r w:rsidRPr="00DB3940">
        <w:rPr>
          <w:sz w:val="24"/>
          <w:lang w:val="lt-LT"/>
        </w:rPr>
        <w:t xml:space="preserve">numatytus atsiskaitymo už atliktus darbus </w:t>
      </w:r>
      <w:r>
        <w:rPr>
          <w:sz w:val="24"/>
          <w:lang w:val="lt-LT"/>
        </w:rPr>
        <w:t xml:space="preserve">ir paslaugas </w:t>
      </w:r>
      <w:r w:rsidRPr="00DB3940">
        <w:rPr>
          <w:sz w:val="24"/>
          <w:lang w:val="lt-LT"/>
        </w:rPr>
        <w:t xml:space="preserve">terminus bei į visus kitus šio viešojo </w:t>
      </w:r>
      <w:r>
        <w:rPr>
          <w:sz w:val="24"/>
          <w:lang w:val="lt-LT"/>
        </w:rPr>
        <w:t>p</w:t>
      </w:r>
      <w:r w:rsidRPr="00DB3940">
        <w:rPr>
          <w:sz w:val="24"/>
          <w:lang w:val="lt-LT"/>
        </w:rPr>
        <w:t xml:space="preserve">irkimo dokumentų reikalavimus. Į kainą turi būti įskaičiuotos visos išlaidos ir mokesčiai (pristatymo, draudimo, pakrovimo, sumontavimo ir kt). Pasiūlymo </w:t>
      </w:r>
      <w:r>
        <w:rPr>
          <w:sz w:val="24"/>
          <w:lang w:val="lt-LT"/>
        </w:rPr>
        <w:t>rašte</w:t>
      </w:r>
      <w:r w:rsidRPr="00DB3940">
        <w:rPr>
          <w:sz w:val="24"/>
          <w:lang w:val="lt-LT"/>
        </w:rPr>
        <w:t xml:space="preserve"> (</w:t>
      </w:r>
      <w:r w:rsidR="004400A2">
        <w:rPr>
          <w:sz w:val="24"/>
          <w:lang w:val="lt-LT"/>
        </w:rPr>
        <w:t>2</w:t>
      </w:r>
      <w:r w:rsidRPr="00DB3940">
        <w:rPr>
          <w:sz w:val="24"/>
          <w:lang w:val="lt-LT"/>
        </w:rPr>
        <w:t xml:space="preserve"> priedas) kaina turi būti skaičiuojama tikslumo lygiu iki euro šimtųjų dalių (t.y. du skaičiai po kablelio). </w:t>
      </w:r>
      <w:r>
        <w:rPr>
          <w:sz w:val="24"/>
          <w:lang w:val="lt-LT"/>
        </w:rPr>
        <w:t>Įgaliotoji p</w:t>
      </w:r>
      <w:r w:rsidRPr="00DB3940">
        <w:rPr>
          <w:sz w:val="24"/>
          <w:lang w:val="lt-LT"/>
        </w:rPr>
        <w:t xml:space="preserve">erkančioji organizacija vertins tik pasiūlymo </w:t>
      </w:r>
      <w:r>
        <w:rPr>
          <w:sz w:val="24"/>
          <w:lang w:val="lt-LT"/>
        </w:rPr>
        <w:t>rašte</w:t>
      </w:r>
      <w:r w:rsidRPr="00DB3940">
        <w:rPr>
          <w:sz w:val="24"/>
          <w:lang w:val="lt-LT"/>
        </w:rPr>
        <w:t xml:space="preserve"> nurodytą kainą, išreikštą skaitmenimis ir žodžiais. Tiekėjui pasiūlymo </w:t>
      </w:r>
      <w:r>
        <w:rPr>
          <w:sz w:val="24"/>
          <w:lang w:val="lt-LT"/>
        </w:rPr>
        <w:t>rašte</w:t>
      </w:r>
      <w:r w:rsidRPr="00DB3940">
        <w:rPr>
          <w:sz w:val="24"/>
          <w:lang w:val="lt-LT"/>
        </w:rPr>
        <w:t xml:space="preserve"> nenurodžius pasiūlymo kainos, </w:t>
      </w:r>
      <w:r>
        <w:rPr>
          <w:sz w:val="24"/>
          <w:lang w:val="lt-LT"/>
        </w:rPr>
        <w:t xml:space="preserve">įgaliotoji </w:t>
      </w:r>
      <w:r w:rsidRPr="00DB3940">
        <w:rPr>
          <w:sz w:val="24"/>
          <w:lang w:val="lt-LT"/>
        </w:rPr>
        <w:t>perkančioji organizacija pasiūlymą atmes. Siūlomos kainos turi būti išreikštos eurais.</w:t>
      </w:r>
    </w:p>
    <w:p w14:paraId="65CEF6D7" w14:textId="1D76ADE8" w:rsidR="00F82ADD" w:rsidRPr="00EA150F" w:rsidRDefault="00F82ADD" w:rsidP="001C73A9">
      <w:pPr>
        <w:pStyle w:val="Sraopastraipa"/>
        <w:numPr>
          <w:ilvl w:val="0"/>
          <w:numId w:val="44"/>
        </w:numPr>
        <w:contextualSpacing w:val="0"/>
        <w:jc w:val="both"/>
        <w:rPr>
          <w:lang w:val="lt-LT"/>
        </w:rPr>
      </w:pPr>
      <w:r w:rsidRPr="00DB3940">
        <w:rPr>
          <w:sz w:val="24"/>
          <w:lang w:val="lt-LT"/>
        </w:rPr>
        <w:t xml:space="preserve">Tiekėjas, teikdamas pasiūlymą, Pasiūlymo </w:t>
      </w:r>
      <w:r>
        <w:rPr>
          <w:sz w:val="24"/>
          <w:lang w:val="lt-LT"/>
        </w:rPr>
        <w:t>rašte</w:t>
      </w:r>
      <w:r w:rsidRPr="00DB3940">
        <w:rPr>
          <w:sz w:val="24"/>
          <w:lang w:val="lt-LT"/>
        </w:rPr>
        <w:t xml:space="preserve"> (</w:t>
      </w:r>
      <w:r w:rsidR="004400A2">
        <w:rPr>
          <w:sz w:val="24"/>
          <w:lang w:val="lt-LT"/>
        </w:rPr>
        <w:t>2</w:t>
      </w:r>
      <w:r w:rsidRPr="00DB3940">
        <w:rPr>
          <w:sz w:val="24"/>
          <w:lang w:val="lt-LT"/>
        </w:rPr>
        <w:t xml:space="preserve"> priedas) turi nurodyti (jei konfidenciali informacija pateikiama), kuri tiekėjo pateikiama informacija yra konfidenciali. Tokią informaciją sudaro visų pirma komercinė (gamybinė) paslaptis ir konfidencialieji pasiūlymų aspektai. Dalyvių reikalavimu, </w:t>
      </w:r>
      <w:r>
        <w:rPr>
          <w:sz w:val="24"/>
          <w:lang w:val="lt-LT"/>
        </w:rPr>
        <w:t xml:space="preserve">įgaliotoji </w:t>
      </w:r>
      <w:r w:rsidRPr="00DB3940">
        <w:rPr>
          <w:sz w:val="24"/>
          <w:lang w:val="lt-LT"/>
        </w:rPr>
        <w:t xml:space="preserve">perkančioji organizacija turi juos supažindinti su kitų dalyvių pasiūlymais, išskyrus tą informaciją, kurią dalyviai nurodė kaip konfidencialią. Siekiant, kad </w:t>
      </w:r>
      <w:r>
        <w:rPr>
          <w:sz w:val="24"/>
          <w:lang w:val="lt-LT"/>
        </w:rPr>
        <w:t xml:space="preserve">įgaliotoji </w:t>
      </w:r>
      <w:r w:rsidRPr="00DB3940">
        <w:rPr>
          <w:sz w:val="24"/>
          <w:lang w:val="lt-LT"/>
        </w:rPr>
        <w:t xml:space="preserve">perkančioji organizacija galėtų užtikrinti tiekėjo informacijos konfidencialumą, Tiekėjas turi užpildyti Pasiūlymo </w:t>
      </w:r>
      <w:r>
        <w:rPr>
          <w:sz w:val="24"/>
          <w:lang w:val="lt-LT"/>
        </w:rPr>
        <w:t>rašte</w:t>
      </w:r>
      <w:r w:rsidRPr="00DB3940">
        <w:rPr>
          <w:sz w:val="24"/>
          <w:lang w:val="lt-LT"/>
        </w:rPr>
        <w:t xml:space="preserve"> (</w:t>
      </w:r>
      <w:r w:rsidR="001C73A9">
        <w:rPr>
          <w:sz w:val="24"/>
          <w:lang w:val="lt-LT"/>
        </w:rPr>
        <w:t>2</w:t>
      </w:r>
      <w:r w:rsidRPr="00DB3940">
        <w:rPr>
          <w:sz w:val="24"/>
          <w:lang w:val="lt-LT"/>
        </w:rPr>
        <w:t xml:space="preserve"> priedas) esančią lentelę dėl konfidencialios informacijos pateikimo bei elektroniniame pasiūlyme esančią konfidencialią informaciją turi pateikti atskiru failu. Tiekėjas failo pavadinime nurodo „Konfidencialu“. Jei dalyvis neužpildo Pasiūlymo </w:t>
      </w:r>
      <w:r>
        <w:rPr>
          <w:sz w:val="24"/>
          <w:lang w:val="lt-LT"/>
        </w:rPr>
        <w:t>rašte</w:t>
      </w:r>
      <w:r w:rsidRPr="00DB3940">
        <w:rPr>
          <w:sz w:val="24"/>
          <w:lang w:val="lt-LT"/>
        </w:rPr>
        <w:t xml:space="preserve"> (</w:t>
      </w:r>
      <w:r w:rsidR="004400A2">
        <w:rPr>
          <w:sz w:val="24"/>
          <w:lang w:val="lt-LT"/>
        </w:rPr>
        <w:t>2</w:t>
      </w:r>
      <w:r w:rsidRPr="00DB3940">
        <w:rPr>
          <w:sz w:val="24"/>
          <w:lang w:val="lt-LT"/>
        </w:rPr>
        <w:t xml:space="preserve"> priedas) pateiktos lentelės, kurioje turi būti nurodoma konfidenciali informacija ir (arba) failo pavadinime nenurodo „Konfidencialu“, </w:t>
      </w:r>
      <w:r>
        <w:rPr>
          <w:sz w:val="24"/>
          <w:lang w:val="lt-LT"/>
        </w:rPr>
        <w:t xml:space="preserve">įgaliotoji </w:t>
      </w:r>
      <w:r w:rsidRPr="00DB3940">
        <w:rPr>
          <w:sz w:val="24"/>
          <w:lang w:val="lt-LT"/>
        </w:rPr>
        <w:lastRenderedPageBreak/>
        <w:t>perkančioji organizacija laiko, kad jo pateiktame pasiūlyme nėra konfidencialios informacijos ir dalyvio pasiūlymas bus išviešintas vadovaujantis Viešųjų pirkimų įstatymo 18 str. 11 dalimi.</w:t>
      </w:r>
    </w:p>
    <w:p w14:paraId="4FE094CF" w14:textId="77777777" w:rsidR="00F82ADD" w:rsidRPr="00EA150F" w:rsidRDefault="00F82ADD" w:rsidP="001C73A9">
      <w:pPr>
        <w:pStyle w:val="Sraopastraipa"/>
        <w:numPr>
          <w:ilvl w:val="0"/>
          <w:numId w:val="44"/>
        </w:numPr>
        <w:contextualSpacing w:val="0"/>
        <w:jc w:val="both"/>
        <w:rPr>
          <w:lang w:val="lt-LT"/>
        </w:rPr>
      </w:pPr>
      <w:r w:rsidRPr="00DB3940">
        <w:rPr>
          <w:sz w:val="24"/>
          <w:lang w:val="lt-LT"/>
        </w:rPr>
        <w:t>Kol nepasibaigė pasiūlymų priėmimo terminas, dalyvis gali pakeisti ar atšaukti pateiktą savo pasiūlymą, neprarasdamas pasiūlymo galiojimo užtikrinimo. Pasiūlymas nebus pakeistas ar atšauktas, jei toks dalyvio pranešimas bus gautas vėliau nustatyto termino. Apie pasiūlymo pakeitimą ar atšaukimą dalyvis privalo pranešti perkančiajai organizacijai iki vokų su pasiūlymais pateikimo termino pabaigos CVP IS priemonėmis.</w:t>
      </w:r>
    </w:p>
    <w:p w14:paraId="75B9A8F4" w14:textId="77777777" w:rsidR="00F82ADD" w:rsidRPr="00EA150F" w:rsidRDefault="00F82ADD" w:rsidP="001C73A9">
      <w:pPr>
        <w:pStyle w:val="Sraopastraipa"/>
        <w:numPr>
          <w:ilvl w:val="0"/>
          <w:numId w:val="44"/>
        </w:numPr>
        <w:contextualSpacing w:val="0"/>
        <w:jc w:val="both"/>
        <w:rPr>
          <w:lang w:val="lt-LT"/>
        </w:rPr>
      </w:pPr>
      <w:r>
        <w:rPr>
          <w:sz w:val="24"/>
          <w:lang w:val="lt-LT"/>
        </w:rPr>
        <w:t>Įgaliotoji p</w:t>
      </w:r>
      <w:r w:rsidRPr="00DB3940">
        <w:rPr>
          <w:sz w:val="24"/>
          <w:lang w:val="lt-LT"/>
        </w:rPr>
        <w:t>erkančioji organizacija reikalauja, kad dalyvis savo pasiūlyme nurodytų, kokius sub</w:t>
      </w:r>
      <w:r>
        <w:rPr>
          <w:sz w:val="24"/>
          <w:lang w:val="lt-LT"/>
        </w:rPr>
        <w:t>tiekėj</w:t>
      </w:r>
      <w:r w:rsidRPr="00DB3940">
        <w:rPr>
          <w:sz w:val="24"/>
          <w:lang w:val="lt-LT"/>
        </w:rPr>
        <w:t>us ir kokiai pirkimo daliai</w:t>
      </w:r>
      <w:r>
        <w:rPr>
          <w:sz w:val="24"/>
          <w:lang w:val="lt-LT"/>
        </w:rPr>
        <w:t xml:space="preserve"> </w:t>
      </w:r>
      <w:r w:rsidRPr="00DB3940">
        <w:rPr>
          <w:sz w:val="24"/>
          <w:lang w:val="lt-LT"/>
        </w:rPr>
        <w:t>(darbų</w:t>
      </w:r>
      <w:r>
        <w:rPr>
          <w:sz w:val="24"/>
          <w:lang w:val="lt-LT"/>
        </w:rPr>
        <w:t>/paslaugų</w:t>
      </w:r>
      <w:r w:rsidRPr="00DB3940">
        <w:rPr>
          <w:sz w:val="24"/>
          <w:lang w:val="lt-LT"/>
        </w:rPr>
        <w:t xml:space="preserve"> pavadinimas, apimtis EUR)</w:t>
      </w:r>
      <w:r>
        <w:rPr>
          <w:sz w:val="24"/>
          <w:lang w:val="lt-LT"/>
        </w:rPr>
        <w:t xml:space="preserve"> </w:t>
      </w:r>
      <w:r w:rsidRPr="00DB3940">
        <w:rPr>
          <w:sz w:val="24"/>
          <w:lang w:val="lt-LT"/>
        </w:rPr>
        <w:t>ketina pasitelkti. Šis reikalavimas nekeičia pagrindinio dalyvio atsakomybės dėl numatomos sudaryti pirkimo sutarties įvykdymo. Tiekėjas kartu su pasiūlymu privalo pateikti sub</w:t>
      </w:r>
      <w:r>
        <w:rPr>
          <w:sz w:val="24"/>
          <w:lang w:val="lt-LT"/>
        </w:rPr>
        <w:t>tiekėj</w:t>
      </w:r>
      <w:r w:rsidRPr="00DB3940">
        <w:rPr>
          <w:sz w:val="24"/>
          <w:lang w:val="lt-LT"/>
        </w:rPr>
        <w:t>ų sutikimą dalyvauti konkurse.</w:t>
      </w:r>
    </w:p>
    <w:p w14:paraId="429BC5B0" w14:textId="77777777" w:rsidR="00761B54" w:rsidRPr="00B35F36" w:rsidRDefault="00761B54" w:rsidP="00761B54">
      <w:pPr>
        <w:pStyle w:val="Pagrindinistekstas"/>
        <w:rPr>
          <w:rFonts w:ascii="Times New Roman" w:hAnsi="Times New Roman" w:cs="Times New Roman"/>
          <w:lang w:val="lt-LT"/>
        </w:rPr>
      </w:pPr>
    </w:p>
    <w:p w14:paraId="6CFBD770" w14:textId="77777777" w:rsidR="00761B54" w:rsidRPr="003D38E5" w:rsidRDefault="00761B54" w:rsidP="00DB3940">
      <w:pPr>
        <w:pStyle w:val="Antrat1"/>
        <w:rPr>
          <w:lang w:val="lt-LT"/>
        </w:rPr>
      </w:pPr>
      <w:bookmarkStart w:id="12" w:name="_Toc485638354"/>
      <w:r w:rsidRPr="003D38E5">
        <w:rPr>
          <w:lang w:val="lt-LT"/>
        </w:rPr>
        <w:t>PASIŪLYMŲ GALIOJIMO UŽTIKRINIMO IR PIRKIMO SUTARTIES ĮVYKDYMO UŽTIKRINIMO REIKALAVIMAI</w:t>
      </w:r>
      <w:bookmarkEnd w:id="12"/>
    </w:p>
    <w:p w14:paraId="1484D01D" w14:textId="77777777" w:rsidR="00761B54" w:rsidRPr="00B35F36" w:rsidRDefault="00761B54" w:rsidP="00761B54">
      <w:pPr>
        <w:pStyle w:val="Pagrindinistekstas"/>
        <w:rPr>
          <w:rFonts w:ascii="Times New Roman" w:hAnsi="Times New Roman" w:cs="Times New Roman"/>
          <w:lang w:val="lt-LT"/>
        </w:rPr>
      </w:pPr>
    </w:p>
    <w:p w14:paraId="463095B8" w14:textId="12DCF812" w:rsidR="00C97321" w:rsidRPr="009F665C" w:rsidRDefault="00F608F9" w:rsidP="001C73A9">
      <w:pPr>
        <w:pStyle w:val="Sraopastraipa"/>
        <w:numPr>
          <w:ilvl w:val="0"/>
          <w:numId w:val="44"/>
        </w:numPr>
        <w:jc w:val="both"/>
        <w:rPr>
          <w:sz w:val="24"/>
          <w:szCs w:val="24"/>
          <w:lang w:val="lt-LT"/>
        </w:rPr>
      </w:pPr>
      <w:r w:rsidRPr="009F665C">
        <w:rPr>
          <w:sz w:val="24"/>
          <w:szCs w:val="24"/>
          <w:lang w:val="lt-LT"/>
        </w:rPr>
        <w:t xml:space="preserve">Tiekėjas, užtikrindamas pasiūlymo galiojimą, privalo iki pasiūlymų pateikimo termino pabaigos pervesti </w:t>
      </w:r>
      <w:r w:rsidR="00FC45F8" w:rsidRPr="009F665C">
        <w:rPr>
          <w:sz w:val="24"/>
          <w:szCs w:val="24"/>
          <w:lang w:val="pl-PL"/>
        </w:rPr>
        <w:t xml:space="preserve">į Vilniaus miesto savivaldybės administracijos Finansų departamento (kodas 188708377) sąskaitą LT79 7044 0600 0686 8313 AB SEB banke arba į Vilniaus miesto savivaldybės administracijos (kodas 188710061) sąskaitas LT 077180 3000 0113 0388 AB Šiaulių banke, arba LT50 4010 0424 0394 3983 AB DNB banke užstatą </w:t>
      </w:r>
      <w:r w:rsidR="00AA3258" w:rsidRPr="009F665C">
        <w:rPr>
          <w:sz w:val="24"/>
          <w:szCs w:val="24"/>
          <w:lang w:val="pl-PL"/>
        </w:rPr>
        <w:t>17</w:t>
      </w:r>
      <w:r w:rsidR="00F82ADD" w:rsidRPr="009F665C">
        <w:rPr>
          <w:sz w:val="24"/>
          <w:szCs w:val="24"/>
          <w:lang w:val="pl-PL"/>
        </w:rPr>
        <w:t xml:space="preserve"> </w:t>
      </w:r>
      <w:r w:rsidR="00AA3258" w:rsidRPr="009F665C">
        <w:rPr>
          <w:sz w:val="24"/>
          <w:szCs w:val="24"/>
          <w:lang w:val="pl-PL"/>
        </w:rPr>
        <w:t>000</w:t>
      </w:r>
      <w:r w:rsidR="00FC45F8" w:rsidRPr="009F665C">
        <w:rPr>
          <w:sz w:val="24"/>
          <w:szCs w:val="24"/>
          <w:lang w:val="pl-PL"/>
        </w:rPr>
        <w:t xml:space="preserve">,00 EUR sumai arba pateikti banko garantiją </w:t>
      </w:r>
      <w:r w:rsidR="00AA3258" w:rsidRPr="009F665C">
        <w:rPr>
          <w:sz w:val="24"/>
          <w:szCs w:val="24"/>
          <w:lang w:val="pl-PL"/>
        </w:rPr>
        <w:t>17</w:t>
      </w:r>
      <w:r w:rsidR="00F82ADD" w:rsidRPr="009F665C">
        <w:rPr>
          <w:sz w:val="24"/>
          <w:szCs w:val="24"/>
          <w:lang w:val="pl-PL"/>
        </w:rPr>
        <w:t xml:space="preserve"> </w:t>
      </w:r>
      <w:r w:rsidR="00AA3258" w:rsidRPr="009F665C">
        <w:rPr>
          <w:sz w:val="24"/>
          <w:szCs w:val="24"/>
          <w:lang w:val="pl-PL"/>
        </w:rPr>
        <w:t>000</w:t>
      </w:r>
      <w:r w:rsidR="00FC45F8" w:rsidRPr="009F665C">
        <w:rPr>
          <w:sz w:val="24"/>
          <w:szCs w:val="24"/>
          <w:lang w:val="pl-PL"/>
        </w:rPr>
        <w:t>,00 EUR</w:t>
      </w:r>
      <w:r w:rsidRPr="009F665C">
        <w:rPr>
          <w:sz w:val="24"/>
          <w:szCs w:val="24"/>
          <w:lang w:val="lt-LT"/>
        </w:rPr>
        <w:t xml:space="preserve"> sumai pagal </w:t>
      </w:r>
      <w:r w:rsidR="00F6348E" w:rsidRPr="009F665C">
        <w:rPr>
          <w:sz w:val="24"/>
          <w:szCs w:val="24"/>
          <w:lang w:val="lt-LT"/>
        </w:rPr>
        <w:t>7</w:t>
      </w:r>
      <w:r w:rsidRPr="009F665C">
        <w:rPr>
          <w:sz w:val="24"/>
          <w:szCs w:val="24"/>
          <w:lang w:val="lt-LT"/>
        </w:rPr>
        <w:t xml:space="preserve"> priede pateiktą formą. Banko garantijos originalas pateikiamas elektronine forma. </w:t>
      </w:r>
    </w:p>
    <w:p w14:paraId="00978627" w14:textId="77777777" w:rsidR="009F665C" w:rsidRPr="005D10FB" w:rsidRDefault="009F665C" w:rsidP="001C73A9">
      <w:pPr>
        <w:pStyle w:val="Sraopastraipa"/>
        <w:numPr>
          <w:ilvl w:val="0"/>
          <w:numId w:val="44"/>
        </w:numPr>
        <w:contextualSpacing w:val="0"/>
        <w:jc w:val="both"/>
        <w:rPr>
          <w:sz w:val="24"/>
          <w:szCs w:val="24"/>
          <w:lang w:val="lt-LT"/>
        </w:rPr>
      </w:pPr>
      <w:r w:rsidRPr="005D10FB">
        <w:rPr>
          <w:sz w:val="24"/>
          <w:szCs w:val="24"/>
          <w:lang w:val="lt-LT"/>
        </w:rPr>
        <w:t>Banko garantijai keliami šie reikalavimai:</w:t>
      </w:r>
    </w:p>
    <w:p w14:paraId="50024721" w14:textId="70B9ACED"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 xml:space="preserve">pateiktoje garantijoje turi būti nurodytas jos galiojimo terminas. Garantija turi galioti ne trumpiau nei </w:t>
      </w:r>
      <w:r>
        <w:rPr>
          <w:sz w:val="24"/>
          <w:szCs w:val="24"/>
          <w:lang w:val="lt-LT"/>
        </w:rPr>
        <w:t>9</w:t>
      </w:r>
      <w:r w:rsidRPr="005812C4">
        <w:rPr>
          <w:sz w:val="24"/>
          <w:szCs w:val="24"/>
          <w:lang w:val="lt-LT"/>
        </w:rPr>
        <w:t xml:space="preserve">0 dienų nuo pasiūlymų pateikimo termino pabaigos. Pasiūlymo galiojimo garantijos forma pateikta </w:t>
      </w:r>
      <w:r w:rsidR="001C73A9">
        <w:rPr>
          <w:sz w:val="24"/>
          <w:szCs w:val="24"/>
          <w:lang w:val="lt-LT"/>
        </w:rPr>
        <w:t>6</w:t>
      </w:r>
      <w:r w:rsidRPr="005812C4">
        <w:rPr>
          <w:sz w:val="24"/>
          <w:szCs w:val="24"/>
          <w:lang w:val="lt-LT"/>
        </w:rPr>
        <w:t xml:space="preserve"> priede;</w:t>
      </w:r>
    </w:p>
    <w:p w14:paraId="026FA957"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garantiją suteikęs bankas privalo per 7</w:t>
      </w:r>
      <w:r>
        <w:rPr>
          <w:sz w:val="24"/>
          <w:szCs w:val="24"/>
          <w:lang w:val="lt-LT"/>
        </w:rPr>
        <w:t xml:space="preserve"> (septynias)</w:t>
      </w:r>
      <w:r w:rsidRPr="005812C4">
        <w:rPr>
          <w:sz w:val="24"/>
          <w:szCs w:val="24"/>
          <w:lang w:val="lt-LT"/>
        </w:rPr>
        <w:t xml:space="preserve"> darbo dienas sumokėti </w:t>
      </w:r>
      <w:r>
        <w:rPr>
          <w:sz w:val="24"/>
          <w:szCs w:val="24"/>
          <w:lang w:val="lt-LT"/>
        </w:rPr>
        <w:t xml:space="preserve">įgaliotajai </w:t>
      </w:r>
      <w:r w:rsidRPr="005812C4">
        <w:rPr>
          <w:sz w:val="24"/>
          <w:szCs w:val="24"/>
          <w:lang w:val="lt-LT"/>
        </w:rPr>
        <w:t xml:space="preserve">perkančiajai organizacijai garantijoje nurodytą pinigų sumą, gavęs </w:t>
      </w:r>
      <w:r>
        <w:rPr>
          <w:sz w:val="24"/>
          <w:szCs w:val="24"/>
          <w:lang w:val="lt-LT"/>
        </w:rPr>
        <w:t xml:space="preserve">įgaliotosios </w:t>
      </w:r>
      <w:r w:rsidRPr="005812C4">
        <w:rPr>
          <w:sz w:val="24"/>
          <w:szCs w:val="24"/>
          <w:lang w:val="lt-LT"/>
        </w:rPr>
        <w:t xml:space="preserve">perkančiosios organizacijos pirmą rašytinį reikalavimą nereikalaudamas, kad </w:t>
      </w:r>
      <w:r>
        <w:rPr>
          <w:sz w:val="24"/>
          <w:szCs w:val="24"/>
          <w:lang w:val="lt-LT"/>
        </w:rPr>
        <w:t xml:space="preserve">įgaliotoji </w:t>
      </w:r>
      <w:r w:rsidRPr="005812C4">
        <w:rPr>
          <w:sz w:val="24"/>
          <w:szCs w:val="24"/>
          <w:lang w:val="lt-LT"/>
        </w:rPr>
        <w:t xml:space="preserve">perkančioji organizacija savo reikalavimą pagrįstų, su sąlyga, kad </w:t>
      </w:r>
      <w:r>
        <w:rPr>
          <w:sz w:val="24"/>
          <w:szCs w:val="24"/>
          <w:lang w:val="lt-LT"/>
        </w:rPr>
        <w:t xml:space="preserve">įgaliotoji </w:t>
      </w:r>
      <w:r w:rsidRPr="005812C4">
        <w:rPr>
          <w:sz w:val="24"/>
          <w:szCs w:val="24"/>
          <w:lang w:val="lt-LT"/>
        </w:rPr>
        <w:t xml:space="preserve">perkančioji organizacija pažymės, jog reikalaujama suma priklauso nuo vienos iš </w:t>
      </w:r>
      <w:r>
        <w:rPr>
          <w:sz w:val="24"/>
          <w:szCs w:val="24"/>
          <w:lang w:val="lt-LT"/>
        </w:rPr>
        <w:t>35</w:t>
      </w:r>
      <w:r w:rsidRPr="00DB3940">
        <w:rPr>
          <w:sz w:val="24"/>
          <w:szCs w:val="24"/>
          <w:lang w:val="lt-LT"/>
        </w:rPr>
        <w:t xml:space="preserve"> punkte</w:t>
      </w:r>
      <w:r w:rsidRPr="005812C4">
        <w:rPr>
          <w:sz w:val="24"/>
          <w:szCs w:val="24"/>
          <w:lang w:val="lt-LT"/>
        </w:rPr>
        <w:t xml:space="preserve"> nurodytų sąlygų, įvardindama šią sąlygą</w:t>
      </w:r>
      <w:r>
        <w:rPr>
          <w:sz w:val="24"/>
          <w:szCs w:val="24"/>
          <w:lang w:val="lt-LT"/>
        </w:rPr>
        <w:t>.</w:t>
      </w:r>
    </w:p>
    <w:p w14:paraId="10C02036" w14:textId="77777777" w:rsidR="009F665C" w:rsidRPr="00EA150F" w:rsidRDefault="009F665C" w:rsidP="009F665C">
      <w:pPr>
        <w:pStyle w:val="Sraopastraipa"/>
        <w:numPr>
          <w:ilvl w:val="0"/>
          <w:numId w:val="37"/>
        </w:numPr>
        <w:contextualSpacing w:val="0"/>
        <w:jc w:val="both"/>
        <w:rPr>
          <w:lang w:val="lt-LT"/>
        </w:rPr>
      </w:pPr>
      <w:bookmarkStart w:id="13" w:name="_Ref480365092"/>
      <w:r w:rsidRPr="00DB3940">
        <w:rPr>
          <w:sz w:val="24"/>
          <w:lang w:val="lt-LT"/>
        </w:rPr>
        <w:t>Pasiūlymo galiojimo užtikrinimas dalyviui grąžinamas esant bent vienai iš šių sąlygų:</w:t>
      </w:r>
      <w:bookmarkEnd w:id="13"/>
    </w:p>
    <w:p w14:paraId="35A0748A"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pasibaigia pasiūlymų užtikrinimo galiojimo laikas;</w:t>
      </w:r>
    </w:p>
    <w:p w14:paraId="67A39019"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įsigalioja pirkimo sutartis;</w:t>
      </w:r>
    </w:p>
    <w:p w14:paraId="08DBF13E"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nutraukiamos pirkimo procedūros.</w:t>
      </w:r>
    </w:p>
    <w:p w14:paraId="78C2890C" w14:textId="77777777" w:rsidR="009F665C" w:rsidRPr="00EA150F" w:rsidRDefault="009F665C" w:rsidP="009F665C">
      <w:pPr>
        <w:pStyle w:val="Sraopastraipa"/>
        <w:numPr>
          <w:ilvl w:val="0"/>
          <w:numId w:val="37"/>
        </w:numPr>
        <w:contextualSpacing w:val="0"/>
        <w:jc w:val="both"/>
        <w:rPr>
          <w:lang w:val="lt-LT"/>
        </w:rPr>
      </w:pPr>
      <w:bookmarkStart w:id="14" w:name="_Ref480453415"/>
      <w:bookmarkStart w:id="15" w:name="as"/>
      <w:r w:rsidRPr="00DB3940">
        <w:rPr>
          <w:sz w:val="24"/>
          <w:lang w:val="lt-LT"/>
        </w:rPr>
        <w:t>Dalyvis netenka pasiūlymo galiojimo užtikrinimo esant bent vienai šių sąlygų:</w:t>
      </w:r>
      <w:bookmarkEnd w:id="14"/>
    </w:p>
    <w:bookmarkEnd w:id="15"/>
    <w:p w14:paraId="5A109408"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dalyvis atsisako savo pasiūlymo arba jo dalies (pasiūlyme nurodyto pirkimo objekto, jo kiekio (apimties), siūlomų kainų, t</w:t>
      </w:r>
      <w:r>
        <w:rPr>
          <w:sz w:val="24"/>
          <w:szCs w:val="24"/>
          <w:lang w:val="lt-LT"/>
        </w:rPr>
        <w:t>ei</w:t>
      </w:r>
      <w:r w:rsidRPr="005812C4">
        <w:rPr>
          <w:sz w:val="24"/>
          <w:szCs w:val="24"/>
          <w:lang w:val="lt-LT"/>
        </w:rPr>
        <w:t>kimo ar mokėjimo terminų, kitų pasiūlyme nurodytų sąlygų), nors pasiūlymo galiojimo terminas dar nebus pasibaigęs;</w:t>
      </w:r>
    </w:p>
    <w:p w14:paraId="490BEEB7"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laimėjęs viešąjį pirkimą dalyvis atsisako pasirašyti sutartį pagal pirkimo dokumentuose pateikt</w:t>
      </w:r>
      <w:r>
        <w:rPr>
          <w:sz w:val="24"/>
          <w:szCs w:val="24"/>
          <w:lang w:val="lt-LT"/>
        </w:rPr>
        <w:t>as</w:t>
      </w:r>
      <w:r w:rsidRPr="005812C4">
        <w:rPr>
          <w:sz w:val="24"/>
          <w:szCs w:val="24"/>
          <w:lang w:val="lt-LT"/>
        </w:rPr>
        <w:t xml:space="preserve"> sutarties </w:t>
      </w:r>
      <w:r>
        <w:rPr>
          <w:sz w:val="24"/>
          <w:szCs w:val="24"/>
          <w:lang w:val="lt-LT"/>
        </w:rPr>
        <w:t>sąlygas</w:t>
      </w:r>
      <w:r w:rsidRPr="005812C4">
        <w:rPr>
          <w:sz w:val="24"/>
          <w:szCs w:val="24"/>
          <w:lang w:val="lt-LT"/>
        </w:rPr>
        <w:t xml:space="preserve"> (</w:t>
      </w:r>
      <w:r>
        <w:rPr>
          <w:sz w:val="24"/>
          <w:szCs w:val="24"/>
          <w:lang w:val="lt-LT"/>
        </w:rPr>
        <w:t>II skyrius</w:t>
      </w:r>
      <w:r w:rsidRPr="005812C4">
        <w:rPr>
          <w:sz w:val="24"/>
          <w:szCs w:val="24"/>
          <w:lang w:val="lt-LT"/>
        </w:rPr>
        <w:t>). Jei perkančiosios organizacijos nurodytu laiku jis neatvyksta pasirašyti sutarties, laikoma, kad tiekėjas atsisakė pasirašyti sutartį;</w:t>
      </w:r>
    </w:p>
    <w:p w14:paraId="69D1CD53" w14:textId="77777777" w:rsidR="009F665C" w:rsidRPr="005812C4" w:rsidRDefault="009F665C" w:rsidP="009F665C">
      <w:pPr>
        <w:pStyle w:val="Sraopastraipa"/>
        <w:numPr>
          <w:ilvl w:val="1"/>
          <w:numId w:val="37"/>
        </w:numPr>
        <w:contextualSpacing w:val="0"/>
        <w:jc w:val="both"/>
        <w:rPr>
          <w:lang w:val="lt-LT"/>
        </w:rPr>
      </w:pPr>
      <w:r w:rsidRPr="005812C4">
        <w:rPr>
          <w:sz w:val="24"/>
          <w:szCs w:val="24"/>
          <w:lang w:val="lt-LT"/>
        </w:rPr>
        <w:t>laimėjęs viešąjį pirkimą dalyvis nepateikia sutarties įvykdymo užtikrinimo pirkimo dokumentuose nurodytomis sąlygomis.</w:t>
      </w:r>
    </w:p>
    <w:p w14:paraId="4BBE9D20" w14:textId="72B30017" w:rsidR="00761B54" w:rsidRPr="00EA150F" w:rsidRDefault="00761B54" w:rsidP="00BA6B59">
      <w:pPr>
        <w:pStyle w:val="Sraopastraipa"/>
        <w:numPr>
          <w:ilvl w:val="0"/>
          <w:numId w:val="37"/>
        </w:numPr>
        <w:contextualSpacing w:val="0"/>
        <w:jc w:val="both"/>
        <w:rPr>
          <w:lang w:val="lt-LT"/>
        </w:rPr>
      </w:pPr>
      <w:r w:rsidRPr="00DB3940">
        <w:rPr>
          <w:sz w:val="24"/>
          <w:lang w:val="lt-LT"/>
        </w:rPr>
        <w:t xml:space="preserve">Perkančioji organizacija reikalauja, kad sutarties </w:t>
      </w:r>
      <w:r w:rsidR="0049071D">
        <w:rPr>
          <w:sz w:val="24"/>
          <w:lang w:val="lt-LT"/>
        </w:rPr>
        <w:t>atlikimas</w:t>
      </w:r>
      <w:r w:rsidRPr="00DB3940">
        <w:rPr>
          <w:sz w:val="24"/>
          <w:lang w:val="lt-LT"/>
        </w:rPr>
        <w:t xml:space="preserve"> būtų užtikrinamas:</w:t>
      </w:r>
    </w:p>
    <w:p w14:paraId="6A9EB91A" w14:textId="55F97282" w:rsidR="00761B54" w:rsidRPr="005812C4" w:rsidRDefault="00761B54" w:rsidP="00BA6B59">
      <w:pPr>
        <w:pStyle w:val="Sraopastraipa"/>
        <w:numPr>
          <w:ilvl w:val="1"/>
          <w:numId w:val="37"/>
        </w:numPr>
        <w:contextualSpacing w:val="0"/>
        <w:jc w:val="both"/>
        <w:rPr>
          <w:lang w:val="lt-LT"/>
        </w:rPr>
      </w:pPr>
      <w:r w:rsidRPr="00DB3940">
        <w:rPr>
          <w:sz w:val="24"/>
          <w:szCs w:val="24"/>
          <w:lang w:val="lt-LT"/>
        </w:rPr>
        <w:t xml:space="preserve">Jeigu tiekėjas sutarties </w:t>
      </w:r>
      <w:r w:rsidR="0049071D">
        <w:rPr>
          <w:sz w:val="24"/>
          <w:szCs w:val="24"/>
          <w:lang w:val="lt-LT"/>
        </w:rPr>
        <w:t>atlikimą</w:t>
      </w:r>
      <w:r w:rsidRPr="00DB3940">
        <w:rPr>
          <w:sz w:val="24"/>
          <w:szCs w:val="24"/>
          <w:lang w:val="lt-LT"/>
        </w:rPr>
        <w:t xml:space="preserve"> užtikrina užstatu, tai jis turi pateikti užstatą </w:t>
      </w:r>
      <w:r w:rsidR="00AA3258">
        <w:rPr>
          <w:sz w:val="24"/>
          <w:szCs w:val="24"/>
          <w:lang w:val="lt-LT"/>
        </w:rPr>
        <w:t>170</w:t>
      </w:r>
      <w:r w:rsidR="00764DBA">
        <w:rPr>
          <w:sz w:val="24"/>
          <w:szCs w:val="24"/>
          <w:lang w:val="lt-LT"/>
        </w:rPr>
        <w:t>.000,00</w:t>
      </w:r>
      <w:r w:rsidRPr="005812C4">
        <w:rPr>
          <w:sz w:val="24"/>
          <w:szCs w:val="24"/>
          <w:lang w:val="lt-LT"/>
        </w:rPr>
        <w:t xml:space="preserve"> EUR</w:t>
      </w:r>
      <w:r w:rsidRPr="00DB3940">
        <w:rPr>
          <w:sz w:val="24"/>
          <w:szCs w:val="24"/>
          <w:lang w:val="lt-LT"/>
        </w:rPr>
        <w:t xml:space="preserve"> sumai pervedant jį per 7 (septynias) darbo dienas nuo </w:t>
      </w:r>
      <w:r w:rsidR="00A87A70">
        <w:rPr>
          <w:sz w:val="24"/>
          <w:szCs w:val="24"/>
          <w:lang w:val="lt-LT"/>
        </w:rPr>
        <w:t>s</w:t>
      </w:r>
      <w:r w:rsidR="00A87A70" w:rsidRPr="005812C4">
        <w:rPr>
          <w:sz w:val="24"/>
          <w:szCs w:val="24"/>
          <w:lang w:val="lt-LT"/>
        </w:rPr>
        <w:t xml:space="preserve">utarties </w:t>
      </w:r>
      <w:r w:rsidR="00D24B08" w:rsidRPr="005812C4">
        <w:rPr>
          <w:sz w:val="24"/>
          <w:szCs w:val="24"/>
          <w:lang w:val="lt-LT"/>
        </w:rPr>
        <w:t xml:space="preserve">pasirašymo </w:t>
      </w:r>
      <w:r w:rsidRPr="00FC45F8">
        <w:rPr>
          <w:sz w:val="24"/>
          <w:szCs w:val="24"/>
          <w:lang w:val="lt-LT"/>
        </w:rPr>
        <w:t>dienos</w:t>
      </w:r>
      <w:r w:rsidRPr="00FC45F8" w:rsidDel="00041F09">
        <w:rPr>
          <w:sz w:val="24"/>
          <w:szCs w:val="24"/>
          <w:lang w:val="lt-LT"/>
        </w:rPr>
        <w:t xml:space="preserve"> </w:t>
      </w:r>
      <w:r w:rsidR="00FC45F8" w:rsidRPr="00FC45F8">
        <w:rPr>
          <w:color w:val="000000"/>
          <w:sz w:val="24"/>
          <w:szCs w:val="24"/>
          <w:lang w:val="pl-PL"/>
        </w:rPr>
        <w:t xml:space="preserve">į </w:t>
      </w:r>
      <w:r w:rsidR="00FC45F8">
        <w:rPr>
          <w:color w:val="000000"/>
          <w:sz w:val="24"/>
          <w:szCs w:val="24"/>
          <w:lang w:val="pl-PL"/>
        </w:rPr>
        <w:t>perkančiosios organizacijos</w:t>
      </w:r>
      <w:r w:rsidR="00FC45F8" w:rsidRPr="00FC45F8">
        <w:rPr>
          <w:color w:val="000000"/>
          <w:sz w:val="24"/>
          <w:szCs w:val="24"/>
          <w:lang w:val="pl-PL"/>
        </w:rPr>
        <w:t xml:space="preserve"> </w:t>
      </w:r>
      <w:r w:rsidR="00FC45F8" w:rsidRPr="00FC45F8">
        <w:rPr>
          <w:sz w:val="24"/>
          <w:szCs w:val="24"/>
          <w:lang w:val="pl-PL"/>
        </w:rPr>
        <w:t>UAB „Grinda“ (įm. kodas 120153047) sąskaitą LT76 7180 3000 1046 7627 AB Šiaulių banke, banko kodas 71803</w:t>
      </w:r>
      <w:r w:rsidRPr="00FC45F8">
        <w:rPr>
          <w:sz w:val="24"/>
          <w:szCs w:val="24"/>
          <w:lang w:val="lt-LT"/>
        </w:rPr>
        <w:t>.</w:t>
      </w:r>
    </w:p>
    <w:p w14:paraId="66300A89" w14:textId="2027CD93" w:rsidR="00761B54" w:rsidRPr="00B35F36" w:rsidRDefault="00761B54" w:rsidP="00BA6B59">
      <w:pPr>
        <w:pStyle w:val="Sraopastraipa"/>
        <w:numPr>
          <w:ilvl w:val="1"/>
          <w:numId w:val="37"/>
        </w:numPr>
        <w:contextualSpacing w:val="0"/>
        <w:jc w:val="both"/>
        <w:rPr>
          <w:lang w:val="lt-LT"/>
        </w:rPr>
      </w:pPr>
      <w:r w:rsidRPr="00DB3940">
        <w:rPr>
          <w:sz w:val="24"/>
          <w:szCs w:val="24"/>
          <w:lang w:val="lt-LT"/>
        </w:rPr>
        <w:lastRenderedPageBreak/>
        <w:t xml:space="preserve">Jeigu tiekėjas sutarties </w:t>
      </w:r>
      <w:r w:rsidR="0049071D">
        <w:rPr>
          <w:sz w:val="24"/>
          <w:szCs w:val="24"/>
          <w:lang w:val="lt-LT"/>
        </w:rPr>
        <w:t>atlikimą</w:t>
      </w:r>
      <w:r w:rsidRPr="00DB3940">
        <w:rPr>
          <w:sz w:val="24"/>
          <w:szCs w:val="24"/>
          <w:lang w:val="lt-LT"/>
        </w:rPr>
        <w:t xml:space="preserve"> užtikrina </w:t>
      </w:r>
      <w:r w:rsidRPr="005812C4">
        <w:rPr>
          <w:sz w:val="24"/>
          <w:szCs w:val="24"/>
          <w:lang w:val="lt-LT"/>
        </w:rPr>
        <w:t>banko garantij</w:t>
      </w:r>
      <w:r w:rsidR="00A245B5">
        <w:rPr>
          <w:sz w:val="24"/>
          <w:szCs w:val="24"/>
          <w:lang w:val="lt-LT"/>
        </w:rPr>
        <w:t>a</w:t>
      </w:r>
      <w:r w:rsidRPr="005812C4">
        <w:rPr>
          <w:sz w:val="24"/>
          <w:szCs w:val="24"/>
          <w:lang w:val="lt-LT"/>
        </w:rPr>
        <w:t xml:space="preserve">, banko garantijos forma turi būti </w:t>
      </w:r>
      <w:r w:rsidR="009F665C">
        <w:rPr>
          <w:sz w:val="24"/>
          <w:szCs w:val="24"/>
          <w:lang w:val="lt-LT"/>
        </w:rPr>
        <w:t xml:space="preserve">pateikta </w:t>
      </w:r>
      <w:r w:rsidR="00D24B08" w:rsidRPr="005812C4">
        <w:rPr>
          <w:sz w:val="24"/>
          <w:szCs w:val="24"/>
          <w:lang w:val="lt-LT"/>
        </w:rPr>
        <w:t xml:space="preserve">pagal </w:t>
      </w:r>
      <w:r w:rsidR="009F665C">
        <w:rPr>
          <w:sz w:val="24"/>
          <w:szCs w:val="24"/>
          <w:lang w:val="lt-LT"/>
        </w:rPr>
        <w:t>konkurso</w:t>
      </w:r>
      <w:r w:rsidR="00B565F6">
        <w:rPr>
          <w:sz w:val="24"/>
          <w:szCs w:val="24"/>
          <w:lang w:val="lt-LT"/>
        </w:rPr>
        <w:t xml:space="preserve"> sąlyg</w:t>
      </w:r>
      <w:r w:rsidR="009F665C">
        <w:rPr>
          <w:sz w:val="24"/>
          <w:szCs w:val="24"/>
          <w:lang w:val="lt-LT"/>
        </w:rPr>
        <w:t>ų</w:t>
      </w:r>
      <w:r w:rsidR="00B565F6">
        <w:rPr>
          <w:sz w:val="24"/>
          <w:szCs w:val="24"/>
          <w:lang w:val="lt-LT"/>
        </w:rPr>
        <w:t xml:space="preserve"> </w:t>
      </w:r>
      <w:r w:rsidR="001C73A9">
        <w:rPr>
          <w:sz w:val="24"/>
          <w:szCs w:val="24"/>
          <w:lang w:val="lt-LT"/>
        </w:rPr>
        <w:t>7</w:t>
      </w:r>
      <w:r w:rsidR="00724FB8" w:rsidRPr="005812C4">
        <w:rPr>
          <w:sz w:val="24"/>
          <w:szCs w:val="24"/>
          <w:lang w:val="lt-LT"/>
        </w:rPr>
        <w:t xml:space="preserve"> </w:t>
      </w:r>
      <w:r w:rsidRPr="005812C4">
        <w:rPr>
          <w:sz w:val="24"/>
          <w:szCs w:val="24"/>
          <w:lang w:val="lt-LT"/>
        </w:rPr>
        <w:t>priede pateiktą formą</w:t>
      </w:r>
      <w:r w:rsidRPr="00DB3940">
        <w:rPr>
          <w:sz w:val="24"/>
          <w:szCs w:val="24"/>
          <w:lang w:val="lt-LT"/>
        </w:rPr>
        <w:t>.</w:t>
      </w:r>
      <w:r w:rsidRPr="005812C4">
        <w:rPr>
          <w:sz w:val="24"/>
          <w:szCs w:val="24"/>
          <w:lang w:val="lt-LT"/>
        </w:rPr>
        <w:t xml:space="preserve"> Dalyviui, kurio pasiūlymas pripažintas laimėjusiu, ir garantui keliami šie sutarties </w:t>
      </w:r>
      <w:r w:rsidR="0049071D">
        <w:rPr>
          <w:sz w:val="24"/>
          <w:szCs w:val="24"/>
          <w:lang w:val="lt-LT"/>
        </w:rPr>
        <w:t>atlikimo</w:t>
      </w:r>
      <w:r w:rsidRPr="005812C4">
        <w:rPr>
          <w:sz w:val="24"/>
          <w:szCs w:val="24"/>
          <w:lang w:val="lt-LT"/>
        </w:rPr>
        <w:t xml:space="preserve"> garantijos pateikimo, jos turinio ir formos reikalavimai</w:t>
      </w:r>
      <w:r w:rsidR="005812C4">
        <w:rPr>
          <w:sz w:val="24"/>
          <w:szCs w:val="24"/>
          <w:lang w:val="lt-LT"/>
        </w:rPr>
        <w:t xml:space="preserve"> - </w:t>
      </w:r>
      <w:r w:rsidRPr="00DB3940">
        <w:rPr>
          <w:sz w:val="24"/>
          <w:lang w:val="lt-LT"/>
        </w:rPr>
        <w:t xml:space="preserve">dalyvis, kurio pasiūlymas pripažintas laimėjusiu, per 7 (septynias) darbo dienas nuo </w:t>
      </w:r>
      <w:r w:rsidR="00A87A70">
        <w:rPr>
          <w:sz w:val="24"/>
          <w:lang w:val="lt-LT"/>
        </w:rPr>
        <w:t>s</w:t>
      </w:r>
      <w:r w:rsidR="00A87A70" w:rsidRPr="00DB3940">
        <w:rPr>
          <w:sz w:val="24"/>
          <w:lang w:val="lt-LT"/>
        </w:rPr>
        <w:t xml:space="preserve">utarties </w:t>
      </w:r>
      <w:r w:rsidR="00D24B08" w:rsidRPr="00DB3940">
        <w:rPr>
          <w:sz w:val="24"/>
          <w:lang w:val="lt-LT"/>
        </w:rPr>
        <w:t>pasirašymo</w:t>
      </w:r>
      <w:r w:rsidRPr="00DB3940">
        <w:rPr>
          <w:sz w:val="24"/>
          <w:lang w:val="lt-LT"/>
        </w:rPr>
        <w:t xml:space="preserve"> dienos privalės perkančiajai organizacijai pateikti deramai įformintą, atitinkančią Lietuvos Respublikos teisės aktų reikalavimus, banko besąlygišką ir neatšaukiamą sutarties </w:t>
      </w:r>
      <w:r w:rsidR="0049071D">
        <w:rPr>
          <w:sz w:val="24"/>
          <w:lang w:val="lt-LT"/>
        </w:rPr>
        <w:t>atlikimo</w:t>
      </w:r>
      <w:r w:rsidRPr="00DB3940">
        <w:rPr>
          <w:sz w:val="24"/>
          <w:lang w:val="lt-LT"/>
        </w:rPr>
        <w:t xml:space="preserve"> garantiją perkančiajai organizacijai priimtina forma bei visus ją (jį) lydinčius dokumentus (originalus) tokiomis sąlygomis:</w:t>
      </w:r>
    </w:p>
    <w:p w14:paraId="5C111FC8" w14:textId="77777777" w:rsidR="00761B54" w:rsidRPr="005812C4" w:rsidRDefault="00761B54" w:rsidP="00BA6B59">
      <w:pPr>
        <w:pStyle w:val="Sraopastraipa"/>
        <w:numPr>
          <w:ilvl w:val="2"/>
          <w:numId w:val="37"/>
        </w:numPr>
        <w:contextualSpacing w:val="0"/>
        <w:jc w:val="both"/>
        <w:rPr>
          <w:lang w:val="lt-LT"/>
        </w:rPr>
      </w:pPr>
      <w:r w:rsidRPr="00DB3940">
        <w:rPr>
          <w:sz w:val="24"/>
          <w:szCs w:val="24"/>
          <w:lang w:val="lt-LT"/>
        </w:rPr>
        <w:t>garantas – bankas;</w:t>
      </w:r>
    </w:p>
    <w:p w14:paraId="17FD18B8" w14:textId="7A42C2EA" w:rsidR="00761B54" w:rsidRPr="005812C4" w:rsidRDefault="00761B54" w:rsidP="00BA6B59">
      <w:pPr>
        <w:pStyle w:val="Sraopastraipa"/>
        <w:numPr>
          <w:ilvl w:val="2"/>
          <w:numId w:val="37"/>
        </w:numPr>
        <w:contextualSpacing w:val="0"/>
        <w:jc w:val="both"/>
        <w:rPr>
          <w:lang w:val="lt-LT"/>
        </w:rPr>
      </w:pPr>
      <w:r w:rsidRPr="005812C4">
        <w:rPr>
          <w:sz w:val="24"/>
          <w:szCs w:val="24"/>
          <w:lang w:val="lt-LT"/>
        </w:rPr>
        <w:t xml:space="preserve">garantijos suma: </w:t>
      </w:r>
      <w:r w:rsidR="00AA3258">
        <w:rPr>
          <w:sz w:val="24"/>
          <w:szCs w:val="24"/>
          <w:lang w:val="lt-LT"/>
        </w:rPr>
        <w:t>170</w:t>
      </w:r>
      <w:r w:rsidR="00764DBA">
        <w:rPr>
          <w:sz w:val="24"/>
          <w:szCs w:val="24"/>
          <w:lang w:val="lt-LT"/>
        </w:rPr>
        <w:t>.</w:t>
      </w:r>
      <w:r w:rsidR="00FC45F8">
        <w:rPr>
          <w:sz w:val="24"/>
          <w:szCs w:val="24"/>
          <w:lang w:val="lt-LT"/>
        </w:rPr>
        <w:t>000</w:t>
      </w:r>
      <w:r w:rsidRPr="005812C4">
        <w:rPr>
          <w:sz w:val="24"/>
          <w:szCs w:val="24"/>
          <w:lang w:val="lt-LT"/>
        </w:rPr>
        <w:t xml:space="preserve">,00 </w:t>
      </w:r>
      <w:r w:rsidRPr="00DB3940">
        <w:rPr>
          <w:sz w:val="24"/>
          <w:szCs w:val="24"/>
          <w:lang w:val="lt-LT"/>
        </w:rPr>
        <w:t>EUR</w:t>
      </w:r>
      <w:r w:rsidR="00DB167A">
        <w:rPr>
          <w:sz w:val="24"/>
          <w:szCs w:val="24"/>
          <w:lang w:val="lt-LT"/>
        </w:rPr>
        <w:t>.</w:t>
      </w:r>
    </w:p>
    <w:p w14:paraId="63AA153F" w14:textId="24B40560" w:rsidR="00761B54" w:rsidRPr="005812C4" w:rsidRDefault="00DB167A" w:rsidP="00BA6B59">
      <w:pPr>
        <w:pStyle w:val="Sraopastraipa"/>
        <w:numPr>
          <w:ilvl w:val="2"/>
          <w:numId w:val="37"/>
        </w:numPr>
        <w:contextualSpacing w:val="0"/>
        <w:jc w:val="both"/>
        <w:rPr>
          <w:lang w:val="lt-LT"/>
        </w:rPr>
      </w:pPr>
      <w:r>
        <w:rPr>
          <w:sz w:val="24"/>
          <w:szCs w:val="24"/>
          <w:lang w:val="lt-LT"/>
        </w:rPr>
        <w:t>G</w:t>
      </w:r>
      <w:r w:rsidR="00761B54" w:rsidRPr="005812C4">
        <w:rPr>
          <w:sz w:val="24"/>
          <w:szCs w:val="24"/>
          <w:lang w:val="lt-LT"/>
        </w:rPr>
        <w:t xml:space="preserve">arantijos galiojimo terminas: ne trumpiau kaip 30 dienų po </w:t>
      </w:r>
      <w:r w:rsidR="00A87A70">
        <w:rPr>
          <w:sz w:val="24"/>
          <w:szCs w:val="24"/>
          <w:lang w:val="lt-LT"/>
        </w:rPr>
        <w:t>s</w:t>
      </w:r>
      <w:r w:rsidR="00A87A70" w:rsidRPr="005812C4">
        <w:rPr>
          <w:sz w:val="24"/>
          <w:szCs w:val="24"/>
          <w:lang w:val="lt-LT"/>
        </w:rPr>
        <w:t xml:space="preserve">utartyje </w:t>
      </w:r>
      <w:r w:rsidR="00761B54" w:rsidRPr="005812C4">
        <w:rPr>
          <w:sz w:val="24"/>
          <w:szCs w:val="24"/>
          <w:lang w:val="lt-LT"/>
        </w:rPr>
        <w:t>numatyto Statybos užbaigimo akto įforminimo dienos</w:t>
      </w:r>
      <w:r>
        <w:rPr>
          <w:sz w:val="24"/>
          <w:szCs w:val="24"/>
          <w:lang w:val="lt-LT"/>
        </w:rPr>
        <w:t>.</w:t>
      </w:r>
    </w:p>
    <w:p w14:paraId="0EFDF9E4" w14:textId="703AD6F7" w:rsidR="00761B54" w:rsidRPr="005812C4" w:rsidRDefault="00DB167A" w:rsidP="00BA6B59">
      <w:pPr>
        <w:pStyle w:val="Sraopastraipa"/>
        <w:numPr>
          <w:ilvl w:val="2"/>
          <w:numId w:val="37"/>
        </w:numPr>
        <w:contextualSpacing w:val="0"/>
        <w:jc w:val="both"/>
        <w:rPr>
          <w:lang w:val="lt-LT"/>
        </w:rPr>
      </w:pPr>
      <w:r>
        <w:rPr>
          <w:sz w:val="24"/>
          <w:szCs w:val="24"/>
          <w:lang w:val="lt-LT"/>
        </w:rPr>
        <w:t>G</w:t>
      </w:r>
      <w:r w:rsidR="00761B54" w:rsidRPr="005812C4">
        <w:rPr>
          <w:sz w:val="24"/>
          <w:szCs w:val="24"/>
          <w:lang w:val="lt-LT"/>
        </w:rPr>
        <w:t>arantijos dalykas: bet koks tiekėjo prievolių pagal sutartį ir jos priedus pažeidimas, dalinis ar visiškas jų nevykdymas ar netinkamas jų vykdymas</w:t>
      </w:r>
      <w:r>
        <w:rPr>
          <w:sz w:val="24"/>
          <w:szCs w:val="24"/>
          <w:lang w:val="lt-LT"/>
        </w:rPr>
        <w:t>.</w:t>
      </w:r>
    </w:p>
    <w:p w14:paraId="406857CD" w14:textId="1C55AB75" w:rsidR="00761B54" w:rsidRPr="00B35F36" w:rsidRDefault="00DB167A" w:rsidP="00BA6B59">
      <w:pPr>
        <w:pStyle w:val="Sraopastraipa"/>
        <w:numPr>
          <w:ilvl w:val="1"/>
          <w:numId w:val="37"/>
        </w:numPr>
        <w:contextualSpacing w:val="0"/>
        <w:jc w:val="both"/>
        <w:rPr>
          <w:lang w:val="lt-LT"/>
        </w:rPr>
      </w:pPr>
      <w:r>
        <w:rPr>
          <w:sz w:val="24"/>
          <w:szCs w:val="24"/>
          <w:lang w:val="lt-LT"/>
        </w:rPr>
        <w:t>G</w:t>
      </w:r>
      <w:r w:rsidR="00761B54" w:rsidRPr="005812C4">
        <w:rPr>
          <w:sz w:val="24"/>
          <w:szCs w:val="24"/>
          <w:lang w:val="lt-LT"/>
        </w:rPr>
        <w:t>arantijos sumos išmokėjimo sąlygos ir tvarka: per 7 (septynias) darbo dienas nuo pirmo raštiško perkančiosios organizacijos pranešimo garantui apie tiekėjo sutartyje nustatytų prievolių pažeidimą, dalinį ar visišką jų nevykdymą arba netinkamą vykdymą. Garantas neturi teisės reikalauti, kad perkančioji organizacija pagrįstų savo reikalavimą. Perkančioji organizacija pranešime garantui nurodys, kad garantijos suma jai priklauso dėl to, kad tiekėjas dalinai ar visiškai neįvykdė sutarties</w:t>
      </w:r>
      <w:r w:rsidR="00761B54" w:rsidRPr="00B35F36">
        <w:rPr>
          <w:lang w:val="lt-LT"/>
        </w:rPr>
        <w:t xml:space="preserve"> </w:t>
      </w:r>
      <w:r w:rsidR="00761B54" w:rsidRPr="005812C4">
        <w:rPr>
          <w:sz w:val="24"/>
          <w:szCs w:val="24"/>
          <w:lang w:val="lt-LT"/>
        </w:rPr>
        <w:t>sąlygų ar kitaip pažeidė sutartį.</w:t>
      </w:r>
    </w:p>
    <w:p w14:paraId="7DFD213F" w14:textId="456BBCFB" w:rsidR="00761B54" w:rsidRPr="00EA150F" w:rsidRDefault="00761B54" w:rsidP="00BA6B59">
      <w:pPr>
        <w:pStyle w:val="Sraopastraipa"/>
        <w:numPr>
          <w:ilvl w:val="0"/>
          <w:numId w:val="37"/>
        </w:numPr>
        <w:contextualSpacing w:val="0"/>
        <w:jc w:val="both"/>
        <w:rPr>
          <w:lang w:val="lt-LT"/>
        </w:rPr>
      </w:pPr>
      <w:r w:rsidRPr="00DB3940">
        <w:rPr>
          <w:sz w:val="24"/>
          <w:lang w:val="lt-LT"/>
        </w:rPr>
        <w:t xml:space="preserve">Jeigu perkančioji organizacija pasinaudoja sutarties </w:t>
      </w:r>
      <w:r w:rsidR="0049071D">
        <w:rPr>
          <w:sz w:val="24"/>
          <w:lang w:val="lt-LT"/>
        </w:rPr>
        <w:t>atlikimo</w:t>
      </w:r>
      <w:r w:rsidRPr="00DB3940">
        <w:rPr>
          <w:sz w:val="24"/>
          <w:lang w:val="lt-LT"/>
        </w:rPr>
        <w:t xml:space="preserve"> užtikrinimu:</w:t>
      </w:r>
    </w:p>
    <w:p w14:paraId="72F15C8E" w14:textId="22063BC4"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 xml:space="preserve">Užstatu, tiekėjas, siekdamas toliau vykdyti sutarties įsipareigojimus, privalo per 7 (septynias) darbo dienas nuo pranešimo apie pasinaudojimą sutarties </w:t>
      </w:r>
      <w:r w:rsidR="0049071D">
        <w:rPr>
          <w:sz w:val="24"/>
          <w:szCs w:val="24"/>
          <w:lang w:val="lt-LT"/>
        </w:rPr>
        <w:t>atlikimo</w:t>
      </w:r>
      <w:r w:rsidRPr="005812C4">
        <w:rPr>
          <w:sz w:val="24"/>
          <w:szCs w:val="24"/>
          <w:lang w:val="lt-LT"/>
        </w:rPr>
        <w:t xml:space="preserve"> užtikrinimu išsiuntimo dienos </w:t>
      </w:r>
      <w:r w:rsidRPr="00E00DF5">
        <w:rPr>
          <w:sz w:val="24"/>
          <w:szCs w:val="24"/>
          <w:lang w:val="lt-LT"/>
        </w:rPr>
        <w:t xml:space="preserve">pervesti </w:t>
      </w:r>
      <w:r w:rsidR="0049071D">
        <w:rPr>
          <w:color w:val="000000"/>
          <w:sz w:val="24"/>
          <w:szCs w:val="24"/>
          <w:lang w:val="pl-PL"/>
        </w:rPr>
        <w:t>į perkančiosios organz</w:t>
      </w:r>
      <w:r w:rsidR="00E00DF5" w:rsidRPr="00E00DF5">
        <w:rPr>
          <w:color w:val="000000"/>
          <w:sz w:val="24"/>
          <w:szCs w:val="24"/>
          <w:lang w:val="pl-PL"/>
        </w:rPr>
        <w:t xml:space="preserve">acijos </w:t>
      </w:r>
      <w:r w:rsidR="00E00DF5" w:rsidRPr="00E00DF5">
        <w:rPr>
          <w:sz w:val="24"/>
          <w:szCs w:val="24"/>
          <w:lang w:val="pl-PL"/>
        </w:rPr>
        <w:t>UAB „Grinda“ (įm. kodas 120153047) sąskaitą LT76 7180 3000 1046 7627 AB Šiaulių banke, banko kodas 71803</w:t>
      </w:r>
      <w:r w:rsidR="00E00DF5" w:rsidRPr="00E00DF5">
        <w:rPr>
          <w:color w:val="000000"/>
          <w:sz w:val="24"/>
          <w:szCs w:val="24"/>
          <w:lang w:val="pl-PL"/>
        </w:rPr>
        <w:t xml:space="preserve">, užstatą </w:t>
      </w:r>
      <w:r w:rsidR="00AA3258">
        <w:rPr>
          <w:color w:val="000000"/>
          <w:sz w:val="24"/>
          <w:szCs w:val="24"/>
          <w:lang w:val="pl-PL"/>
        </w:rPr>
        <w:t>17</w:t>
      </w:r>
      <w:r w:rsidR="00AA3258" w:rsidRPr="00E00DF5">
        <w:rPr>
          <w:color w:val="000000"/>
          <w:sz w:val="24"/>
          <w:szCs w:val="24"/>
          <w:lang w:val="pl-PL"/>
        </w:rPr>
        <w:t>0</w:t>
      </w:r>
      <w:r w:rsidR="00764DBA">
        <w:rPr>
          <w:color w:val="000000"/>
          <w:sz w:val="24"/>
          <w:szCs w:val="24"/>
          <w:lang w:val="pl-PL"/>
        </w:rPr>
        <w:t>.</w:t>
      </w:r>
      <w:r w:rsidR="00E00DF5" w:rsidRPr="00E00DF5">
        <w:rPr>
          <w:sz w:val="24"/>
          <w:szCs w:val="24"/>
          <w:lang w:val="pl-PL"/>
        </w:rPr>
        <w:t>000,00</w:t>
      </w:r>
      <w:r w:rsidR="00E00DF5" w:rsidRPr="00E00DF5">
        <w:rPr>
          <w:color w:val="000000"/>
          <w:sz w:val="24"/>
          <w:szCs w:val="24"/>
          <w:lang w:val="pl-PL"/>
        </w:rPr>
        <w:t xml:space="preserve"> EUR</w:t>
      </w:r>
      <w:r w:rsidRPr="00E00DF5">
        <w:rPr>
          <w:sz w:val="24"/>
          <w:szCs w:val="24"/>
          <w:lang w:val="lt-LT"/>
        </w:rPr>
        <w:t>;</w:t>
      </w:r>
    </w:p>
    <w:p w14:paraId="3078985E" w14:textId="0F326F01"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 xml:space="preserve">arba banko garantija, tiekėjas, siekdamas toliau vykdyti sutarties įsipareigojimus, privalo per 7 darbo dienas nuo pranešimo apie pasinaudojimą sutarties </w:t>
      </w:r>
      <w:r w:rsidR="0049071D">
        <w:rPr>
          <w:sz w:val="24"/>
          <w:szCs w:val="24"/>
          <w:lang w:val="lt-LT"/>
        </w:rPr>
        <w:t>atlikimo</w:t>
      </w:r>
      <w:r w:rsidRPr="005812C4">
        <w:rPr>
          <w:sz w:val="24"/>
          <w:szCs w:val="24"/>
          <w:lang w:val="lt-LT"/>
        </w:rPr>
        <w:t xml:space="preserve"> užtikrinimu išsiuntimo dienos, pateikti perkančiajai organizacijai naują sutarties </w:t>
      </w:r>
      <w:r w:rsidR="0049071D">
        <w:rPr>
          <w:sz w:val="24"/>
          <w:szCs w:val="24"/>
          <w:lang w:val="lt-LT"/>
        </w:rPr>
        <w:t>atlikimo</w:t>
      </w:r>
      <w:r w:rsidRPr="005812C4">
        <w:rPr>
          <w:sz w:val="24"/>
          <w:szCs w:val="24"/>
          <w:lang w:val="lt-LT"/>
        </w:rPr>
        <w:t xml:space="preserve"> užtikrinimą (banko garantiją) </w:t>
      </w:r>
      <w:r w:rsidR="00AA3258">
        <w:rPr>
          <w:sz w:val="24"/>
          <w:szCs w:val="24"/>
          <w:lang w:val="lt-LT"/>
        </w:rPr>
        <w:t>170</w:t>
      </w:r>
      <w:r w:rsidR="00764DBA">
        <w:rPr>
          <w:sz w:val="24"/>
          <w:szCs w:val="24"/>
          <w:lang w:val="lt-LT"/>
        </w:rPr>
        <w:t>.</w:t>
      </w:r>
      <w:r w:rsidR="00E00DF5">
        <w:rPr>
          <w:sz w:val="24"/>
          <w:szCs w:val="24"/>
          <w:lang w:val="lt-LT"/>
        </w:rPr>
        <w:t>000</w:t>
      </w:r>
      <w:r w:rsidRPr="00DB3940">
        <w:rPr>
          <w:sz w:val="24"/>
          <w:szCs w:val="24"/>
          <w:lang w:val="lt-LT"/>
        </w:rPr>
        <w:t xml:space="preserve">,00 EUR </w:t>
      </w:r>
      <w:r w:rsidRPr="005812C4">
        <w:rPr>
          <w:sz w:val="24"/>
          <w:szCs w:val="24"/>
          <w:lang w:val="lt-LT"/>
        </w:rPr>
        <w:t xml:space="preserve">sumai; </w:t>
      </w:r>
    </w:p>
    <w:p w14:paraId="13C9C0D1" w14:textId="77777777" w:rsidR="00F5401A" w:rsidRPr="00F5401A" w:rsidRDefault="00761B54" w:rsidP="00BA6B59">
      <w:pPr>
        <w:pStyle w:val="Sraopastraipa"/>
        <w:numPr>
          <w:ilvl w:val="1"/>
          <w:numId w:val="37"/>
        </w:numPr>
        <w:contextualSpacing w:val="0"/>
        <w:jc w:val="both"/>
        <w:rPr>
          <w:lang w:val="lt-LT"/>
        </w:rPr>
      </w:pPr>
      <w:r w:rsidRPr="005812C4">
        <w:rPr>
          <w:sz w:val="24"/>
          <w:szCs w:val="24"/>
          <w:lang w:val="lt-LT"/>
        </w:rPr>
        <w:t>vėlesni sutarties ar kitų su ja susijusių dokumentų pakeitimai ar papildymai neturės įtakos tiekėjo/garanto įsipareigojimų pagal sutarties įvykdymo užtikrinimo vykdytinumui ar apimčiai ir neatleis tiekėjo/garanto nuo pilnutinio įsipareigojimų pagal sutarties įvykdymo užtikrinimą vykdymo.</w:t>
      </w:r>
    </w:p>
    <w:p w14:paraId="6E63545C" w14:textId="41E1F5CB" w:rsidR="00761B54" w:rsidRPr="00F5401A" w:rsidRDefault="00F5401A" w:rsidP="00BA6B59">
      <w:pPr>
        <w:pStyle w:val="Sraopastraipa"/>
        <w:numPr>
          <w:ilvl w:val="0"/>
          <w:numId w:val="37"/>
        </w:numPr>
        <w:contextualSpacing w:val="0"/>
        <w:jc w:val="both"/>
        <w:rPr>
          <w:lang w:val="lt-LT"/>
        </w:rPr>
      </w:pPr>
      <w:r w:rsidRPr="00F5401A">
        <w:rPr>
          <w:sz w:val="24"/>
          <w:szCs w:val="24"/>
          <w:lang w:val="pl-PL"/>
        </w:rPr>
        <w:t xml:space="preserve">Sutarties atlikimo užtikrinimas grąžinamas </w:t>
      </w:r>
      <w:r w:rsidRPr="00F5401A">
        <w:rPr>
          <w:sz w:val="24"/>
          <w:szCs w:val="24"/>
          <w:lang w:val="en-US" w:eastAsia="fi-FI"/>
        </w:rPr>
        <w:t>per 21 dieną po Statybos užbaigimo akto surašymo</w:t>
      </w:r>
      <w:r w:rsidRPr="00F5401A">
        <w:rPr>
          <w:b/>
          <w:sz w:val="24"/>
          <w:szCs w:val="24"/>
          <w:lang w:val="en-US" w:eastAsia="fi-FI"/>
        </w:rPr>
        <w:t>.</w:t>
      </w:r>
    </w:p>
    <w:p w14:paraId="73A84E39" w14:textId="77777777" w:rsidR="00B63357" w:rsidRPr="00EA150F" w:rsidRDefault="00761B54" w:rsidP="00BA6B59">
      <w:pPr>
        <w:pStyle w:val="Sraopastraipa"/>
        <w:numPr>
          <w:ilvl w:val="0"/>
          <w:numId w:val="37"/>
        </w:numPr>
        <w:contextualSpacing w:val="0"/>
        <w:jc w:val="both"/>
        <w:rPr>
          <w:lang w:val="lt-LT"/>
        </w:rPr>
      </w:pPr>
      <w:r w:rsidRPr="00DB3940">
        <w:rPr>
          <w:sz w:val="24"/>
          <w:lang w:val="lt-LT"/>
        </w:rPr>
        <w:t xml:space="preserve">Draudimai ir garantinio laikotarpio prievolių įvykdymo užtikrinimas: </w:t>
      </w:r>
    </w:p>
    <w:p w14:paraId="2D09D72C" w14:textId="77777777" w:rsidR="0097331C" w:rsidRPr="0097331C" w:rsidRDefault="00756F3C" w:rsidP="00823D1D">
      <w:pPr>
        <w:pStyle w:val="Sraopastraipa"/>
        <w:numPr>
          <w:ilvl w:val="1"/>
          <w:numId w:val="37"/>
        </w:numPr>
        <w:ind w:left="284"/>
        <w:contextualSpacing w:val="0"/>
        <w:jc w:val="both"/>
        <w:rPr>
          <w:lang w:val="lt-LT"/>
        </w:rPr>
      </w:pPr>
      <w:r>
        <w:rPr>
          <w:sz w:val="24"/>
          <w:szCs w:val="24"/>
          <w:lang w:val="lt-LT"/>
        </w:rPr>
        <w:t>Tiekėjas</w:t>
      </w:r>
      <w:r w:rsidR="00761B54" w:rsidRPr="005812C4">
        <w:rPr>
          <w:sz w:val="24"/>
          <w:szCs w:val="24"/>
          <w:lang w:val="lt-LT"/>
        </w:rPr>
        <w:t>, vadovaudamasis teisės aktų nustatytais reikalavimais, privalo savo lėšomis apdrausti</w:t>
      </w:r>
      <w:r w:rsidR="0097331C">
        <w:rPr>
          <w:sz w:val="24"/>
          <w:szCs w:val="24"/>
          <w:lang w:val="lt-LT"/>
        </w:rPr>
        <w:t>:</w:t>
      </w:r>
    </w:p>
    <w:p w14:paraId="3D6972B4" w14:textId="3C03A634" w:rsidR="0097331C" w:rsidRDefault="0097331C" w:rsidP="00823D1D">
      <w:pPr>
        <w:pStyle w:val="Sraopastraipa"/>
        <w:numPr>
          <w:ilvl w:val="2"/>
          <w:numId w:val="37"/>
        </w:numPr>
        <w:ind w:left="284"/>
        <w:contextualSpacing w:val="0"/>
        <w:jc w:val="both"/>
        <w:rPr>
          <w:sz w:val="24"/>
          <w:szCs w:val="24"/>
          <w:lang w:val="lt-LT"/>
        </w:rPr>
      </w:pPr>
      <w:r>
        <w:rPr>
          <w:sz w:val="24"/>
          <w:szCs w:val="24"/>
          <w:lang w:val="lt-LT"/>
        </w:rPr>
        <w:t xml:space="preserve"> S</w:t>
      </w:r>
      <w:r w:rsidR="00761B54" w:rsidRPr="005812C4">
        <w:rPr>
          <w:sz w:val="24"/>
          <w:szCs w:val="24"/>
          <w:lang w:val="lt-LT"/>
        </w:rPr>
        <w:t xml:space="preserve">tatinio statybos, rekonstravimo, remonto, atnaujinimo (modernizavimo), griovimo ar kultūros paveldo statinio tvarkomuosius statybos darbus ir civilinę atsakomybę; </w:t>
      </w:r>
      <w:r w:rsidR="00756F3C">
        <w:rPr>
          <w:sz w:val="24"/>
          <w:szCs w:val="24"/>
          <w:lang w:val="lt-LT"/>
        </w:rPr>
        <w:t>d</w:t>
      </w:r>
      <w:r w:rsidR="00756F3C" w:rsidRPr="005812C4">
        <w:rPr>
          <w:sz w:val="24"/>
          <w:szCs w:val="24"/>
          <w:lang w:val="lt-LT"/>
        </w:rPr>
        <w:t xml:space="preserve">raudimo </w:t>
      </w:r>
      <w:r w:rsidR="00761B54" w:rsidRPr="005812C4">
        <w:rPr>
          <w:sz w:val="24"/>
          <w:szCs w:val="24"/>
          <w:lang w:val="lt-LT"/>
        </w:rPr>
        <w:t xml:space="preserve">suma </w:t>
      </w:r>
      <w:r w:rsidR="00756F3C">
        <w:rPr>
          <w:sz w:val="24"/>
          <w:szCs w:val="24"/>
          <w:lang w:val="lt-LT"/>
        </w:rPr>
        <w:t>d</w:t>
      </w:r>
      <w:r w:rsidR="00756F3C" w:rsidRPr="005812C4">
        <w:rPr>
          <w:sz w:val="24"/>
          <w:szCs w:val="24"/>
          <w:lang w:val="lt-LT"/>
        </w:rPr>
        <w:t xml:space="preserve">arbų </w:t>
      </w:r>
      <w:r w:rsidR="00761B54" w:rsidRPr="005812C4">
        <w:rPr>
          <w:sz w:val="24"/>
          <w:szCs w:val="24"/>
          <w:lang w:val="lt-LT"/>
        </w:rPr>
        <w:t>draudimo daliai turi būti ne mažesnė nei numatyta Statinio statybos, rekonstravimo, remonto, atnaujinimo (modernizavimo), griovimo ar kultūros paveldo statinio tvarkomųjų statybos darbų ir civilinės atsakomybės privalomojo draudimo taisyklėse, draudimo suma civilinės atsakomybės draudimo daliai turi būti ne mažesnė nei 43.400,00 E</w:t>
      </w:r>
      <w:r w:rsidR="00BF6CC2">
        <w:rPr>
          <w:sz w:val="24"/>
          <w:szCs w:val="24"/>
          <w:lang w:val="lt-LT"/>
        </w:rPr>
        <w:t>UR</w:t>
      </w:r>
      <w:r w:rsidR="00246373" w:rsidRPr="00246373">
        <w:rPr>
          <w:sz w:val="24"/>
          <w:szCs w:val="24"/>
          <w:lang w:val="lt-LT"/>
        </w:rPr>
        <w:t xml:space="preserve"> ir statinio projektuotoją civilinės atsakomybės privalomuoju draudimu</w:t>
      </w:r>
      <w:r w:rsidR="00246373">
        <w:rPr>
          <w:sz w:val="24"/>
          <w:szCs w:val="24"/>
          <w:lang w:val="lt-LT"/>
        </w:rPr>
        <w:t>.</w:t>
      </w:r>
      <w:r w:rsidR="00761B54" w:rsidRPr="005812C4">
        <w:rPr>
          <w:sz w:val="24"/>
          <w:szCs w:val="24"/>
          <w:lang w:val="lt-LT"/>
        </w:rPr>
        <w:t xml:space="preserve"> </w:t>
      </w:r>
    </w:p>
    <w:p w14:paraId="04E0A58D" w14:textId="06887E7F" w:rsidR="00596F32" w:rsidRPr="0097331C" w:rsidRDefault="00596F32" w:rsidP="0097331C">
      <w:pPr>
        <w:pStyle w:val="Sraopastraipa"/>
        <w:numPr>
          <w:ilvl w:val="1"/>
          <w:numId w:val="37"/>
        </w:numPr>
        <w:contextualSpacing w:val="0"/>
        <w:jc w:val="both"/>
        <w:rPr>
          <w:sz w:val="24"/>
          <w:szCs w:val="24"/>
          <w:lang w:val="lt-LT"/>
        </w:rPr>
      </w:pPr>
      <w:r w:rsidRPr="0097331C">
        <w:rPr>
          <w:sz w:val="24"/>
          <w:szCs w:val="24"/>
          <w:lang w:val="lt-LT"/>
        </w:rPr>
        <w:t xml:space="preserve">Tiekėjas kartu su atliktų darbų perdavimo perkančiajai organizacijai aktu privalo pateikti dokumentą, kuriuo užtikrinamas garantinio laikotarpio prievolių įvykdymas pagal pasirašytą rangos sutartį. Draudimo bendrovės laidavimo draudimo raštas arba kredito įstaigos garantija turi būti išduoti ne trumpesniam nei 5 (penkių) metų laikotarpiui ir galiojimo laikotarpiu negali būti atšaukiami; laidavimo draudimo suma arba garantijos suma turi būti ne mažesnė kaip 5 (penki) procentai darbų kainos (su PVM). </w:t>
      </w:r>
    </w:p>
    <w:p w14:paraId="18A78B1D"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6E90835E" w14:textId="77777777" w:rsidR="00B63357" w:rsidRPr="003D38E5" w:rsidRDefault="00B63357" w:rsidP="00DB3940">
      <w:pPr>
        <w:pStyle w:val="Antrat1"/>
        <w:rPr>
          <w:lang w:val="lt-LT"/>
        </w:rPr>
      </w:pPr>
      <w:bookmarkStart w:id="16" w:name="_Toc351203017"/>
      <w:bookmarkStart w:id="17" w:name="_Toc485638355"/>
      <w:r w:rsidRPr="003D38E5">
        <w:rPr>
          <w:lang w:val="lt-LT"/>
        </w:rPr>
        <w:lastRenderedPageBreak/>
        <w:t xml:space="preserve">VOKŲ SU PASIŪLYMAIS ATPLĖŠIMO – </w:t>
      </w:r>
      <w:r w:rsidR="00425CFA" w:rsidRPr="003D38E5">
        <w:rPr>
          <w:lang w:val="lt-LT"/>
        </w:rPr>
        <w:t>P</w:t>
      </w:r>
      <w:r w:rsidR="00425CFA">
        <w:rPr>
          <w:lang w:val="lt-LT"/>
        </w:rPr>
        <w:t>RADINIO</w:t>
      </w:r>
      <w:r w:rsidR="00425CFA" w:rsidRPr="003D38E5">
        <w:rPr>
          <w:lang w:val="lt-LT"/>
        </w:rPr>
        <w:t xml:space="preserve"> </w:t>
      </w:r>
      <w:r w:rsidRPr="003D38E5">
        <w:rPr>
          <w:lang w:val="lt-LT"/>
        </w:rPr>
        <w:t>SUSIPAŽINIMO SU CVP IS PRIEMONĖMIS GAUTAIS PASIŪLYMAIS PROCEDŪROS VIETA IR LAIKAS</w:t>
      </w:r>
      <w:bookmarkEnd w:id="16"/>
      <w:bookmarkEnd w:id="17"/>
    </w:p>
    <w:p w14:paraId="390C90F4"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3221B862" w14:textId="77777777" w:rsidR="00B63357" w:rsidRPr="00EA150F" w:rsidRDefault="00B63357" w:rsidP="00BA6B59">
      <w:pPr>
        <w:pStyle w:val="Sraopastraipa"/>
        <w:numPr>
          <w:ilvl w:val="0"/>
          <w:numId w:val="37"/>
        </w:numPr>
        <w:contextualSpacing w:val="0"/>
        <w:jc w:val="both"/>
        <w:rPr>
          <w:lang w:val="lt-LT"/>
        </w:rPr>
      </w:pPr>
      <w:r w:rsidRPr="00DB3940">
        <w:rPr>
          <w:sz w:val="24"/>
          <w:lang w:val="lt-LT"/>
        </w:rPr>
        <w:t xml:space="preserve">Pradinis susipažinimas su elektroninėmis priemonėmis Centrinėje viešųjų pirkimų informacinėje sistemoje gautais pasiūlymais įvyks skelbime apie viešąjį pirkimą nurodytu laiku Konstitucijos pr. 3, Vilniuje, 215 kabinete Vilniaus miesto savivaldybės </w:t>
      </w:r>
      <w:r w:rsidR="00756F3C">
        <w:rPr>
          <w:sz w:val="24"/>
          <w:lang w:val="lt-LT"/>
        </w:rPr>
        <w:t>administracijos V</w:t>
      </w:r>
      <w:r w:rsidRPr="00DB3940">
        <w:rPr>
          <w:sz w:val="24"/>
          <w:lang w:val="lt-LT"/>
        </w:rPr>
        <w:t>iešųjų pirkimų komisijos posėdyje.</w:t>
      </w:r>
    </w:p>
    <w:p w14:paraId="52AB55FA" w14:textId="77777777" w:rsidR="00B63357" w:rsidRPr="00EA150F" w:rsidRDefault="00B63357" w:rsidP="00BA6B59">
      <w:pPr>
        <w:pStyle w:val="Sraopastraipa"/>
        <w:numPr>
          <w:ilvl w:val="0"/>
          <w:numId w:val="37"/>
        </w:numPr>
        <w:contextualSpacing w:val="0"/>
        <w:jc w:val="both"/>
        <w:rPr>
          <w:lang w:val="lt-LT"/>
        </w:rPr>
      </w:pPr>
      <w:r w:rsidRPr="00DB3940">
        <w:rPr>
          <w:sz w:val="24"/>
          <w:lang w:val="lt-LT"/>
        </w:rPr>
        <w:t>Pradinio susipažinimo su elektroninėmis priemonėmis gautais pasiūlymais procedūroje turi teisę dalyvauti visi pasiūlymus pateikę tiekėjai arba jų įgalioti atstovai, taip pat viešuosius pirkimus kontroliuojančių institucijų atstovai. Prieš prasidedant šiai procedūrai, Viešųjų pirkimų komisijai turi būti pateiktas įgaliojimas joje dalyvauti. Įgaliojimas nereikalingas, kai procedūroje dalyvauja:</w:t>
      </w:r>
    </w:p>
    <w:p w14:paraId="120E3183"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pateikęs fizinis asmuo;</w:t>
      </w:r>
    </w:p>
    <w:p w14:paraId="458E3253"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pateikusio juridinio asmens vadovas;</w:t>
      </w:r>
    </w:p>
    <w:p w14:paraId="7B2D7BC8"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pateikusios ūkio subjektų grupės nariai (jungtinės veiklos sutarties šalys): fiziniai asmenys bei juridinių asmenų vadovai.</w:t>
      </w:r>
    </w:p>
    <w:p w14:paraId="1AF29B7F" w14:textId="7ED884FD" w:rsidR="00B63357" w:rsidRPr="005812C4" w:rsidRDefault="00B63357" w:rsidP="00BA6B59">
      <w:pPr>
        <w:pStyle w:val="Sraopastraipa"/>
        <w:numPr>
          <w:ilvl w:val="0"/>
          <w:numId w:val="37"/>
        </w:numPr>
        <w:contextualSpacing w:val="0"/>
        <w:jc w:val="both"/>
        <w:rPr>
          <w:sz w:val="24"/>
          <w:lang w:val="lt-LT"/>
        </w:rPr>
      </w:pPr>
      <w:r w:rsidRPr="005812C4">
        <w:rPr>
          <w:sz w:val="24"/>
          <w:lang w:val="lt-LT"/>
        </w:rPr>
        <w:t>Pradinio susipažinimo su elektroninėmis priemonėmis gautais pasiūlymais procedūroje dalyvaujantiems tiekėjams ar jų įgaliotiems atstovams skelbiamas pasiūlymą pateikusio tiekėjo pavadinimas, pasiūlyme nurodyta kaina, ar yra sumokėtas pasiūlymo galiojimo užtikrinimas – užstatas/ pateiktas pasiūlymo galiojimo užtikrinim</w:t>
      </w:r>
      <w:r w:rsidR="003706DF">
        <w:rPr>
          <w:sz w:val="24"/>
          <w:lang w:val="lt-LT"/>
        </w:rPr>
        <w:t>as</w:t>
      </w:r>
      <w:r w:rsidRPr="005812C4">
        <w:rPr>
          <w:sz w:val="24"/>
          <w:lang w:val="lt-LT"/>
        </w:rPr>
        <w:t xml:space="preserve"> – banko garantij</w:t>
      </w:r>
      <w:r w:rsidR="00BA0CBE" w:rsidRPr="005812C4">
        <w:rPr>
          <w:sz w:val="24"/>
          <w:lang w:val="lt-LT"/>
        </w:rPr>
        <w:t>a.</w:t>
      </w:r>
      <w:r w:rsidRPr="005812C4">
        <w:rPr>
          <w:sz w:val="24"/>
          <w:lang w:val="lt-LT"/>
        </w:rPr>
        <w:t xml:space="preserve"> Ši informacija pateikiama ir posėdyje nedalyvavusiems, tačiau pageidavimą gauti informaciją pareiškusiems, pasiūlymą pateikusiems tiekėjams. </w:t>
      </w:r>
    </w:p>
    <w:p w14:paraId="68442A15"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1A0F4465" w14:textId="77777777" w:rsidR="005A72C0" w:rsidRPr="00B35F36" w:rsidRDefault="005A72C0" w:rsidP="00DB3940">
      <w:pPr>
        <w:pStyle w:val="Antrat1"/>
        <w:rPr>
          <w:lang w:val="lt-LT"/>
        </w:rPr>
      </w:pPr>
      <w:bookmarkStart w:id="18" w:name="_Toc351203018"/>
      <w:bookmarkStart w:id="19" w:name="_Toc485638356"/>
      <w:r w:rsidRPr="00B35F36">
        <w:rPr>
          <w:lang w:val="lt-LT"/>
        </w:rPr>
        <w:t>PASIŪLYMŲ NAGRINĖJIMAS</w:t>
      </w:r>
      <w:bookmarkEnd w:id="18"/>
      <w:bookmarkEnd w:id="19"/>
    </w:p>
    <w:p w14:paraId="56BF8539"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0C66ADD5" w14:textId="77777777" w:rsidR="005A72C0" w:rsidRDefault="005A72C0" w:rsidP="00BA6B59">
      <w:pPr>
        <w:pStyle w:val="Sraopastraipa"/>
        <w:numPr>
          <w:ilvl w:val="0"/>
          <w:numId w:val="37"/>
        </w:numPr>
        <w:contextualSpacing w:val="0"/>
        <w:jc w:val="both"/>
        <w:rPr>
          <w:sz w:val="24"/>
          <w:lang w:val="lt-LT"/>
        </w:rPr>
      </w:pPr>
      <w:r w:rsidRPr="005812C4">
        <w:rPr>
          <w:sz w:val="24"/>
          <w:lang w:val="lt-LT"/>
        </w:rPr>
        <w:t>Dalyvių kvalifikacijos duomenys, pateikti pasiūlymai ir pasiūlytos kainos nagrinėjami konfidencialiai, nedalyvaujant dalyviams arba jų atstovams.</w:t>
      </w:r>
    </w:p>
    <w:p w14:paraId="5A277ADA"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tikrina tiekėjų pasiūlymuose 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Pr="00235161">
        <w:rPr>
          <w:rFonts w:ascii="Times New Roman" w:hAnsi="Times New Roman" w:cs="Times New Roman"/>
          <w:lang w:val="lt-LT"/>
        </w:rPr>
        <w:t xml:space="preserve"> atitiktį </w:t>
      </w:r>
      <w:r w:rsidRPr="00653C18">
        <w:rPr>
          <w:rFonts w:ascii="Times New Roman" w:hAnsi="Times New Roman" w:cs="Times New Roman"/>
          <w:lang w:val="lt-LT"/>
        </w:rPr>
        <w:t>konkurso</w:t>
      </w:r>
      <w:r w:rsidRPr="00235161">
        <w:rPr>
          <w:rFonts w:ascii="Times New Roman" w:hAnsi="Times New Roman" w:cs="Times New Roman"/>
          <w:lang w:val="lt-LT"/>
        </w:rPr>
        <w:t xml:space="preserve"> sąlygose nustatytiems reikalavimams. </w:t>
      </w:r>
      <w:r w:rsidR="001D4439" w:rsidRPr="001D4439">
        <w:rPr>
          <w:rFonts w:ascii="Times New Roman" w:hAnsi="Times New Roman" w:cs="Times New Roman"/>
          <w:lang w:val="lt-LT"/>
        </w:rPr>
        <w:t xml:space="preserve">Kai tiekėjas nepateikia minimalių kvalifikacinių reikalavimų atitikties deklaracijos, </w:t>
      </w:r>
      <w:r w:rsidR="00480F3C" w:rsidRPr="00480F3C">
        <w:rPr>
          <w:rFonts w:ascii="Times New Roman" w:hAnsi="Times New Roman" w:cs="Times New Roman"/>
          <w:lang w:val="lt-LT"/>
        </w:rPr>
        <w:t xml:space="preserve">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prašo tiekėjo pateikti minimalių kvalifikacijos reikalavimų atitikties deklaraciją. Jeigu tiekėjas minimalių kvalifikacinių reikalavimų atitikties deklaracijoje nepažymėjo, ar atitinka keliamą (-us) reikalavimą (-us), tuomet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turi prašyti tiekėjo patikslinti deklaraciją per protingą terminą. </w:t>
      </w:r>
      <w:r w:rsidR="001D4439" w:rsidRPr="001D4439">
        <w:rPr>
          <w:rFonts w:ascii="Times New Roman" w:hAnsi="Times New Roman" w:cs="Times New Roman"/>
          <w:bCs/>
          <w:lang w:val="en-GB"/>
        </w:rPr>
        <w:t xml:space="preserve">Tokiu atveju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bCs/>
          <w:lang w:val="en-GB"/>
        </w:rPr>
        <w:t>vertina tiekėjo pasiūlymą tik jam patikslinus</w:t>
      </w:r>
      <w:r w:rsidR="00ED620C">
        <w:rPr>
          <w:rFonts w:ascii="Times New Roman" w:hAnsi="Times New Roman" w:cs="Times New Roman"/>
          <w:bCs/>
          <w:lang w:val="en-GB"/>
        </w:rPr>
        <w:t xml:space="preserve"> (pateikus)</w:t>
      </w:r>
      <w:r w:rsidR="001D4439" w:rsidRPr="001D4439">
        <w:rPr>
          <w:rFonts w:ascii="Times New Roman" w:hAnsi="Times New Roman" w:cs="Times New Roman"/>
          <w:bCs/>
          <w:lang w:val="en-GB"/>
        </w:rPr>
        <w:t xml:space="preserve"> deklaraciją. Pasiūlymas atmetamas tais atvejais, kai tiekėjas,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001D4439" w:rsidRPr="001D4439">
        <w:rPr>
          <w:rFonts w:ascii="Times New Roman" w:hAnsi="Times New Roman" w:cs="Times New Roman"/>
          <w:bCs/>
          <w:lang w:val="en-GB"/>
        </w:rPr>
        <w:t xml:space="preserve">paprašius, nepatikslino </w:t>
      </w:r>
      <w:r w:rsidR="00ED620C">
        <w:rPr>
          <w:rFonts w:ascii="Times New Roman" w:hAnsi="Times New Roman" w:cs="Times New Roman"/>
          <w:bCs/>
          <w:lang w:val="en-GB"/>
        </w:rPr>
        <w:t>(nepateik</w:t>
      </w:r>
      <w:r w:rsidR="00ED620C">
        <w:rPr>
          <w:rFonts w:ascii="Times New Roman" w:hAnsi="Times New Roman" w:cs="Times New Roman"/>
          <w:bCs/>
          <w:lang w:val="lt-LT"/>
        </w:rPr>
        <w:t>ė</w:t>
      </w:r>
      <w:r w:rsidR="00ED620C">
        <w:rPr>
          <w:rFonts w:ascii="Times New Roman" w:hAnsi="Times New Roman" w:cs="Times New Roman"/>
          <w:bCs/>
          <w:lang w:val="en-GB"/>
        </w:rPr>
        <w:t xml:space="preserve">) </w:t>
      </w:r>
      <w:r w:rsidR="001D4439" w:rsidRPr="001D4439">
        <w:rPr>
          <w:rFonts w:ascii="Times New Roman" w:hAnsi="Times New Roman" w:cs="Times New Roman"/>
          <w:bCs/>
          <w:lang w:val="en-GB"/>
        </w:rPr>
        <w:t xml:space="preserve">kvalifikacinių reikalavimų atitikties deklaracijos arba, patikslinęs minimalių kvalifikacinių reikalavimų atitikties deklaraciją, joje nurodė, kad neatitinka kvalifikacijos reikalavimų. </w:t>
      </w:r>
      <w:r w:rsidR="001D4439" w:rsidRPr="001D4439">
        <w:rPr>
          <w:rFonts w:ascii="Times New Roman" w:hAnsi="Times New Roman" w:cs="Times New Roman"/>
          <w:lang w:val="lt-LT"/>
        </w:rPr>
        <w:t xml:space="preserve">Kai prie minimalių kvalifikacinių reikalavimų atitikties deklaracijos tiekėjas pateikia ir kvalifikaciją įrodančius dokumentus, </w:t>
      </w:r>
      <w:r w:rsidR="001D4439">
        <w:rPr>
          <w:rFonts w:ascii="Times New Roman" w:hAnsi="Times New Roman" w:cs="Times New Roman"/>
          <w:lang w:val="lt-LT"/>
        </w:rPr>
        <w:t>Viešųjų pirkimų komisija</w:t>
      </w:r>
      <w:r w:rsidR="00ED620C">
        <w:rPr>
          <w:rFonts w:ascii="Times New Roman" w:hAnsi="Times New Roman" w:cs="Times New Roman"/>
          <w:lang w:val="lt-LT"/>
        </w:rPr>
        <w:t xml:space="preserve"> </w:t>
      </w:r>
      <w:r w:rsidR="001D4439" w:rsidRPr="001D4439">
        <w:rPr>
          <w:rFonts w:ascii="Times New Roman" w:hAnsi="Times New Roman" w:cs="Times New Roman"/>
          <w:lang w:val="lt-LT"/>
        </w:rPr>
        <w:t>jų nevertina, išskyrus, kai toks tiekėjas pagal vertinimo rezultatus gali būti pripažintas laimėjusiu. Tokiu atveju pateikti dokumentai gali būti vertinami tik po to, kai įvertintas gautas pasiūlymas ir pagal vertinimo rezultatus jis gali būti pripažintas laimėjusiu.</w:t>
      </w:r>
      <w:r w:rsidRPr="00235161">
        <w:rPr>
          <w:rFonts w:ascii="Times New Roman" w:hAnsi="Times New Roman" w:cs="Times New Roman"/>
          <w:lang w:val="lt-LT"/>
        </w:rPr>
        <w:t xml:space="preserve"> </w:t>
      </w:r>
    </w:p>
    <w:p w14:paraId="37A0D90F"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priima sprendimą dėl kiekvieno pasiūlymą pateikusio tiekėjo </w:t>
      </w:r>
      <w:r w:rsidR="001D4439" w:rsidRPr="00235161">
        <w:rPr>
          <w:rFonts w:ascii="Times New Roman" w:hAnsi="Times New Roman" w:cs="Times New Roman"/>
          <w:lang w:val="lt-LT"/>
        </w:rPr>
        <w:t xml:space="preserve">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atitikties šiose </w:t>
      </w:r>
      <w:r w:rsidR="00653C18">
        <w:rPr>
          <w:rFonts w:ascii="Times New Roman" w:hAnsi="Times New Roman" w:cs="Times New Roman"/>
          <w:lang w:val="lt-LT"/>
        </w:rPr>
        <w:t xml:space="preserve">konkurso </w:t>
      </w:r>
      <w:r w:rsidRPr="00235161">
        <w:rPr>
          <w:rFonts w:ascii="Times New Roman" w:hAnsi="Times New Roman" w:cs="Times New Roman"/>
          <w:lang w:val="lt-LT"/>
        </w:rPr>
        <w:t xml:space="preserve">sąlygose nustatytiems reikalavimams ir kiekvienam iš jų </w:t>
      </w:r>
      <w:r w:rsidRPr="00BF6CC2">
        <w:rPr>
          <w:rFonts w:ascii="Times New Roman" w:hAnsi="Times New Roman" w:cs="Times New Roman"/>
          <w:lang w:val="lt-LT"/>
        </w:rPr>
        <w:t>per 3</w:t>
      </w:r>
      <w:r w:rsidR="00BF6CC2" w:rsidRPr="00BF6CC2">
        <w:rPr>
          <w:rFonts w:ascii="Times New Roman" w:hAnsi="Times New Roman" w:cs="Times New Roman"/>
          <w:lang w:val="lt-LT"/>
        </w:rPr>
        <w:t xml:space="preserve"> (tris)</w:t>
      </w:r>
      <w:r w:rsidRPr="00235161">
        <w:rPr>
          <w:rFonts w:ascii="Times New Roman" w:hAnsi="Times New Roman" w:cs="Times New Roman"/>
          <w:lang w:val="lt-LT"/>
        </w:rPr>
        <w:t xml:space="preserve"> darbo dienas CVP IS priemonėmis praneša apie šio patikrinimo rezultatus. Teisę dalyvauti tolesnėse pirkimo procedūrose turi tik tie tiekėjai, kurių </w:t>
      </w:r>
      <w:r w:rsidR="00FA549F" w:rsidRPr="001D4439">
        <w:rPr>
          <w:rFonts w:ascii="Times New Roman" w:hAnsi="Times New Roman" w:cs="Times New Roman"/>
          <w:lang w:val="lt-LT"/>
        </w:rPr>
        <w:t>minimalių kvalifikacinių reikalavimų atitikties deklaracij</w:t>
      </w:r>
      <w:r w:rsidR="00FA549F">
        <w:rPr>
          <w:rFonts w:ascii="Times New Roman" w:hAnsi="Times New Roman" w:cs="Times New Roman"/>
          <w:lang w:val="lt-LT"/>
        </w:rPr>
        <w:t>ų</w:t>
      </w:r>
      <w:r w:rsidRPr="00235161">
        <w:rPr>
          <w:rFonts w:ascii="Times New Roman" w:hAnsi="Times New Roman" w:cs="Times New Roman"/>
          <w:lang w:val="lt-LT"/>
        </w:rPr>
        <w:t xml:space="preserve"> duomenys atitinka šiose </w:t>
      </w:r>
      <w:r w:rsidR="00653C18">
        <w:rPr>
          <w:rFonts w:ascii="Times New Roman" w:hAnsi="Times New Roman" w:cs="Times New Roman"/>
          <w:lang w:val="lt-LT"/>
        </w:rPr>
        <w:t>konkurso</w:t>
      </w:r>
      <w:r w:rsidRPr="00235161">
        <w:rPr>
          <w:rFonts w:ascii="Times New Roman" w:hAnsi="Times New Roman" w:cs="Times New Roman"/>
          <w:lang w:val="lt-LT"/>
        </w:rPr>
        <w:t xml:space="preserve"> sąlygose keliamus reikalavimus. </w:t>
      </w:r>
    </w:p>
    <w:p w14:paraId="30B3E273" w14:textId="4F1A8F93" w:rsidR="00332739" w:rsidRPr="00235161" w:rsidRDefault="00332739" w:rsidP="00BA6B59">
      <w:pPr>
        <w:pStyle w:val="Pagrindinistekstas"/>
        <w:numPr>
          <w:ilvl w:val="0"/>
          <w:numId w:val="37"/>
        </w:numPr>
        <w:rPr>
          <w:rFonts w:ascii="Times New Roman" w:hAnsi="Times New Roman" w:cs="Times New Roman"/>
          <w:lang w:val="lt-LT"/>
        </w:rPr>
      </w:pPr>
      <w:bookmarkStart w:id="20" w:name="_Ref479951628"/>
      <w:r w:rsidRPr="00235161">
        <w:rPr>
          <w:rFonts w:ascii="Times New Roman" w:hAnsi="Times New Roman" w:cs="Times New Roman"/>
          <w:lang w:val="lt-LT"/>
        </w:rPr>
        <w:t xml:space="preserve">Iškilus klausimams dėl pasiūlymų turinio ir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CVP IS priemonėmis paprašius, tiekėjai privalo per </w:t>
      </w:r>
      <w:r w:rsidR="001D4439">
        <w:rPr>
          <w:rFonts w:ascii="Times New Roman" w:hAnsi="Times New Roman" w:cs="Times New Roman"/>
          <w:lang w:val="lt-LT"/>
        </w:rPr>
        <w:t>Viešųjų pirkimų komisijos</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nurodytą terminą pateikti CVP IS priemonėmis papildomus paaiškinimus nekeisdami pasiūlymo esmės.</w:t>
      </w:r>
      <w:bookmarkEnd w:id="20"/>
    </w:p>
    <w:p w14:paraId="000332FE"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lastRenderedPageBreak/>
        <w:t>Viešųjų pirkimų k</w:t>
      </w:r>
      <w:r w:rsidRPr="00235161">
        <w:rPr>
          <w:rFonts w:ascii="Times New Roman" w:hAnsi="Times New Roman" w:cs="Times New Roman"/>
          <w:lang w:val="lt-LT"/>
        </w:rPr>
        <w:t xml:space="preserve">omisija, pasiūlymų vertinimo metu radusi pasiūlyme nurodytos kainos apskaičiavimo klaidų, privalo CVP IS susirašinėjimo priemonėmis paprašyti tiekėjų per jos nurodytą terminą ištaisyti pasiūlyme pastebėtas aritmetines klaidas, nekeičiant susipažinimo su pasiūlymais posėdžio metu paskelbtos kainos. Taisydamas pasiūlyme nurodytas aritmetines klaidas, tiekėjas neturi teisės atsisakyti kainos sudedamųjų dalių arba papildyti kainą naujomis dalimis. </w:t>
      </w:r>
    </w:p>
    <w:p w14:paraId="15C7EC41" w14:textId="77777777" w:rsidR="00332739" w:rsidRPr="00235161" w:rsidRDefault="00332739" w:rsidP="00BA6B59">
      <w:pPr>
        <w:pStyle w:val="Pagrindinistekstas"/>
        <w:numPr>
          <w:ilvl w:val="0"/>
          <w:numId w:val="37"/>
        </w:numPr>
        <w:rPr>
          <w:rFonts w:ascii="Times New Roman" w:hAnsi="Times New Roman" w:cs="Times New Roman"/>
          <w:lang w:val="lt-LT"/>
        </w:rPr>
      </w:pPr>
      <w:r w:rsidRPr="00235161">
        <w:rPr>
          <w:rFonts w:ascii="Times New Roman" w:hAnsi="Times New Roman" w:cs="Times New Roman"/>
          <w:lang w:val="lt-LT"/>
        </w:rPr>
        <w:t xml:space="preserve">Jeigu pateiktame pasiūlyme nurodyta kaina yra neįprastai maža, </w:t>
      </w:r>
      <w:r>
        <w:rPr>
          <w:rFonts w:ascii="Times New Roman" w:hAnsi="Times New Roman" w:cs="Times New Roman"/>
          <w:lang w:val="lt-LT"/>
        </w:rPr>
        <w:t>Viešųjų pirkimų k</w:t>
      </w:r>
      <w:r w:rsidRPr="00235161">
        <w:rPr>
          <w:rFonts w:ascii="Times New Roman" w:hAnsi="Times New Roman" w:cs="Times New Roman"/>
          <w:lang w:val="lt-LT"/>
        </w:rPr>
        <w:t xml:space="preserve">omisija privalo tiekėjo CVP IS susirašinėjimo priemonėmis paprašyti per </w:t>
      </w:r>
      <w:r>
        <w:rPr>
          <w:rFonts w:ascii="Times New Roman" w:hAnsi="Times New Roman" w:cs="Times New Roman"/>
          <w:lang w:val="lt-LT"/>
        </w:rPr>
        <w:t>Viešųjų pirkimų k</w:t>
      </w:r>
      <w:r w:rsidRPr="00235161">
        <w:rPr>
          <w:rFonts w:ascii="Times New Roman" w:hAnsi="Times New Roman" w:cs="Times New Roman"/>
          <w:lang w:val="lt-LT"/>
        </w:rPr>
        <w:t>omisij</w:t>
      </w:r>
      <w:r>
        <w:rPr>
          <w:rFonts w:ascii="Times New Roman" w:hAnsi="Times New Roman" w:cs="Times New Roman"/>
          <w:lang w:val="lt-LT"/>
        </w:rPr>
        <w:t>os</w:t>
      </w:r>
      <w:r w:rsidR="00653C18">
        <w:rPr>
          <w:rFonts w:ascii="Times New Roman" w:hAnsi="Times New Roman" w:cs="Times New Roman"/>
          <w:lang w:val="lt-LT"/>
        </w:rPr>
        <w:t xml:space="preserve"> </w:t>
      </w:r>
      <w:r w:rsidRPr="00235161">
        <w:rPr>
          <w:rFonts w:ascii="Times New Roman" w:hAnsi="Times New Roman" w:cs="Times New Roman"/>
          <w:lang w:val="lt-LT"/>
        </w:rPr>
        <w:t xml:space="preserve">nurodytą terminą pagrįsti neįprastai mažą pasiūlymo kainą, įskaitant ir detalų kainų sudėtinių dalių pagrindimą. Perkančioji organizacija turi įvertinti riziką, ar tiekėjas, kurio pasiūlyme nurodyta neįprastai maža kaina, sugebės tinkamai įvykdyti pirkimo sutartį. Perkančioji organizacija, vertindama, ar tiekėjo pateiktame pasiūlyme nurodyta kaina yra neįprastai maža, vadovaujasi Viešųjų pirkimų įstatymo 40 straipsnio 2 ir 3 dalyse įtvirtintomis nuostatomis, Viešųjų pirkimų tarnybos direktoriaus 2009 m. rugsėjo 30 d. įsakymu Nr. 1S-96 „Dėl pasiūlyme nurodytos prekių, paslaugų ar darbų neįprastai mažos kainos sąvokos apibrėžimo“. Jeigu tiekėjas nepagrindžia neįprastai mažos kainos, jo pasiūlymas atmetamas. </w:t>
      </w:r>
    </w:p>
    <w:p w14:paraId="31BF3303" w14:textId="77777777" w:rsidR="00332739" w:rsidRPr="000B63D4" w:rsidRDefault="00332739" w:rsidP="00BA6B59">
      <w:pPr>
        <w:pStyle w:val="Pagrindinistekstas"/>
        <w:numPr>
          <w:ilvl w:val="0"/>
          <w:numId w:val="37"/>
        </w:numPr>
        <w:tabs>
          <w:tab w:val="left" w:pos="0"/>
        </w:tabs>
        <w:rPr>
          <w:lang w:val="lt-LT"/>
        </w:rPr>
      </w:pPr>
      <w:r w:rsidRPr="00235161">
        <w:rPr>
          <w:rFonts w:ascii="Times New Roman" w:hAnsi="Times New Roman" w:cs="Times New Roman"/>
          <w:lang w:val="lt-LT"/>
        </w:rPr>
        <w:t xml:space="preserve">Pasiūlymo turinio paaiškinimai, pasiūlyme nurodytų aritmetinių klaidų pataisymai, neįprastai mažos kainos pagrindimo dokumentai yra pateikiami tik CVP IS susirašinėjimo </w:t>
      </w:r>
      <w:r w:rsidRPr="000B63D4">
        <w:rPr>
          <w:rFonts w:ascii="Times New Roman" w:hAnsi="Times New Roman" w:cs="Times New Roman"/>
          <w:lang w:val="lt-LT"/>
        </w:rPr>
        <w:t>priemonėmis.</w:t>
      </w:r>
    </w:p>
    <w:p w14:paraId="0F14C0A3" w14:textId="30B054C7" w:rsidR="001D4439" w:rsidRDefault="001D4439" w:rsidP="00BA6B59">
      <w:pPr>
        <w:pStyle w:val="Pagrindinistekstas"/>
        <w:numPr>
          <w:ilvl w:val="0"/>
          <w:numId w:val="37"/>
        </w:numPr>
        <w:tabs>
          <w:tab w:val="left" w:pos="0"/>
        </w:tabs>
        <w:rPr>
          <w:rFonts w:ascii="Times New Roman" w:hAnsi="Times New Roman" w:cs="Times New Roman"/>
          <w:lang w:val="lt-LT"/>
        </w:rPr>
      </w:pPr>
      <w:r w:rsidRPr="000B63D4">
        <w:rPr>
          <w:rFonts w:ascii="Times New Roman" w:hAnsi="Times New Roman" w:cs="Times New Roman"/>
          <w:b/>
          <w:u w:val="single"/>
          <w:lang w:val="lt-LT"/>
        </w:rPr>
        <w:t>Atitiktį minimaliems kvalifikacijos reikalavimams patvirtinančių dokumentų reikalauja</w:t>
      </w:r>
      <w:r w:rsidR="005D10FB" w:rsidRPr="000B63D4">
        <w:rPr>
          <w:rFonts w:ascii="Times New Roman" w:hAnsi="Times New Roman" w:cs="Times New Roman"/>
          <w:b/>
          <w:u w:val="single"/>
          <w:lang w:val="lt-LT"/>
        </w:rPr>
        <w:t>ma</w:t>
      </w:r>
      <w:r w:rsidRPr="000B63D4">
        <w:rPr>
          <w:rFonts w:ascii="Times New Roman" w:hAnsi="Times New Roman" w:cs="Times New Roman"/>
          <w:b/>
          <w:u w:val="single"/>
          <w:lang w:val="lt-LT"/>
        </w:rPr>
        <w:t xml:space="preserve"> tik iš to tiekėjo, kurio pasiūlymas pagal vertinimo rezultatus galės būti pripažintas laimėjusiu po vokų atplėšimo procedūros, įvertinus pasiūlymus iki pasiūlymų eilės nustatymo</w:t>
      </w:r>
      <w:r w:rsidRPr="000B63D4">
        <w:rPr>
          <w:rFonts w:ascii="Times New Roman" w:hAnsi="Times New Roman" w:cs="Times New Roman"/>
          <w:b/>
          <w:lang w:val="lt-LT"/>
        </w:rPr>
        <w:t xml:space="preserve">. </w:t>
      </w:r>
      <w:r w:rsidRPr="000B63D4">
        <w:rPr>
          <w:rFonts w:ascii="Times New Roman" w:hAnsi="Times New Roman" w:cs="Times New Roman"/>
          <w:lang w:val="lt-LT"/>
        </w:rPr>
        <w:t>Tiekėjas</w:t>
      </w:r>
      <w:r w:rsidR="003706DF" w:rsidRPr="003706DF">
        <w:rPr>
          <w:rFonts w:ascii="Times New Roman" w:hAnsi="Times New Roman" w:cs="Times New Roman"/>
          <w:lang w:val="lt-LT"/>
        </w:rPr>
        <w:t xml:space="preserve"> </w:t>
      </w:r>
      <w:r w:rsidR="003706DF" w:rsidRPr="000B63D4">
        <w:rPr>
          <w:rFonts w:ascii="Times New Roman" w:hAnsi="Times New Roman" w:cs="Times New Roman"/>
          <w:lang w:val="lt-LT"/>
        </w:rPr>
        <w:t>per Viešųjų pirkimų komisijos nurodytą terminą</w:t>
      </w:r>
      <w:r w:rsidRPr="000B63D4">
        <w:rPr>
          <w:rFonts w:ascii="Times New Roman" w:hAnsi="Times New Roman" w:cs="Times New Roman"/>
          <w:lang w:val="lt-LT"/>
        </w:rPr>
        <w:t xml:space="preserve">, remiantis </w:t>
      </w:r>
      <w:r w:rsidR="00653C18" w:rsidRPr="000B63D4">
        <w:rPr>
          <w:rFonts w:ascii="Times New Roman" w:hAnsi="Times New Roman" w:cs="Times New Roman"/>
          <w:lang w:val="lt-LT"/>
        </w:rPr>
        <w:t>konkurso</w:t>
      </w:r>
      <w:r w:rsidRPr="000B63D4">
        <w:rPr>
          <w:rFonts w:ascii="Times New Roman" w:hAnsi="Times New Roman" w:cs="Times New Roman"/>
          <w:lang w:val="lt-LT"/>
        </w:rPr>
        <w:t xml:space="preserve"> </w:t>
      </w:r>
      <w:r w:rsidR="00653C18" w:rsidRPr="000B63D4">
        <w:rPr>
          <w:rFonts w:ascii="Times New Roman" w:hAnsi="Times New Roman" w:cs="Times New Roman"/>
          <w:lang w:val="lt-LT"/>
        </w:rPr>
        <w:t xml:space="preserve">sąlygų </w:t>
      </w:r>
      <w:r w:rsidR="00653C18" w:rsidRPr="000B63D4">
        <w:rPr>
          <w:rFonts w:ascii="Times New Roman" w:hAnsi="Times New Roman" w:cs="Times New Roman"/>
          <w:lang w:val="lt-LT"/>
        </w:rPr>
        <w:fldChar w:fldCharType="begin"/>
      </w:r>
      <w:r w:rsidR="00653C18" w:rsidRPr="000B63D4">
        <w:rPr>
          <w:rFonts w:ascii="Times New Roman" w:hAnsi="Times New Roman" w:cs="Times New Roman"/>
          <w:lang w:val="lt-LT"/>
        </w:rPr>
        <w:instrText xml:space="preserve"> REF _Ref480361162 \r \h </w:instrText>
      </w:r>
      <w:r w:rsidR="000B63D4">
        <w:rPr>
          <w:rFonts w:ascii="Times New Roman" w:hAnsi="Times New Roman" w:cs="Times New Roman"/>
          <w:lang w:val="lt-LT"/>
        </w:rPr>
        <w:instrText xml:space="preserve"> \* MERGEFORMAT </w:instrText>
      </w:r>
      <w:r w:rsidR="00653C18" w:rsidRPr="000B63D4">
        <w:rPr>
          <w:rFonts w:ascii="Times New Roman" w:hAnsi="Times New Roman" w:cs="Times New Roman"/>
          <w:lang w:val="lt-LT"/>
        </w:rPr>
      </w:r>
      <w:r w:rsidR="00653C18" w:rsidRPr="000B63D4">
        <w:rPr>
          <w:rFonts w:ascii="Times New Roman" w:hAnsi="Times New Roman" w:cs="Times New Roman"/>
          <w:lang w:val="lt-LT"/>
        </w:rPr>
        <w:fldChar w:fldCharType="separate"/>
      </w:r>
      <w:r w:rsidR="001A425F">
        <w:rPr>
          <w:rFonts w:ascii="Times New Roman" w:hAnsi="Times New Roman" w:cs="Times New Roman"/>
          <w:lang w:val="lt-LT"/>
        </w:rPr>
        <w:t>9</w:t>
      </w:r>
      <w:r w:rsidR="00653C18" w:rsidRPr="000B63D4">
        <w:rPr>
          <w:rFonts w:ascii="Times New Roman" w:hAnsi="Times New Roman" w:cs="Times New Roman"/>
          <w:lang w:val="lt-LT"/>
        </w:rPr>
        <w:fldChar w:fldCharType="end"/>
      </w:r>
      <w:r w:rsidR="00653C18" w:rsidRPr="000B63D4">
        <w:rPr>
          <w:rFonts w:ascii="Times New Roman" w:hAnsi="Times New Roman" w:cs="Times New Roman"/>
          <w:lang w:val="lt-LT"/>
        </w:rPr>
        <w:t xml:space="preserve"> </w:t>
      </w:r>
      <w:r w:rsidRPr="000B63D4">
        <w:rPr>
          <w:rFonts w:ascii="Times New Roman" w:hAnsi="Times New Roman" w:cs="Times New Roman"/>
          <w:lang w:val="lt-LT"/>
        </w:rPr>
        <w:t>punkt</w:t>
      </w:r>
      <w:r w:rsidR="00653C18" w:rsidRPr="000B63D4">
        <w:rPr>
          <w:rFonts w:ascii="Times New Roman" w:hAnsi="Times New Roman" w:cs="Times New Roman"/>
          <w:lang w:val="lt-LT"/>
        </w:rPr>
        <w:t>u</w:t>
      </w:r>
      <w:r w:rsidRPr="000B63D4">
        <w:rPr>
          <w:rFonts w:ascii="Times New Roman" w:hAnsi="Times New Roman" w:cs="Times New Roman"/>
          <w:lang w:val="lt-LT"/>
        </w:rPr>
        <w:t xml:space="preserve">, pateikia kvalifikaciją patvirtinančius dokumentus. </w:t>
      </w:r>
      <w:r w:rsidR="009D724A" w:rsidRPr="009D724A">
        <w:rPr>
          <w:rFonts w:ascii="Times New Roman" w:eastAsia="Calibri" w:hAnsi="Times New Roman" w:cs="Times New Roman"/>
        </w:rPr>
        <w:t>Kvalifikacijos reikalavimus patvirtinantys dokumentai gali būti išduoti ir po vokų atplėšimo, tačiau juose nurodyti kvalifikacijos duomenys turi būti pateikti už laikotarpį iki pasiūlymų pateikimo termino pabaigos.</w:t>
      </w:r>
      <w:r w:rsidR="009D724A">
        <w:rPr>
          <w:rFonts w:ascii="Times New Roman" w:hAnsi="Times New Roman" w:cs="Times New Roman"/>
          <w:lang w:val="lt-LT"/>
        </w:rPr>
        <w:t xml:space="preserve"> </w:t>
      </w:r>
      <w:r w:rsidRPr="000B63D4">
        <w:rPr>
          <w:rFonts w:ascii="Times New Roman" w:hAnsi="Times New Roman" w:cs="Times New Roman"/>
          <w:lang w:val="lt-LT"/>
        </w:rPr>
        <w:t>Viešųjų pirkimų komisija tikrina tiekėj</w:t>
      </w:r>
      <w:r w:rsidR="00157441" w:rsidRPr="000B63D4">
        <w:rPr>
          <w:rFonts w:ascii="Times New Roman" w:hAnsi="Times New Roman" w:cs="Times New Roman"/>
          <w:lang w:val="lt-LT"/>
        </w:rPr>
        <w:t>o</w:t>
      </w:r>
      <w:r w:rsidRPr="000B63D4">
        <w:rPr>
          <w:rFonts w:ascii="Times New Roman" w:hAnsi="Times New Roman" w:cs="Times New Roman"/>
          <w:lang w:val="lt-LT"/>
        </w:rPr>
        <w:t xml:space="preserve"> pateiktų kvalifikacijos duomenų atitiktį konkurso sąlygose nustatytiems minimaliems kvalifikacijos reikalavimams. Jeigu Viešųjų pirkimų komisija nustato, kad tiekėjo pateikti kvalifikacijos duomenys yra neišsamūs arba netikslūs, ji privalo CVP IS priemonėmis prašyti tiekėjo juos papildyti arba paaiškinti per Viešųjų pirkimų komisijos nurodytą terminą. Jeigu Viešųjų pirkimų komisijos prašymu tiekėjas CVP IS priemonėmis nepatikslino</w:t>
      </w:r>
      <w:r w:rsidR="0013669A">
        <w:rPr>
          <w:rFonts w:ascii="Times New Roman" w:hAnsi="Times New Roman" w:cs="Times New Roman"/>
          <w:lang w:val="lt-LT"/>
        </w:rPr>
        <w:t xml:space="preserve">, </w:t>
      </w:r>
      <w:r w:rsidR="003706DF">
        <w:rPr>
          <w:rFonts w:ascii="Times New Roman" w:hAnsi="Times New Roman" w:cs="Times New Roman"/>
          <w:lang w:val="lt-LT"/>
        </w:rPr>
        <w:t>ne</w:t>
      </w:r>
      <w:r w:rsidR="0013669A">
        <w:rPr>
          <w:rFonts w:ascii="Times New Roman" w:hAnsi="Times New Roman" w:cs="Times New Roman"/>
          <w:lang w:val="lt-LT"/>
        </w:rPr>
        <w:t xml:space="preserve"> pilnai</w:t>
      </w:r>
      <w:r w:rsidR="003706DF">
        <w:rPr>
          <w:rFonts w:ascii="Times New Roman" w:hAnsi="Times New Roman" w:cs="Times New Roman"/>
          <w:lang w:val="lt-LT"/>
        </w:rPr>
        <w:t xml:space="preserve"> patikslino</w:t>
      </w:r>
      <w:r w:rsidRPr="000B63D4">
        <w:rPr>
          <w:rFonts w:ascii="Times New Roman" w:hAnsi="Times New Roman" w:cs="Times New Roman"/>
          <w:lang w:val="lt-LT"/>
        </w:rPr>
        <w:t xml:space="preserve"> pateiktų netikslių ir neišsamių duomenų apie savo kvalifikaciją, Viešųjų pirkimų komisija atmeta tokį pasiūlymą</w:t>
      </w:r>
      <w:r w:rsidR="00847F7C" w:rsidRPr="000B63D4">
        <w:rPr>
          <w:rFonts w:ascii="Times New Roman" w:hAnsi="Times New Roman" w:cs="Times New Roman"/>
          <w:lang w:val="lt-LT"/>
        </w:rPr>
        <w:t xml:space="preserve"> </w:t>
      </w:r>
      <w:r w:rsidR="005C4449" w:rsidRPr="000B63D4">
        <w:rPr>
          <w:rFonts w:ascii="Times New Roman" w:eastAsia="Calibri" w:hAnsi="Times New Roman" w:cs="Times New Roman"/>
        </w:rPr>
        <w:t>ir kreipiasi į kitą tiekėją, kurio pasiūlymas pagal vertinimo rezultatus gali būti pripažintas laimėjusiu</w:t>
      </w:r>
      <w:r w:rsidR="00847F7C" w:rsidRPr="000B63D4">
        <w:rPr>
          <w:rFonts w:ascii="Times New Roman" w:hAnsi="Times New Roman" w:cs="Times New Roman"/>
          <w:lang w:val="lt-LT"/>
        </w:rPr>
        <w:t>.</w:t>
      </w:r>
      <w:r w:rsidR="0021418A" w:rsidRPr="000B63D4">
        <w:rPr>
          <w:rFonts w:ascii="Times New Roman" w:hAnsi="Times New Roman" w:cs="Times New Roman"/>
          <w:lang w:val="lt-LT"/>
        </w:rPr>
        <w:t xml:space="preserve"> Šis procesas kartojamas, kol atrenkamas tiekėjas, kurio kvalifikaciją Viešųjų pirkimų komisija pripažįsta tinkama</w:t>
      </w:r>
      <w:r w:rsidR="00941A51" w:rsidRPr="000B63D4">
        <w:rPr>
          <w:rFonts w:ascii="Times New Roman" w:hAnsi="Times New Roman" w:cs="Times New Roman"/>
          <w:lang w:val="lt-LT"/>
        </w:rPr>
        <w:t>.</w:t>
      </w:r>
    </w:p>
    <w:p w14:paraId="77B124F7" w14:textId="1F8EB953" w:rsidR="002430CB" w:rsidRPr="000648E0" w:rsidRDefault="002430CB" w:rsidP="00BA6B59">
      <w:pPr>
        <w:pStyle w:val="Sraopastraipa"/>
        <w:numPr>
          <w:ilvl w:val="0"/>
          <w:numId w:val="37"/>
        </w:numPr>
        <w:contextualSpacing w:val="0"/>
        <w:jc w:val="both"/>
        <w:rPr>
          <w:u w:val="single"/>
          <w:lang w:val="lt-LT"/>
        </w:rPr>
      </w:pPr>
      <w:r w:rsidRPr="00107FCD">
        <w:rPr>
          <w:rFonts w:eastAsia="Calibri"/>
          <w:sz w:val="24"/>
          <w:szCs w:val="24"/>
          <w:u w:val="single"/>
          <w:lang w:val="lt-LT"/>
        </w:rPr>
        <w:t>Jeigu tiekėjas, kurio pasiūlymas gali būti pripažintas laimėjusiu, atitiko perkančiosios organizacijos keliamus minimalius kvalifikacijos reikalavimus, kitų tiekėjų kvalifikacija netikrinama.</w:t>
      </w:r>
    </w:p>
    <w:p w14:paraId="05C80A86" w14:textId="77777777" w:rsidR="009F665C" w:rsidRPr="005812C4" w:rsidRDefault="009F665C" w:rsidP="009F665C">
      <w:pPr>
        <w:pStyle w:val="Sraopastraipa"/>
        <w:numPr>
          <w:ilvl w:val="0"/>
          <w:numId w:val="37"/>
        </w:numPr>
        <w:contextualSpacing w:val="0"/>
        <w:jc w:val="both"/>
        <w:rPr>
          <w:sz w:val="24"/>
          <w:lang w:val="lt-LT"/>
        </w:rPr>
      </w:pPr>
      <w:r w:rsidRPr="005812C4">
        <w:rPr>
          <w:sz w:val="24"/>
          <w:lang w:val="lt-LT"/>
        </w:rPr>
        <w:t>Pasiūlymas atmetamas, jeigu:</w:t>
      </w:r>
      <w:r w:rsidRPr="003F3B9F">
        <w:rPr>
          <w:bCs/>
          <w:lang w:val="en-GB"/>
        </w:rPr>
        <w:t xml:space="preserve"> </w:t>
      </w:r>
    </w:p>
    <w:p w14:paraId="664857F2" w14:textId="77777777" w:rsidR="009F665C" w:rsidRDefault="009F665C" w:rsidP="009F665C">
      <w:pPr>
        <w:pStyle w:val="Sraopastraipa"/>
        <w:numPr>
          <w:ilvl w:val="1"/>
          <w:numId w:val="37"/>
        </w:numPr>
        <w:contextualSpacing w:val="0"/>
        <w:jc w:val="both"/>
        <w:rPr>
          <w:sz w:val="24"/>
          <w:szCs w:val="24"/>
          <w:lang w:val="lt-LT"/>
        </w:rPr>
      </w:pPr>
      <w:r w:rsidRPr="001D4439">
        <w:rPr>
          <w:sz w:val="24"/>
          <w:szCs w:val="24"/>
          <w:lang w:val="lt-LT"/>
        </w:rPr>
        <w:t>pasiūlymą pateik</w:t>
      </w:r>
      <w:r>
        <w:rPr>
          <w:sz w:val="24"/>
          <w:szCs w:val="24"/>
          <w:lang w:val="lt-LT"/>
        </w:rPr>
        <w:t>usio</w:t>
      </w:r>
      <w:r w:rsidRPr="001D4439">
        <w:rPr>
          <w:sz w:val="24"/>
          <w:szCs w:val="24"/>
          <w:lang w:val="lt-LT"/>
        </w:rPr>
        <w:t xml:space="preserve"> </w:t>
      </w:r>
      <w:r>
        <w:rPr>
          <w:sz w:val="24"/>
          <w:szCs w:val="24"/>
          <w:lang w:val="lt-LT"/>
        </w:rPr>
        <w:t>t</w:t>
      </w:r>
      <w:r w:rsidRPr="001D4439">
        <w:rPr>
          <w:sz w:val="24"/>
          <w:szCs w:val="24"/>
          <w:lang w:val="lt-LT"/>
        </w:rPr>
        <w:t>iekėj</w:t>
      </w:r>
      <w:r>
        <w:rPr>
          <w:sz w:val="24"/>
          <w:szCs w:val="24"/>
          <w:lang w:val="lt-LT"/>
        </w:rPr>
        <w:t>o</w:t>
      </w:r>
      <w:r w:rsidRPr="001D4439">
        <w:rPr>
          <w:sz w:val="24"/>
          <w:szCs w:val="24"/>
          <w:lang w:val="lt-LT"/>
        </w:rPr>
        <w:t xml:space="preserve"> minimalių kvalifikacinių rei</w:t>
      </w:r>
      <w:r>
        <w:rPr>
          <w:sz w:val="24"/>
          <w:szCs w:val="24"/>
          <w:lang w:val="lt-LT"/>
        </w:rPr>
        <w:t xml:space="preserve">kalavimų atitikties deklaracija </w:t>
      </w:r>
      <w:r w:rsidRPr="001D4439">
        <w:rPr>
          <w:sz w:val="24"/>
          <w:szCs w:val="24"/>
          <w:lang w:val="lt-LT"/>
        </w:rPr>
        <w:t xml:space="preserve">neatitinka pirkimo dokumentuose nustatytų reikalavimų arba </w:t>
      </w:r>
      <w:r>
        <w:rPr>
          <w:sz w:val="24"/>
          <w:szCs w:val="24"/>
          <w:lang w:val="lt-LT"/>
        </w:rPr>
        <w:t>Viešųjų pirkimų komisijos</w:t>
      </w:r>
      <w:r w:rsidRPr="001D4439">
        <w:rPr>
          <w:sz w:val="24"/>
          <w:szCs w:val="24"/>
          <w:lang w:val="lt-LT"/>
        </w:rPr>
        <w:t xml:space="preserve"> prašymu nepatikslino </w:t>
      </w:r>
      <w:r w:rsidRPr="00DB3940">
        <w:rPr>
          <w:sz w:val="24"/>
          <w:lang w:val="lt-LT"/>
        </w:rPr>
        <w:t xml:space="preserve">minimalių kvalifikacinių reikalavimų atitikties </w:t>
      </w:r>
      <w:r w:rsidRPr="003F3B9F">
        <w:rPr>
          <w:sz w:val="24"/>
          <w:szCs w:val="22"/>
          <w:lang w:val="lt-LT"/>
        </w:rPr>
        <w:t>deklaracijos</w:t>
      </w:r>
      <w:r w:rsidRPr="00534D09">
        <w:rPr>
          <w:bCs/>
          <w:sz w:val="24"/>
          <w:szCs w:val="22"/>
          <w:lang w:val="en-GB"/>
        </w:rPr>
        <w:t xml:space="preserve"> arba, patikslinęs minimalių kvalifikacinių reikalavimų atitikties deklaraciją, joje nurodė, kad neatitinka kvalifikacijos reikalavimų</w:t>
      </w:r>
      <w:r w:rsidRPr="003F3B9F">
        <w:rPr>
          <w:sz w:val="24"/>
          <w:szCs w:val="22"/>
          <w:lang w:val="lt-LT"/>
        </w:rPr>
        <w:t>;</w:t>
      </w:r>
    </w:p>
    <w:p w14:paraId="0062D1A2" w14:textId="77777777" w:rsidR="009F665C" w:rsidRPr="00B35F36" w:rsidRDefault="009F665C" w:rsidP="009F665C">
      <w:pPr>
        <w:pStyle w:val="Sraopastraipa"/>
        <w:numPr>
          <w:ilvl w:val="1"/>
          <w:numId w:val="37"/>
        </w:numPr>
        <w:contextualSpacing w:val="0"/>
        <w:jc w:val="both"/>
        <w:rPr>
          <w:sz w:val="24"/>
          <w:szCs w:val="24"/>
          <w:lang w:val="lt-LT"/>
        </w:rPr>
      </w:pPr>
      <w:r>
        <w:rPr>
          <w:sz w:val="24"/>
          <w:szCs w:val="24"/>
          <w:lang w:val="lt-LT"/>
        </w:rPr>
        <w:t xml:space="preserve">tiekėjas, </w:t>
      </w:r>
      <w:r w:rsidRPr="00DB3940">
        <w:rPr>
          <w:sz w:val="24"/>
          <w:u w:val="single"/>
          <w:lang w:val="lt-LT"/>
        </w:rPr>
        <w:t>kurio pasiūlymas pagal vertinimo rezultatus galės būti pripažintas laimėjusiu po vokų atplėšimo procedūros, įvertinus pasiūlymus iki pasiūlymų eilės nustatymo,</w:t>
      </w:r>
      <w:r w:rsidRPr="00DB3940">
        <w:rPr>
          <w:sz w:val="32"/>
          <w:szCs w:val="24"/>
          <w:lang w:val="lt-LT"/>
        </w:rPr>
        <w:t xml:space="preserve"> </w:t>
      </w:r>
      <w:r w:rsidRPr="00B35F36">
        <w:rPr>
          <w:sz w:val="24"/>
          <w:szCs w:val="24"/>
          <w:lang w:val="lt-LT"/>
        </w:rPr>
        <w:t>neatitinka pirkimo dokumentuose nustatytų minimalių kvalifikacijos reikalavimų arba perkančiosios organizacijos prašymu nepatikslino</w:t>
      </w:r>
      <w:r>
        <w:rPr>
          <w:sz w:val="24"/>
          <w:szCs w:val="24"/>
          <w:lang w:val="lt-LT"/>
        </w:rPr>
        <w:t xml:space="preserve">, ne pilnai patikslino </w:t>
      </w:r>
      <w:r w:rsidRPr="00B35F36">
        <w:rPr>
          <w:sz w:val="24"/>
          <w:szCs w:val="24"/>
          <w:lang w:val="lt-LT"/>
        </w:rPr>
        <w:t>pateiktų netikslių ar neišsamių duomenų apie savo kvalifikaciją;</w:t>
      </w:r>
    </w:p>
    <w:p w14:paraId="6A10EAD9" w14:textId="77777777" w:rsidR="009F665C" w:rsidRPr="00B35F36" w:rsidRDefault="009F665C" w:rsidP="009F665C">
      <w:pPr>
        <w:pStyle w:val="Sraopastraipa"/>
        <w:numPr>
          <w:ilvl w:val="1"/>
          <w:numId w:val="37"/>
        </w:numPr>
        <w:contextualSpacing w:val="0"/>
        <w:jc w:val="both"/>
        <w:rPr>
          <w:sz w:val="24"/>
          <w:szCs w:val="24"/>
          <w:lang w:val="lt-LT"/>
        </w:rPr>
      </w:pPr>
      <w:r w:rsidRPr="00B35F36">
        <w:rPr>
          <w:sz w:val="24"/>
          <w:szCs w:val="24"/>
          <w:lang w:val="lt-LT"/>
        </w:rPr>
        <w:t xml:space="preserve">dalyvis per </w:t>
      </w:r>
      <w:r>
        <w:rPr>
          <w:sz w:val="24"/>
          <w:szCs w:val="24"/>
          <w:lang w:val="lt-LT"/>
        </w:rPr>
        <w:t>Viešųjų pirkimų komisijos</w:t>
      </w:r>
      <w:r w:rsidRPr="00B35F36">
        <w:rPr>
          <w:sz w:val="24"/>
          <w:szCs w:val="24"/>
          <w:lang w:val="lt-LT"/>
        </w:rPr>
        <w:t xml:space="preserve"> nurodytą terminą neištaiso aritmetinių klaidų ir (ar) nepaaiškina pasiūlymo;</w:t>
      </w:r>
    </w:p>
    <w:p w14:paraId="260E6D1D" w14:textId="77777777" w:rsidR="009F665C" w:rsidRPr="00B35F36" w:rsidRDefault="009F665C" w:rsidP="009F665C">
      <w:pPr>
        <w:pStyle w:val="Sraopastraipa"/>
        <w:numPr>
          <w:ilvl w:val="1"/>
          <w:numId w:val="37"/>
        </w:numPr>
        <w:contextualSpacing w:val="0"/>
        <w:jc w:val="both"/>
        <w:rPr>
          <w:sz w:val="24"/>
          <w:szCs w:val="24"/>
          <w:lang w:val="lt-LT"/>
        </w:rPr>
      </w:pPr>
      <w:r w:rsidRPr="00B35F36">
        <w:rPr>
          <w:sz w:val="24"/>
          <w:szCs w:val="24"/>
          <w:lang w:val="lt-LT"/>
        </w:rPr>
        <w:t>pasiūlymas neatitinka pirkimo dokumentuose nustatytų reikalavimų;</w:t>
      </w:r>
    </w:p>
    <w:p w14:paraId="127CB114" w14:textId="77777777" w:rsidR="009F665C" w:rsidRPr="00B35F36" w:rsidRDefault="009F665C" w:rsidP="009F665C">
      <w:pPr>
        <w:pStyle w:val="Sraopastraipa"/>
        <w:numPr>
          <w:ilvl w:val="1"/>
          <w:numId w:val="37"/>
        </w:numPr>
        <w:contextualSpacing w:val="0"/>
        <w:jc w:val="both"/>
        <w:rPr>
          <w:sz w:val="24"/>
          <w:szCs w:val="24"/>
          <w:lang w:val="lt-LT"/>
        </w:rPr>
      </w:pPr>
      <w:r w:rsidRPr="00B35F36">
        <w:rPr>
          <w:sz w:val="24"/>
          <w:szCs w:val="24"/>
          <w:lang w:val="lt-LT"/>
        </w:rPr>
        <w:lastRenderedPageBreak/>
        <w:t>visų dalyvių, kurių pasiūlymai neatmesti dėl kitų priežasčių, buvo pasiūlytos per didelės, perkančiajai organizacijai nepriimtinos kainos;</w:t>
      </w:r>
    </w:p>
    <w:p w14:paraId="54A200F0" w14:textId="77777777" w:rsidR="009F665C" w:rsidRPr="000B63D4" w:rsidRDefault="009F665C" w:rsidP="009F665C">
      <w:pPr>
        <w:pStyle w:val="Sraopastraipa"/>
        <w:numPr>
          <w:ilvl w:val="1"/>
          <w:numId w:val="37"/>
        </w:numPr>
        <w:contextualSpacing w:val="0"/>
        <w:jc w:val="both"/>
        <w:rPr>
          <w:sz w:val="24"/>
          <w:szCs w:val="24"/>
          <w:lang w:val="lt-LT"/>
        </w:rPr>
      </w:pPr>
      <w:r w:rsidRPr="000B63D4">
        <w:rPr>
          <w:sz w:val="24"/>
          <w:szCs w:val="24"/>
          <w:lang w:val="lt-LT"/>
        </w:rPr>
        <w:t xml:space="preserve">tiekėjas per </w:t>
      </w:r>
      <w:r>
        <w:rPr>
          <w:sz w:val="24"/>
          <w:szCs w:val="24"/>
          <w:lang w:val="lt-LT"/>
        </w:rPr>
        <w:t>Viešųjų pirkimų komisijos</w:t>
      </w:r>
      <w:r w:rsidRPr="000B63D4">
        <w:rPr>
          <w:sz w:val="24"/>
          <w:szCs w:val="24"/>
          <w:lang w:val="lt-LT"/>
        </w:rPr>
        <w:t xml:space="preserve"> nustatytą terminą nepatikslino, nepapildė ar nepateikė pirkimo dokumentuose nurodytų kartu su pasiūlymu teikiamų dokumentų: tiekėjo įgaliojimo asmeniui pasirašyti pasiūlymą, jungtinės veiklos sutarties,</w:t>
      </w:r>
      <w:r w:rsidRPr="000B63D4">
        <w:rPr>
          <w:sz w:val="24"/>
          <w:lang w:val="lt-LT"/>
        </w:rPr>
        <w:t xml:space="preserve"> jeigu pasiūlymą teikia ūkio subjektų grupė</w:t>
      </w:r>
      <w:r w:rsidRPr="000B63D4">
        <w:rPr>
          <w:sz w:val="24"/>
          <w:szCs w:val="24"/>
          <w:lang w:val="lt-LT"/>
        </w:rPr>
        <w:t>, pasiūlymo galiojimo užtikrinimą patvirtinančio dokumento;</w:t>
      </w:r>
      <w:r w:rsidRPr="00EB43D3">
        <w:rPr>
          <w:rFonts w:eastAsiaTheme="minorEastAsia"/>
          <w:sz w:val="24"/>
          <w:szCs w:val="24"/>
          <w:lang w:val="lt-LT"/>
        </w:rPr>
        <w:t xml:space="preserve"> </w:t>
      </w:r>
    </w:p>
    <w:p w14:paraId="660AEBA0" w14:textId="77777777" w:rsidR="009F665C" w:rsidRPr="00B35F36" w:rsidRDefault="009F665C" w:rsidP="009F665C">
      <w:pPr>
        <w:pStyle w:val="Sraopastraipa"/>
        <w:numPr>
          <w:ilvl w:val="1"/>
          <w:numId w:val="37"/>
        </w:numPr>
        <w:contextualSpacing w:val="0"/>
        <w:jc w:val="both"/>
        <w:rPr>
          <w:sz w:val="24"/>
          <w:szCs w:val="24"/>
          <w:lang w:val="lt-LT"/>
        </w:rPr>
      </w:pPr>
      <w:r w:rsidRPr="00B35F36">
        <w:rPr>
          <w:sz w:val="24"/>
          <w:szCs w:val="24"/>
          <w:lang w:val="lt-LT"/>
        </w:rPr>
        <w:t>pateiktame pasiūlyme nurodyta kaina yra neįprastai maža ir perkančiajai organizacijai pareikalavus dalyvis nepateikia tinkamų kainos pagrįstumo įrodymų;</w:t>
      </w:r>
    </w:p>
    <w:p w14:paraId="4BFE3D4E" w14:textId="08C104D9" w:rsidR="009F665C" w:rsidRDefault="009F665C" w:rsidP="009F665C">
      <w:pPr>
        <w:pStyle w:val="Sraopastraipa"/>
        <w:numPr>
          <w:ilvl w:val="1"/>
          <w:numId w:val="37"/>
        </w:numPr>
        <w:contextualSpacing w:val="0"/>
        <w:jc w:val="both"/>
        <w:rPr>
          <w:sz w:val="24"/>
          <w:szCs w:val="24"/>
          <w:lang w:val="lt-LT"/>
        </w:rPr>
      </w:pPr>
      <w:r w:rsidRPr="00B35F36">
        <w:rPr>
          <w:sz w:val="24"/>
          <w:szCs w:val="24"/>
          <w:lang w:val="lt-LT"/>
        </w:rPr>
        <w:t>tiekėjas apie nustatytų reikalavimų atitikimą pateikia melagingą informaciją, kurią perkančioji organizacija gali įrodyti bet kokiomis teisėtomis priemonėmis</w:t>
      </w:r>
      <w:r w:rsidR="00437F07">
        <w:rPr>
          <w:sz w:val="24"/>
          <w:szCs w:val="24"/>
          <w:lang w:val="lt-LT"/>
        </w:rPr>
        <w:t>;</w:t>
      </w:r>
    </w:p>
    <w:p w14:paraId="6FE3BF69" w14:textId="647DEED7" w:rsidR="00437F07" w:rsidRPr="00437F07" w:rsidRDefault="00437F07" w:rsidP="00437F07">
      <w:pPr>
        <w:pStyle w:val="Sraopastraipa"/>
        <w:numPr>
          <w:ilvl w:val="1"/>
          <w:numId w:val="37"/>
        </w:numPr>
        <w:contextualSpacing w:val="0"/>
        <w:jc w:val="both"/>
        <w:rPr>
          <w:sz w:val="24"/>
          <w:szCs w:val="24"/>
          <w:lang w:val="lt-LT"/>
        </w:rPr>
      </w:pPr>
      <w:r w:rsidRPr="005D4D5C">
        <w:rPr>
          <w:sz w:val="24"/>
          <w:szCs w:val="24"/>
          <w:lang w:val="lt-LT"/>
        </w:rPr>
        <w:t xml:space="preserve">tiekėjo pasiūlyta kaina viršija konkurso sąlygų </w:t>
      </w:r>
      <w:r>
        <w:rPr>
          <w:sz w:val="24"/>
          <w:szCs w:val="24"/>
          <w:lang w:val="lt-LT"/>
        </w:rPr>
        <w:t>5.1.</w:t>
      </w:r>
      <w:r w:rsidRPr="005D4D5C">
        <w:rPr>
          <w:sz w:val="24"/>
          <w:szCs w:val="24"/>
          <w:lang w:val="lt-LT"/>
        </w:rPr>
        <w:t xml:space="preserve"> punkte nurodytą planuojamą preliminarią sutarties vertę</w:t>
      </w:r>
      <w:r>
        <w:rPr>
          <w:sz w:val="24"/>
          <w:szCs w:val="24"/>
          <w:lang w:val="lt-LT"/>
        </w:rPr>
        <w:t>.</w:t>
      </w:r>
    </w:p>
    <w:p w14:paraId="7382AD8D" w14:textId="77777777" w:rsidR="009F665C" w:rsidRPr="005D10FB" w:rsidRDefault="009F665C" w:rsidP="009F665C">
      <w:pPr>
        <w:pStyle w:val="Sraopastraipa"/>
        <w:numPr>
          <w:ilvl w:val="0"/>
          <w:numId w:val="37"/>
        </w:numPr>
        <w:contextualSpacing w:val="0"/>
        <w:jc w:val="both"/>
        <w:rPr>
          <w:lang w:val="lt-LT"/>
        </w:rPr>
      </w:pPr>
      <w:r w:rsidRPr="00DB3940">
        <w:rPr>
          <w:sz w:val="24"/>
          <w:lang w:val="lt-LT"/>
        </w:rPr>
        <w:t>Neatmesti pasiūlymai bus vertinami pagal mažiausios kainos vertinimo kriterijų.</w:t>
      </w:r>
    </w:p>
    <w:p w14:paraId="774900B7" w14:textId="77777777" w:rsidR="009F665C" w:rsidRPr="000B63D4" w:rsidRDefault="009F665C" w:rsidP="009F665C">
      <w:pPr>
        <w:pStyle w:val="Pagrindinistekstas"/>
        <w:numPr>
          <w:ilvl w:val="0"/>
          <w:numId w:val="37"/>
        </w:numPr>
        <w:tabs>
          <w:tab w:val="left" w:pos="993"/>
        </w:tabs>
        <w:rPr>
          <w:rFonts w:ascii="Times New Roman" w:hAnsi="Times New Roman" w:cs="Times New Roman"/>
          <w:lang w:val="lt-LT"/>
        </w:rPr>
      </w:pPr>
      <w:bookmarkStart w:id="21" w:name="_Hlk481004348"/>
      <w:r w:rsidRPr="000B63D4">
        <w:rPr>
          <w:rFonts w:ascii="Times New Roman" w:hAnsi="Times New Roman" w:cs="Times New Roman"/>
          <w:lang w:val="lt-LT"/>
        </w:rPr>
        <w:t>Nedelsdama išnagrinėjusi, įvertinusi ir palyginusi pateiktus pasiūlymus bei išnagrinėjusi tiekėjo, kurio pasiūlymas pagal vertinimo rezultatus galės būti pripažintas laimėjusiu</w:t>
      </w:r>
      <w:r>
        <w:rPr>
          <w:rFonts w:ascii="Times New Roman" w:hAnsi="Times New Roman" w:cs="Times New Roman"/>
          <w:lang w:val="lt-LT"/>
        </w:rPr>
        <w:t>,</w:t>
      </w:r>
      <w:r w:rsidRPr="000B63D4">
        <w:rPr>
          <w:rFonts w:ascii="Times New Roman" w:hAnsi="Times New Roman" w:cs="Times New Roman"/>
          <w:lang w:val="lt-LT"/>
        </w:rPr>
        <w:t xml:space="preserve"> </w:t>
      </w:r>
      <w:r w:rsidRPr="000B63D4">
        <w:rPr>
          <w:rFonts w:ascii="Times New Roman" w:eastAsia="Calibri" w:hAnsi="Times New Roman" w:cs="Times New Roman"/>
        </w:rPr>
        <w:t>kvalifikaciją,</w:t>
      </w:r>
      <w:r w:rsidRPr="000B63D4">
        <w:rPr>
          <w:rFonts w:ascii="Times New Roman" w:hAnsi="Times New Roman" w:cs="Times New Roman"/>
          <w:lang w:val="lt-LT"/>
        </w:rPr>
        <w:t xml:space="preserve"> Viešųjų pirkimų komisija nustato </w:t>
      </w:r>
      <w:r w:rsidRPr="000B63D4">
        <w:rPr>
          <w:rFonts w:ascii="Times New Roman" w:hAnsi="Times New Roman" w:cs="Times New Roman"/>
          <w:color w:val="000000"/>
          <w:lang w:val="lt-LT"/>
        </w:rPr>
        <w:t>pasiūlymų</w:t>
      </w:r>
      <w:r w:rsidRPr="000B63D4">
        <w:rPr>
          <w:rFonts w:ascii="Times New Roman" w:hAnsi="Times New Roman" w:cs="Times New Roman"/>
          <w:lang w:val="lt-LT"/>
        </w:rPr>
        <w:t xml:space="preserve"> eilę. </w:t>
      </w:r>
      <w:bookmarkEnd w:id="21"/>
      <w:r w:rsidRPr="000B63D4">
        <w:rPr>
          <w:rFonts w:ascii="Times New Roman" w:hAnsi="Times New Roman" w:cs="Times New Roman"/>
          <w:lang w:val="lt-LT"/>
        </w:rPr>
        <w:t>Pasiūlymai eilėje surašomi pasiūlymo kainos didėjimo tvarka. Jeigu kelių pateiktų pasiūlymų yra vienoda pasiūlymo kaina, nustatant pasiūlymų eilę pirmesnis į šią eilę įrašomas tiekėjas, kurio pasiūlymas CVP IS priemonėmis pateiktas anksčiausiai. Pasiūlymų eilė nenustatoma, jei buvo gautas tik vienas pasiūlymas.</w:t>
      </w:r>
    </w:p>
    <w:p w14:paraId="46AD6E7B" w14:textId="77777777" w:rsidR="009F665C" w:rsidRPr="00703C70" w:rsidRDefault="009F665C" w:rsidP="009F665C">
      <w:pPr>
        <w:pStyle w:val="Pagrindinistekstas"/>
        <w:numPr>
          <w:ilvl w:val="0"/>
          <w:numId w:val="37"/>
        </w:numPr>
        <w:rPr>
          <w:rFonts w:ascii="Times New Roman" w:hAnsi="Times New Roman" w:cs="Times New Roman"/>
          <w:lang w:val="lt-LT"/>
        </w:rPr>
      </w:pPr>
      <w:r w:rsidRPr="005D10FB">
        <w:rPr>
          <w:rFonts w:ascii="Times New Roman" w:hAnsi="Times New Roman" w:cs="Times New Roman"/>
          <w:lang w:val="lt-LT"/>
        </w:rPr>
        <w:t>Konkursą laimėjęs tiekėjas nustatomas pagal patvirtintą pasiūlymų eilę. K</w:t>
      </w:r>
      <w:r w:rsidRPr="00703C70">
        <w:rPr>
          <w:rFonts w:ascii="Times New Roman" w:hAnsi="Times New Roman" w:cs="Times New Roman"/>
          <w:lang w:val="lt-LT"/>
        </w:rPr>
        <w:t>onkurso laimėtojui</w:t>
      </w:r>
      <w:r w:rsidRPr="002636C5">
        <w:rPr>
          <w:rFonts w:ascii="Times New Roman" w:hAnsi="Times New Roman" w:cs="Times New Roman"/>
          <w:lang w:val="lt-LT"/>
        </w:rPr>
        <w:t xml:space="preserve"> </w:t>
      </w:r>
      <w:r>
        <w:rPr>
          <w:rFonts w:ascii="Times New Roman" w:hAnsi="Times New Roman" w:cs="Times New Roman"/>
          <w:lang w:val="lt-LT"/>
        </w:rPr>
        <w:t>p</w:t>
      </w:r>
      <w:r w:rsidRPr="002636C5">
        <w:rPr>
          <w:rFonts w:ascii="Times New Roman" w:hAnsi="Times New Roman" w:cs="Times New Roman"/>
          <w:lang w:val="lt-LT"/>
        </w:rPr>
        <w:t>erkančioji organizacija</w:t>
      </w:r>
      <w:r w:rsidRPr="00703C70">
        <w:rPr>
          <w:rFonts w:ascii="Times New Roman" w:hAnsi="Times New Roman" w:cs="Times New Roman"/>
          <w:lang w:val="lt-LT"/>
        </w:rPr>
        <w:t xml:space="preserve"> </w:t>
      </w:r>
      <w:r w:rsidRPr="002636C5">
        <w:rPr>
          <w:rFonts w:ascii="Times New Roman" w:hAnsi="Times New Roman" w:cs="Times New Roman"/>
          <w:lang w:val="lt-LT"/>
        </w:rPr>
        <w:t xml:space="preserve">siūlo pasirašyti viešojo pirkimo sutartį. </w:t>
      </w:r>
    </w:p>
    <w:p w14:paraId="06744439" w14:textId="77777777" w:rsidR="009F665C" w:rsidRPr="00235161" w:rsidRDefault="009F665C" w:rsidP="009F665C">
      <w:pPr>
        <w:pStyle w:val="Pagrindinistekstas"/>
        <w:numPr>
          <w:ilvl w:val="0"/>
          <w:numId w:val="37"/>
        </w:numPr>
        <w:tabs>
          <w:tab w:val="left" w:pos="993"/>
        </w:tabs>
        <w:rPr>
          <w:rFonts w:ascii="Times New Roman" w:hAnsi="Times New Roman" w:cs="Times New Roman"/>
          <w:lang w:val="lt-LT"/>
        </w:rPr>
      </w:pPr>
      <w:r w:rsidRPr="00235161">
        <w:rPr>
          <w:rFonts w:ascii="Times New Roman" w:hAnsi="Times New Roman" w:cs="Times New Roman"/>
          <w:lang w:val="lt-LT"/>
        </w:rPr>
        <w:t>Apie priimtą sprendimą sudaryti sutartį, nustatytą pasiūlymų eilę, laimėjusį pasiūlymą, tikslų atidėjimo terminą</w:t>
      </w:r>
      <w:r>
        <w:rPr>
          <w:rFonts w:ascii="Times New Roman" w:hAnsi="Times New Roman" w:cs="Times New Roman"/>
          <w:lang w:val="lt-LT"/>
        </w:rPr>
        <w:t xml:space="preserve"> įgaliotoji</w:t>
      </w:r>
      <w:r w:rsidRPr="00235161">
        <w:rPr>
          <w:rFonts w:ascii="Times New Roman" w:hAnsi="Times New Roman" w:cs="Times New Roman"/>
          <w:lang w:val="lt-LT"/>
        </w:rPr>
        <w:t xml:space="preserve"> </w:t>
      </w:r>
      <w:r>
        <w:rPr>
          <w:rFonts w:ascii="Times New Roman" w:hAnsi="Times New Roman" w:cs="Times New Roman"/>
          <w:lang w:val="lt-LT"/>
        </w:rPr>
        <w:t>p</w:t>
      </w:r>
      <w:r w:rsidRPr="00235161">
        <w:rPr>
          <w:rFonts w:ascii="Times New Roman" w:hAnsi="Times New Roman" w:cs="Times New Roman"/>
          <w:lang w:val="lt-LT"/>
        </w:rPr>
        <w:t xml:space="preserve">erkančioji organizacija praneša </w:t>
      </w:r>
      <w:r>
        <w:rPr>
          <w:rFonts w:ascii="Times New Roman" w:hAnsi="Times New Roman" w:cs="Times New Roman"/>
          <w:lang w:val="lt-LT"/>
        </w:rPr>
        <w:t>t</w:t>
      </w:r>
      <w:r w:rsidRPr="00235161">
        <w:rPr>
          <w:rFonts w:ascii="Times New Roman" w:hAnsi="Times New Roman" w:cs="Times New Roman"/>
          <w:lang w:val="lt-LT"/>
        </w:rPr>
        <w:t>iekėjams nedelsdama (ne vėliau kaip per 5 (penkias) darbo dienas) CVP IS susirašinėjimo priemonėmis.</w:t>
      </w:r>
    </w:p>
    <w:p w14:paraId="76204CB5" w14:textId="77777777" w:rsidR="002A2504" w:rsidRPr="00EA150F" w:rsidRDefault="002A2504" w:rsidP="00DB3940">
      <w:pPr>
        <w:pStyle w:val="Sraopastraipa"/>
        <w:ind w:left="567"/>
        <w:contextualSpacing w:val="0"/>
        <w:jc w:val="both"/>
        <w:rPr>
          <w:lang w:val="lt-LT"/>
        </w:rPr>
      </w:pPr>
    </w:p>
    <w:p w14:paraId="502BB6C9" w14:textId="77777777" w:rsidR="003E5639" w:rsidRPr="00B35F36" w:rsidRDefault="003E5639" w:rsidP="00B63357">
      <w:pPr>
        <w:pStyle w:val="Pagrindinistekstas"/>
        <w:tabs>
          <w:tab w:val="left" w:pos="1418"/>
        </w:tabs>
        <w:ind w:firstLine="851"/>
        <w:rPr>
          <w:rFonts w:ascii="Times New Roman" w:hAnsi="Times New Roman" w:cs="Times New Roman"/>
          <w:lang w:val="lt-LT"/>
        </w:rPr>
      </w:pPr>
    </w:p>
    <w:p w14:paraId="381020C0" w14:textId="77777777" w:rsidR="005A72C0" w:rsidRPr="00B35F36" w:rsidRDefault="005A72C0" w:rsidP="00DB3940">
      <w:pPr>
        <w:pStyle w:val="Antrat1"/>
        <w:rPr>
          <w:lang w:val="lt-LT"/>
        </w:rPr>
      </w:pPr>
      <w:bookmarkStart w:id="22" w:name="_Toc351203019"/>
      <w:bookmarkStart w:id="23" w:name="_Toc485638357"/>
      <w:r w:rsidRPr="00B35F36">
        <w:rPr>
          <w:lang w:val="lt-LT"/>
        </w:rPr>
        <w:t>SIŪLOMOS ŠALIMS PASIRAŠYTI PIRKIMO SUTARTIES PROJEKTAS</w:t>
      </w:r>
      <w:bookmarkEnd w:id="22"/>
      <w:bookmarkEnd w:id="23"/>
      <w:r w:rsidRPr="00B35F36">
        <w:rPr>
          <w:lang w:val="lt-LT"/>
        </w:rPr>
        <w:t xml:space="preserve"> </w:t>
      </w:r>
    </w:p>
    <w:p w14:paraId="5DC53685"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71C9852C" w14:textId="2560E35A" w:rsidR="005A72C0" w:rsidRPr="009F665C" w:rsidRDefault="005A72C0" w:rsidP="00BA6B59">
      <w:pPr>
        <w:pStyle w:val="Sraopastraipa"/>
        <w:numPr>
          <w:ilvl w:val="0"/>
          <w:numId w:val="37"/>
        </w:numPr>
        <w:contextualSpacing w:val="0"/>
        <w:jc w:val="both"/>
        <w:rPr>
          <w:highlight w:val="yellow"/>
          <w:lang w:val="lt-LT"/>
        </w:rPr>
      </w:pPr>
      <w:r w:rsidRPr="0000692E">
        <w:rPr>
          <w:sz w:val="24"/>
          <w:lang w:val="lt-LT"/>
        </w:rPr>
        <w:t>Pirkimo</w:t>
      </w:r>
      <w:r w:rsidRPr="00DB3940">
        <w:rPr>
          <w:sz w:val="24"/>
          <w:lang w:val="lt-LT"/>
        </w:rPr>
        <w:t xml:space="preserve"> sutarties </w:t>
      </w:r>
      <w:r w:rsidR="00F5401A">
        <w:rPr>
          <w:sz w:val="24"/>
          <w:lang w:val="lt-LT"/>
        </w:rPr>
        <w:t>sąlygos pateikiamos II skyriuje</w:t>
      </w:r>
      <w:r w:rsidRPr="00DB3940">
        <w:rPr>
          <w:sz w:val="24"/>
          <w:lang w:val="lt-LT"/>
        </w:rPr>
        <w:t xml:space="preserve">. Sutarties sąlygos yra privalomos pirkimo dalyviams ir sudarant sutartį su laimėtoju nebus keičiamos. Sutarties valiuta - eurai. Jei viešąjį pirkimą laimėjusio tiekėjo pasiūlymo kaina bus nurodyta kita valiuta, pasiūlymo kaina sutartyje bus perskaičiuojama </w:t>
      </w:r>
      <w:r w:rsidR="003C71D2">
        <w:rPr>
          <w:sz w:val="24"/>
          <w:lang w:val="lt-LT"/>
        </w:rPr>
        <w:t>e</w:t>
      </w:r>
      <w:r w:rsidRPr="00DB3940">
        <w:rPr>
          <w:sz w:val="24"/>
          <w:lang w:val="lt-LT"/>
        </w:rPr>
        <w:t xml:space="preserve">urais pagal Europos centrinio banko skelbiamą orientacinį euro ir užsienio valiutų santykį, o tais atvejais, kai orientacinio euro ir užsienio valiutos santykio Europos centrinis bankas neskelbia, – pagal Lietuvos banko skelbiamą orientacinį euro ir užsienio valiutos santykį paskutinę pasiūlymų pateikimo termino dieną. Pirkimo sutartis turi būti sudaroma nedelsiant, bet ne anksčiau negu pasibaigė atidėjimo terminas (15 dienų laikotarpis nuo pranešimo apie sprendimą sudaryti sutartį išsiuntimo dienos). Atidėjimo terminas gali būti netaikomas, kai vienintelis suinteresuotas dalyvis yra tas, su kuriuo sudaroma pirkimo sutartis. </w:t>
      </w:r>
    </w:p>
    <w:p w14:paraId="5B06E8A9" w14:textId="692FD967" w:rsidR="00BF6135" w:rsidRPr="00BF6135" w:rsidRDefault="00BF6135" w:rsidP="00BA6B59">
      <w:pPr>
        <w:pStyle w:val="Sraopastraipa"/>
        <w:numPr>
          <w:ilvl w:val="0"/>
          <w:numId w:val="37"/>
        </w:numPr>
        <w:jc w:val="both"/>
        <w:rPr>
          <w:sz w:val="24"/>
          <w:lang w:val="lt-LT"/>
        </w:rPr>
      </w:pPr>
      <w:r w:rsidRPr="00BF6135">
        <w:rPr>
          <w:sz w:val="24"/>
          <w:lang w:val="lt-LT"/>
        </w:rPr>
        <w:t xml:space="preserve">Pirkimą laimėjęs tiekėjas ne vėliau kaip per 7 (septynias) darbo dienas nuo pirkimo sutarties pasirašymo dienos pateikia </w:t>
      </w:r>
      <w:r w:rsidR="00F42D25">
        <w:rPr>
          <w:sz w:val="24"/>
          <w:lang w:val="lt-LT"/>
        </w:rPr>
        <w:t>perkančiajai organizacijai</w:t>
      </w:r>
      <w:r w:rsidR="00F42D25" w:rsidRPr="00BF6135">
        <w:rPr>
          <w:sz w:val="24"/>
          <w:lang w:val="lt-LT"/>
        </w:rPr>
        <w:t xml:space="preserve"> </w:t>
      </w:r>
      <w:r w:rsidRPr="00BF6135">
        <w:rPr>
          <w:sz w:val="24"/>
          <w:lang w:val="lt-LT"/>
        </w:rPr>
        <w:t>Sutarties įvykdymo užtikrinimo banko garantiją arba užstato apmokėjimą patvirtinančius dokumentus bei galiojančią statinio statybos, rekonstravimo, remonto, atnaujinimo (modernizavimo), griovimo ar kultūros paveldo statinio tvarkomųjų statybos darbų ir civilinės atsakomybės (toliau Statybos darbų ir civilinės atsakomybės) privalomojo draudimo sutarties tinkamai patvirtintą kopiją ir statinio projektuotojo civilinės a</w:t>
      </w:r>
      <w:r w:rsidR="007C6270">
        <w:rPr>
          <w:sz w:val="24"/>
          <w:lang w:val="lt-LT"/>
        </w:rPr>
        <w:t xml:space="preserve">tsakomybės </w:t>
      </w:r>
      <w:r w:rsidR="00703510">
        <w:rPr>
          <w:sz w:val="24"/>
          <w:lang w:val="lt-LT"/>
        </w:rPr>
        <w:t xml:space="preserve">privalomojo </w:t>
      </w:r>
      <w:r w:rsidR="007C6270">
        <w:rPr>
          <w:sz w:val="24"/>
          <w:lang w:val="lt-LT"/>
        </w:rPr>
        <w:t>draudim</w:t>
      </w:r>
      <w:r w:rsidR="00703510">
        <w:rPr>
          <w:sz w:val="24"/>
          <w:lang w:val="lt-LT"/>
        </w:rPr>
        <w:t>o kopiją.</w:t>
      </w:r>
    </w:p>
    <w:p w14:paraId="1BC5B6B0" w14:textId="77777777" w:rsidR="009F665C" w:rsidRPr="000B63D4" w:rsidRDefault="009F665C" w:rsidP="009F665C">
      <w:pPr>
        <w:pStyle w:val="Sraopastraipa"/>
        <w:numPr>
          <w:ilvl w:val="0"/>
          <w:numId w:val="37"/>
        </w:numPr>
        <w:jc w:val="both"/>
        <w:rPr>
          <w:sz w:val="24"/>
          <w:szCs w:val="24"/>
          <w:lang w:val="lt-LT"/>
        </w:rPr>
      </w:pPr>
      <w:r w:rsidRPr="000B63D4">
        <w:rPr>
          <w:sz w:val="24"/>
          <w:szCs w:val="24"/>
          <w:lang w:val="lt-LT"/>
        </w:rPr>
        <w:t>Jeigu dalyvis, kuriam buvo pasiūlyta sudaryti pirkimo sutartį, raštu arba CVP IS priemonėmis atsisako ją sudaryti arba iki perkančiosios organizacijos nurodyto laiko neatvyksta sudaryti pirkimo sutarties, arba atsisako sudaryti pirkimo sutartį pirkimo dokumentuose nustatytomis sąlygomis,</w:t>
      </w:r>
      <w:r>
        <w:rPr>
          <w:sz w:val="24"/>
          <w:szCs w:val="24"/>
          <w:lang w:val="lt-LT"/>
        </w:rPr>
        <w:t xml:space="preserve"> arba per 7 (septynias) darbo dienas po sutarties pasirašymo nepristato sutarties įvykdymo užtikrinimo, nors ir sutartis pasirašyta,</w:t>
      </w:r>
      <w:r w:rsidRPr="000B63D4">
        <w:rPr>
          <w:sz w:val="24"/>
          <w:szCs w:val="24"/>
          <w:lang w:val="lt-LT"/>
        </w:rPr>
        <w:t xml:space="preserve"> laikoma, kad jis atsisakė sudaryti pirkimo sutartį. Tuo atveju </w:t>
      </w:r>
      <w:r>
        <w:rPr>
          <w:sz w:val="24"/>
          <w:szCs w:val="24"/>
          <w:lang w:val="lt-LT"/>
        </w:rPr>
        <w:t xml:space="preserve">įgaliotoji </w:t>
      </w:r>
      <w:r w:rsidRPr="000B63D4">
        <w:rPr>
          <w:sz w:val="24"/>
          <w:szCs w:val="24"/>
          <w:lang w:val="lt-LT"/>
        </w:rPr>
        <w:t xml:space="preserve">perkančioji organizacija grįžta į kvalifikacijos nagrinėjimo etapą ir prašo dalyvio, </w:t>
      </w:r>
      <w:r w:rsidRPr="000B63D4">
        <w:rPr>
          <w:sz w:val="24"/>
          <w:szCs w:val="24"/>
        </w:rPr>
        <w:t xml:space="preserve">kurio pasiūlymas pagal patvirtintą pasiūlymų eilę yra pirmas po dalyvio </w:t>
      </w:r>
      <w:r w:rsidRPr="000B63D4">
        <w:rPr>
          <w:sz w:val="24"/>
          <w:szCs w:val="24"/>
        </w:rPr>
        <w:lastRenderedPageBreak/>
        <w:t xml:space="preserve">atsisakiusio sudaryti </w:t>
      </w:r>
      <w:r>
        <w:rPr>
          <w:sz w:val="24"/>
          <w:szCs w:val="24"/>
          <w:lang w:val="lt-LT"/>
        </w:rPr>
        <w:t>p</w:t>
      </w:r>
      <w:r w:rsidRPr="000B63D4">
        <w:rPr>
          <w:sz w:val="24"/>
          <w:szCs w:val="24"/>
        </w:rPr>
        <w:t>irkimo sutartį ir</w:t>
      </w:r>
      <w:r w:rsidRPr="000B63D4">
        <w:rPr>
          <w:sz w:val="24"/>
          <w:szCs w:val="24"/>
          <w:lang w:val="lt-LT"/>
        </w:rPr>
        <w:t xml:space="preserve"> kuris gali būti pripažintas laimėtoju, pateikti atitiktį minimaliems kvalifikacijos reikalavimams patvirtinančius dokumentus. Išnagrinėjusi, dalyvio, kuris gali būti pripažintas laimėtoju</w:t>
      </w:r>
      <w:r>
        <w:rPr>
          <w:sz w:val="24"/>
          <w:szCs w:val="24"/>
          <w:lang w:val="lt-LT"/>
        </w:rPr>
        <w:t>,</w:t>
      </w:r>
      <w:r w:rsidRPr="000B63D4">
        <w:rPr>
          <w:sz w:val="24"/>
          <w:szCs w:val="24"/>
          <w:lang w:val="lt-LT"/>
        </w:rPr>
        <w:t xml:space="preserve"> kvalifikaciją, Viešųjų pirkimų komisija nustato naują pasiūlymų eilę.  </w:t>
      </w:r>
    </w:p>
    <w:p w14:paraId="4F4D2E53"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5EF7181E" w14:textId="77777777" w:rsidR="00754447" w:rsidRPr="00B35F36" w:rsidRDefault="00754447" w:rsidP="00754447">
      <w:pPr>
        <w:pStyle w:val="Antrat1"/>
        <w:rPr>
          <w:lang w:val="lt-LT"/>
        </w:rPr>
      </w:pPr>
      <w:bookmarkStart w:id="24" w:name="_Toc485638358"/>
      <w:r w:rsidRPr="00B35F36">
        <w:rPr>
          <w:lang w:val="lt-LT"/>
        </w:rPr>
        <w:t>PIRKIMO DOKUMENTŲ PAAIŠKINIMO (PATIKSLINIMO) TVARKA</w:t>
      </w:r>
      <w:bookmarkEnd w:id="24"/>
    </w:p>
    <w:p w14:paraId="48651B4D" w14:textId="77777777" w:rsidR="00754447" w:rsidRPr="00B35F36" w:rsidRDefault="00754447" w:rsidP="00754447">
      <w:pPr>
        <w:pStyle w:val="Pagrindinistekstas"/>
        <w:tabs>
          <w:tab w:val="left" w:pos="0"/>
        </w:tabs>
        <w:rPr>
          <w:rFonts w:ascii="Times New Roman" w:hAnsi="Times New Roman" w:cs="Times New Roman"/>
          <w:lang w:val="lt-LT"/>
        </w:rPr>
      </w:pPr>
    </w:p>
    <w:p w14:paraId="1951EA48" w14:textId="5608F240" w:rsidR="009F665C" w:rsidRPr="00DD0873" w:rsidRDefault="009F665C" w:rsidP="00DD0873">
      <w:pPr>
        <w:pStyle w:val="Sraopastraipa"/>
        <w:numPr>
          <w:ilvl w:val="0"/>
          <w:numId w:val="37"/>
        </w:numPr>
        <w:jc w:val="both"/>
        <w:rPr>
          <w:lang w:val="lt-LT"/>
        </w:rPr>
      </w:pPr>
      <w:r w:rsidRPr="00DD0873">
        <w:rPr>
          <w:sz w:val="24"/>
          <w:lang w:val="lt-LT"/>
        </w:rPr>
        <w:t>Įgaliotosios perkančiosios organizacijos ir tiekėjų paklausimai, ir atsakymai vieni kitiems, atliekant viešųjų pirkimų procedūras, turi būti lietuvių kalba. Įgal;iotoji perkančioji organizacija visus gautus klausimus ir visus atsakymus į juos, visus kitus pirkimo dokumentų paaiškinimus ir patikslinimus skelbs CVP IS, kur yra skelbiami visi šio viešojo pirkimo dokumentai.</w:t>
      </w:r>
    </w:p>
    <w:p w14:paraId="76959941"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Tiekėjas gali paprašyti, kad </w:t>
      </w:r>
      <w:r>
        <w:rPr>
          <w:sz w:val="24"/>
          <w:lang w:val="lt-LT"/>
        </w:rPr>
        <w:t xml:space="preserve">įgaliotoji </w:t>
      </w:r>
      <w:r w:rsidRPr="00DB3940">
        <w:rPr>
          <w:sz w:val="24"/>
          <w:lang w:val="lt-LT"/>
        </w:rPr>
        <w:t xml:space="preserve">perkančioji organizacija paaiškintų pirkimo dokumentus. </w:t>
      </w:r>
      <w:r>
        <w:rPr>
          <w:sz w:val="24"/>
          <w:lang w:val="lt-LT"/>
        </w:rPr>
        <w:t>Įgaliotoji p</w:t>
      </w:r>
      <w:r w:rsidRPr="00DB3940">
        <w:rPr>
          <w:sz w:val="24"/>
          <w:lang w:val="lt-LT"/>
        </w:rPr>
        <w:t xml:space="preserve">erkančioji organizacija atsako į kiekvieną tiekėjo CVP IS priemonėmis pateiktą prašymą paaiškinti </w:t>
      </w:r>
      <w:r>
        <w:rPr>
          <w:sz w:val="24"/>
          <w:lang w:val="lt-LT"/>
        </w:rPr>
        <w:t>p</w:t>
      </w:r>
      <w:r w:rsidRPr="00DB3940">
        <w:rPr>
          <w:sz w:val="24"/>
          <w:lang w:val="lt-LT"/>
        </w:rPr>
        <w:t xml:space="preserve">irkimo dokumentus, jeigu prašymas gautas ne vėliau kaip prieš </w:t>
      </w:r>
      <w:r>
        <w:rPr>
          <w:sz w:val="24"/>
          <w:lang w:val="lt-LT"/>
        </w:rPr>
        <w:t>8 (aštuonias)</w:t>
      </w:r>
      <w:r w:rsidRPr="00DB3940">
        <w:rPr>
          <w:sz w:val="24"/>
          <w:lang w:val="lt-LT"/>
        </w:rPr>
        <w:t xml:space="preserve"> darbo dienas iki pasiūlymų pateikimo termino pabaigos. </w:t>
      </w:r>
      <w:r>
        <w:rPr>
          <w:sz w:val="24"/>
          <w:lang w:val="lt-LT"/>
        </w:rPr>
        <w:t>Įgaliotoji p</w:t>
      </w:r>
      <w:r w:rsidRPr="00DB3940">
        <w:rPr>
          <w:sz w:val="24"/>
          <w:lang w:val="lt-LT"/>
        </w:rPr>
        <w:t xml:space="preserve">erkančioji organizacija į gautą prašymą atsako CVP IS priemonėmis ne vėliau kaip per </w:t>
      </w:r>
      <w:r>
        <w:rPr>
          <w:sz w:val="24"/>
          <w:lang w:val="lt-LT"/>
        </w:rPr>
        <w:t>5 (penkias)</w:t>
      </w:r>
      <w:r w:rsidRPr="00DB3940">
        <w:rPr>
          <w:sz w:val="24"/>
          <w:lang w:val="lt-LT"/>
        </w:rPr>
        <w:t xml:space="preserve"> darbo dienas nuo jo gavimo dienos. </w:t>
      </w:r>
      <w:r>
        <w:rPr>
          <w:sz w:val="24"/>
          <w:lang w:val="lt-LT"/>
        </w:rPr>
        <w:t>Įgaliotoji p</w:t>
      </w:r>
      <w:r w:rsidRPr="00DB3940">
        <w:rPr>
          <w:sz w:val="24"/>
          <w:lang w:val="lt-LT"/>
        </w:rPr>
        <w:t xml:space="preserve">erkančioji organizacija, atsakydama tiekėjui, nenurodo, iš ko gavo prašymą. Atsakymas turi būti skelbiamas ne vėliau kaip likus </w:t>
      </w:r>
      <w:r>
        <w:rPr>
          <w:sz w:val="24"/>
          <w:lang w:val="lt-LT"/>
        </w:rPr>
        <w:t>3 (trims)</w:t>
      </w:r>
      <w:r w:rsidRPr="00DB3940">
        <w:rPr>
          <w:sz w:val="24"/>
          <w:lang w:val="lt-LT"/>
        </w:rPr>
        <w:t xml:space="preserve"> darbo dien</w:t>
      </w:r>
      <w:r>
        <w:rPr>
          <w:sz w:val="24"/>
          <w:lang w:val="lt-LT"/>
        </w:rPr>
        <w:t>oms</w:t>
      </w:r>
      <w:r w:rsidRPr="00DB3940">
        <w:rPr>
          <w:sz w:val="24"/>
          <w:lang w:val="lt-LT"/>
        </w:rPr>
        <w:t xml:space="preserve"> iki pasiūlymų pateikimo termino pabaigos.</w:t>
      </w:r>
    </w:p>
    <w:p w14:paraId="64254F4B"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Nesibaigus pasiūlymų pateikimo terminui, </w:t>
      </w:r>
      <w:r>
        <w:rPr>
          <w:sz w:val="24"/>
          <w:lang w:val="lt-LT"/>
        </w:rPr>
        <w:t xml:space="preserve">įgaliotoji </w:t>
      </w:r>
      <w:r w:rsidRPr="00DB3940">
        <w:rPr>
          <w:sz w:val="24"/>
          <w:lang w:val="lt-LT"/>
        </w:rPr>
        <w:t xml:space="preserve">perkančioji organizacija savo iniciatyva gali paaiškinti (patikslinti) </w:t>
      </w:r>
      <w:r>
        <w:rPr>
          <w:sz w:val="24"/>
          <w:lang w:val="lt-LT"/>
        </w:rPr>
        <w:t>p</w:t>
      </w:r>
      <w:r w:rsidRPr="00DB3940">
        <w:rPr>
          <w:sz w:val="24"/>
          <w:lang w:val="lt-LT"/>
        </w:rPr>
        <w:t>irkimo dokumentus, o paskelbta informacija tikslinama patikslinant skelbimą CVP IS bei vadovaujantis protingumo kriterijumi, nukeliant pasiūlymų pateikimo terminą.</w:t>
      </w:r>
    </w:p>
    <w:p w14:paraId="065FD3AE"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nenumato rengti susitikimų su tiekėjais.</w:t>
      </w:r>
    </w:p>
    <w:p w14:paraId="25486F1D"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Jeigu </w:t>
      </w:r>
      <w:r>
        <w:rPr>
          <w:sz w:val="24"/>
          <w:lang w:val="lt-LT"/>
        </w:rPr>
        <w:t xml:space="preserve">Įgaliotoji </w:t>
      </w:r>
      <w:r w:rsidRPr="00DB3940">
        <w:rPr>
          <w:sz w:val="24"/>
          <w:lang w:val="lt-LT"/>
        </w:rPr>
        <w:t xml:space="preserve">perkančioji organizacija </w:t>
      </w:r>
      <w:r>
        <w:rPr>
          <w:sz w:val="24"/>
          <w:lang w:val="lt-LT"/>
        </w:rPr>
        <w:t>p</w:t>
      </w:r>
      <w:r w:rsidRPr="00DB3940">
        <w:rPr>
          <w:sz w:val="24"/>
          <w:lang w:val="lt-LT"/>
        </w:rPr>
        <w:t xml:space="preserve">irkimo dokumentus paaiškina (patikslina) arba jei ji negali </w:t>
      </w:r>
      <w:r>
        <w:rPr>
          <w:sz w:val="24"/>
          <w:lang w:val="lt-LT"/>
        </w:rPr>
        <w:t>p</w:t>
      </w:r>
      <w:r w:rsidRPr="00DB3940">
        <w:rPr>
          <w:sz w:val="24"/>
          <w:lang w:val="lt-LT"/>
        </w:rPr>
        <w:t xml:space="preserve">irkimo dokumentų paaiškinimų (patikslinimų) pateikti taip, kad visi tiekėjai juos gautų ne vėliau kaip likus </w:t>
      </w:r>
      <w:r>
        <w:rPr>
          <w:sz w:val="24"/>
          <w:lang w:val="lt-LT"/>
        </w:rPr>
        <w:t>3</w:t>
      </w:r>
      <w:r w:rsidRPr="00DB3940">
        <w:rPr>
          <w:sz w:val="24"/>
          <w:lang w:val="lt-LT"/>
        </w:rPr>
        <w:t xml:space="preserve"> darbo dien</w:t>
      </w:r>
      <w:r>
        <w:rPr>
          <w:sz w:val="24"/>
          <w:lang w:val="lt-LT"/>
        </w:rPr>
        <w:t>oms</w:t>
      </w:r>
      <w:r w:rsidRPr="00DB3940">
        <w:rPr>
          <w:sz w:val="24"/>
          <w:lang w:val="lt-LT"/>
        </w:rPr>
        <w:t xml:space="preserve"> iki pasiūlymų pateikimo termino pabaigos, ji privalo perkelti pasiūlymų pateikimo terminą protingumo kriterijų atitinkančiam laikui, per kurį tiekėjai, rengdami pasiūlymus, galėtų atsižvelgti į šiuos paaiškinimus (patikslinimus), apie tai paskelbdama patikslinantį skelbimą.</w:t>
      </w:r>
    </w:p>
    <w:p w14:paraId="66DB6826" w14:textId="77777777" w:rsidR="009F665C" w:rsidRPr="00B35F36" w:rsidRDefault="009F665C" w:rsidP="009F665C">
      <w:pPr>
        <w:pStyle w:val="Pagrindinistekstas"/>
        <w:tabs>
          <w:tab w:val="left" w:pos="993"/>
        </w:tabs>
        <w:rPr>
          <w:rFonts w:ascii="Times New Roman" w:hAnsi="Times New Roman" w:cs="Times New Roman"/>
          <w:lang w:val="lt-LT"/>
        </w:rPr>
      </w:pPr>
    </w:p>
    <w:p w14:paraId="0A3777FD" w14:textId="77777777" w:rsidR="009F665C" w:rsidRPr="00B35F36" w:rsidRDefault="009F665C" w:rsidP="009F665C">
      <w:pPr>
        <w:pStyle w:val="Antrat1"/>
        <w:rPr>
          <w:lang w:val="lt-LT"/>
        </w:rPr>
      </w:pPr>
      <w:bookmarkStart w:id="25" w:name="_Toc351203021"/>
      <w:bookmarkStart w:id="26" w:name="_Toc485638359"/>
      <w:r w:rsidRPr="00B35F36">
        <w:rPr>
          <w:lang w:val="lt-LT"/>
        </w:rPr>
        <w:t>PRETENZIJŲ IR SKUNDŲ NAGRINĖJIMO TVARKA</w:t>
      </w:r>
      <w:bookmarkEnd w:id="25"/>
      <w:bookmarkEnd w:id="26"/>
    </w:p>
    <w:p w14:paraId="0D02D3E5" w14:textId="77777777" w:rsidR="009F665C" w:rsidRPr="00B35F36" w:rsidRDefault="009F665C" w:rsidP="009F665C">
      <w:pPr>
        <w:pStyle w:val="Antrat1"/>
        <w:numPr>
          <w:ilvl w:val="0"/>
          <w:numId w:val="0"/>
        </w:numPr>
        <w:ind w:left="1287"/>
        <w:jc w:val="left"/>
        <w:rPr>
          <w:lang w:val="lt-LT"/>
        </w:rPr>
      </w:pPr>
    </w:p>
    <w:p w14:paraId="4087A766"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Tiekėjas, kuris mano, kad </w:t>
      </w:r>
      <w:r>
        <w:rPr>
          <w:sz w:val="24"/>
          <w:lang w:val="lt-LT"/>
        </w:rPr>
        <w:t xml:space="preserve">įgaliotoji </w:t>
      </w:r>
      <w:r w:rsidRPr="00DB3940">
        <w:rPr>
          <w:sz w:val="24"/>
          <w:lang w:val="lt-LT"/>
        </w:rPr>
        <w:t>perkančioji organizacija nesilaikė Viešųjų pirkimų įstatymo reikalavimų ar neteisėtai nutraukė sutartį dėl esminio pirkimo sutarties pažeidimo ir tuo pažeidė ar pažeis jo teisėtus interesus, Viešųjų pirkimų įstatymo V skyriuje nustatyta tvarka gali kreiptis į apygardos teismą, kaip pirmosios instancijos teismą, dėl:</w:t>
      </w:r>
    </w:p>
    <w:p w14:paraId="2F2DB82A" w14:textId="77777777" w:rsidR="009F665C" w:rsidRPr="005812C4" w:rsidRDefault="009F665C" w:rsidP="00DD0873">
      <w:pPr>
        <w:pStyle w:val="Sraopastraipa"/>
        <w:numPr>
          <w:ilvl w:val="1"/>
          <w:numId w:val="37"/>
        </w:numPr>
        <w:contextualSpacing w:val="0"/>
        <w:jc w:val="both"/>
        <w:rPr>
          <w:lang w:val="lt-LT"/>
        </w:rPr>
      </w:pPr>
      <w:r>
        <w:rPr>
          <w:sz w:val="24"/>
          <w:szCs w:val="24"/>
          <w:lang w:val="lt-LT"/>
        </w:rPr>
        <w:t xml:space="preserve">Įgaliotosios </w:t>
      </w:r>
      <w:r w:rsidRPr="00DB3940">
        <w:rPr>
          <w:sz w:val="24"/>
          <w:szCs w:val="24"/>
          <w:lang w:val="lt-LT"/>
        </w:rPr>
        <w:t>perkančiosios organizacijos sprendimų, kurie neatitinka Viešųjų pirkimų įstatymo reikalavimų, panaikinimo ar pakeitimo;</w:t>
      </w:r>
    </w:p>
    <w:p w14:paraId="07FF015F"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žalos atlyginimo;</w:t>
      </w:r>
    </w:p>
    <w:p w14:paraId="5CE45261"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pirkimo sutarties pripažinimo negaliojančia;</w:t>
      </w:r>
    </w:p>
    <w:p w14:paraId="45D5B28E" w14:textId="77777777" w:rsidR="00DD0873" w:rsidRPr="00DD0873" w:rsidRDefault="009F665C" w:rsidP="00DD0873">
      <w:pPr>
        <w:pStyle w:val="Sraopastraipa"/>
        <w:numPr>
          <w:ilvl w:val="1"/>
          <w:numId w:val="37"/>
        </w:numPr>
        <w:contextualSpacing w:val="0"/>
        <w:jc w:val="both"/>
        <w:rPr>
          <w:lang w:val="lt-LT"/>
        </w:rPr>
      </w:pPr>
      <w:r w:rsidRPr="00DB3940">
        <w:rPr>
          <w:sz w:val="24"/>
          <w:szCs w:val="24"/>
          <w:lang w:val="lt-LT"/>
        </w:rPr>
        <w:t>alternatyvių sankcijų taikymo;</w:t>
      </w:r>
    </w:p>
    <w:p w14:paraId="377C90A6" w14:textId="340BDACD" w:rsidR="009F665C" w:rsidRPr="00DD0873" w:rsidRDefault="009F665C" w:rsidP="00DD0873">
      <w:pPr>
        <w:pStyle w:val="Sraopastraipa"/>
        <w:numPr>
          <w:ilvl w:val="1"/>
          <w:numId w:val="37"/>
        </w:numPr>
        <w:contextualSpacing w:val="0"/>
        <w:jc w:val="both"/>
        <w:rPr>
          <w:lang w:val="lt-LT"/>
        </w:rPr>
      </w:pPr>
      <w:r w:rsidRPr="00DD0873">
        <w:rPr>
          <w:sz w:val="24"/>
          <w:szCs w:val="24"/>
          <w:lang w:val="lt-LT"/>
        </w:rPr>
        <w:t>sutarties nutraukimo pripažinimo neteisėtu.</w:t>
      </w:r>
    </w:p>
    <w:p w14:paraId="40C5F324"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Tiekėjas gali pateikti prašymą teismui dėl laikinųjų apsaugos priemonių taikymo Lietuvos Respublikos civilinio proceso kodekso nustatyta tvarka.</w:t>
      </w:r>
    </w:p>
    <w:p w14:paraId="050D86D2"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Tiekėjas, norėdamas iki pirkimo sutarties sudarymo ginčyti </w:t>
      </w:r>
      <w:r>
        <w:rPr>
          <w:sz w:val="24"/>
          <w:lang w:val="lt-LT"/>
        </w:rPr>
        <w:t xml:space="preserve">įgaliotosios </w:t>
      </w:r>
      <w:r w:rsidRPr="00DB3940">
        <w:rPr>
          <w:sz w:val="24"/>
          <w:lang w:val="lt-LT"/>
        </w:rPr>
        <w:t xml:space="preserve">perkančiosios organizacijos sprendimus ar veiksmus, pirmiausia turi pateikti pretenziją </w:t>
      </w:r>
      <w:r>
        <w:rPr>
          <w:sz w:val="24"/>
          <w:lang w:val="lt-LT"/>
        </w:rPr>
        <w:t xml:space="preserve">įgaliotajai </w:t>
      </w:r>
      <w:r w:rsidRPr="00DB3940">
        <w:rPr>
          <w:sz w:val="24"/>
          <w:lang w:val="lt-LT"/>
        </w:rPr>
        <w:t xml:space="preserve">perkančiajai organizacijai Viešųjų pirkimų įstatymo V skyriuje nustatyta tvarka. Pretenzija turi būti pateikta faksu, elektroninėmis priemonėmis ar pasirašytinai per kurjerį. </w:t>
      </w:r>
      <w:r>
        <w:rPr>
          <w:sz w:val="24"/>
          <w:lang w:val="lt-LT"/>
        </w:rPr>
        <w:t>Įgaliotosios p</w:t>
      </w:r>
      <w:r w:rsidRPr="00DB3940">
        <w:rPr>
          <w:sz w:val="24"/>
          <w:lang w:val="lt-LT"/>
        </w:rPr>
        <w:t>erkančiosios organizacijos sprendimas, priimtas išnagrinėjus tiekėjo pretenziją, gali būti skundžiamas teismui Viešųjų pirkimų įstatymo V skyriuje nustatyta tvarka.</w:t>
      </w:r>
    </w:p>
    <w:p w14:paraId="72F9D87D" w14:textId="77777777" w:rsidR="009F665C" w:rsidRPr="00EA150F" w:rsidRDefault="009F665C" w:rsidP="00DD0873">
      <w:pPr>
        <w:pStyle w:val="Sraopastraipa"/>
        <w:numPr>
          <w:ilvl w:val="0"/>
          <w:numId w:val="37"/>
        </w:numPr>
        <w:contextualSpacing w:val="0"/>
        <w:jc w:val="both"/>
        <w:rPr>
          <w:lang w:val="lt-LT"/>
        </w:rPr>
      </w:pPr>
      <w:r>
        <w:rPr>
          <w:sz w:val="24"/>
          <w:lang w:val="lt-LT"/>
        </w:rPr>
        <w:lastRenderedPageBreak/>
        <w:t>Įgaliotoji p</w:t>
      </w:r>
      <w:r w:rsidRPr="00DB3940">
        <w:rPr>
          <w:sz w:val="24"/>
          <w:lang w:val="lt-LT"/>
        </w:rPr>
        <w:t>erkančioji organizacija Lietuvos Respublikos civilinio proceso kodekso nustatyta tvarka turi teisę reikalauti atlyginti nuostolius dėl nesąžiningai pareikšto nepagrįsto ieškinio arba sąmoningo veikimo prieš teisingą ir greitą bylos išnagrinėjimą ir išsprendimą, taip pat reikalauti, kad ieškovas atlygintų nuostolius, kuriuos ji patyrė dėl ieškovo prašymu taikytų laikinųjų apsaugos priemonių.</w:t>
      </w:r>
    </w:p>
    <w:p w14:paraId="75F32812"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Tiekėjas turi teisę pateikti pretenziją </w:t>
      </w:r>
      <w:r>
        <w:rPr>
          <w:sz w:val="24"/>
          <w:lang w:val="lt-LT"/>
        </w:rPr>
        <w:t xml:space="preserve">įgaliotajai </w:t>
      </w:r>
      <w:r w:rsidRPr="00DB3940">
        <w:rPr>
          <w:sz w:val="24"/>
          <w:lang w:val="lt-LT"/>
        </w:rPr>
        <w:t>perkančiajai organizacijai, pateikti prašymą ar pareikšti ieškinį teismui (išskyrus ieškinį dėl pirkimo sutarties pripažinimo negaliojančia ar ieškinį dėl sutarties nutraukimo pripažinimo neteisėtu):</w:t>
      </w:r>
    </w:p>
    <w:p w14:paraId="0C5533B4"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 xml:space="preserve">per 15 dienų nuo </w:t>
      </w:r>
      <w:r>
        <w:rPr>
          <w:sz w:val="24"/>
          <w:szCs w:val="24"/>
          <w:lang w:val="lt-LT"/>
        </w:rPr>
        <w:t xml:space="preserve">įgaliotosios </w:t>
      </w:r>
      <w:r w:rsidRPr="00DB3940">
        <w:rPr>
          <w:sz w:val="24"/>
          <w:szCs w:val="24"/>
          <w:lang w:val="lt-LT"/>
        </w:rPr>
        <w:t>perkančiosios organizacijos pranešimo raštu apie jos priimtą sprendimą išsiuntimo tiekėjams dienos;</w:t>
      </w:r>
    </w:p>
    <w:p w14:paraId="3BAD28ED"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 xml:space="preserve">per 5 darbo dienas nuo paskelbimo apie </w:t>
      </w:r>
      <w:r>
        <w:rPr>
          <w:sz w:val="24"/>
          <w:szCs w:val="24"/>
          <w:lang w:val="lt-LT"/>
        </w:rPr>
        <w:t xml:space="preserve">įgaliotosios </w:t>
      </w:r>
      <w:r w:rsidRPr="00DB3940">
        <w:rPr>
          <w:sz w:val="24"/>
          <w:szCs w:val="24"/>
          <w:lang w:val="lt-LT"/>
        </w:rPr>
        <w:t>perkančiosios organizacijos priimtą sprendimą dienos, jeigu Viešųjų pirkimų įstatyme nėra reikalavimo raštu informuoti tiekėjus apie perkančiosios organizacijos priimtus sprendimus.</w:t>
      </w:r>
    </w:p>
    <w:p w14:paraId="7D07F033"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Jeigu </w:t>
      </w:r>
      <w:r>
        <w:rPr>
          <w:sz w:val="24"/>
          <w:lang w:val="lt-LT"/>
        </w:rPr>
        <w:t xml:space="preserve">įgaliotoji </w:t>
      </w:r>
      <w:r w:rsidRPr="00DB3940">
        <w:rPr>
          <w:sz w:val="24"/>
          <w:lang w:val="lt-LT"/>
        </w:rPr>
        <w:t xml:space="preserve">perkančioji organizacija per nustatytą terminą neišnagrinėja jai pateiktos pretenzijos, tiekėjas turi teisę pateikti prašymą ar pareikšti ieškinį teismui per 15 dienų nuo tos dienos, kurią </w:t>
      </w:r>
      <w:r>
        <w:rPr>
          <w:sz w:val="24"/>
          <w:lang w:val="lt-LT"/>
        </w:rPr>
        <w:t xml:space="preserve">įgaliotoji </w:t>
      </w:r>
      <w:r w:rsidRPr="00DB3940">
        <w:rPr>
          <w:sz w:val="24"/>
          <w:lang w:val="lt-LT"/>
        </w:rPr>
        <w:t>perkančioji organizacija turėjo raštu pranešti apie priimtą sprendimą pretenziją pateikusiam tiekėjui, suinteresuotiems kandidatams ir suinteresuotiems dalyviams.</w:t>
      </w:r>
    </w:p>
    <w:p w14:paraId="3496C825"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Tiekėjas turi teisę pareikšti ieškinį dėl pirkimo sutarties pripažinimo negaliojančia per 6 mėnesius nuo pirkimo sutarties sudarymo dienos.</w:t>
      </w:r>
    </w:p>
    <w:p w14:paraId="1788F169"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 xml:space="preserve">Tais atvejais, kai tiekėjui padaryta žala kildinama iš neteisėtų </w:t>
      </w:r>
      <w:r>
        <w:rPr>
          <w:sz w:val="24"/>
          <w:lang w:val="lt-LT"/>
        </w:rPr>
        <w:t xml:space="preserve">įgaliotosios </w:t>
      </w:r>
      <w:r w:rsidRPr="00DB3940">
        <w:rPr>
          <w:sz w:val="24"/>
          <w:lang w:val="lt-LT"/>
        </w:rPr>
        <w:t xml:space="preserve">perkančiosios organizacijos veiksmų ar sprendimų, tačiau Viešųjų pirkimų įstatyme nenustatyta pareiga </w:t>
      </w:r>
      <w:r>
        <w:rPr>
          <w:sz w:val="24"/>
          <w:lang w:val="lt-LT"/>
        </w:rPr>
        <w:t xml:space="preserve">įgaliotajai </w:t>
      </w:r>
      <w:r w:rsidRPr="00DB3940">
        <w:rPr>
          <w:sz w:val="24"/>
          <w:lang w:val="lt-LT"/>
        </w:rPr>
        <w:t xml:space="preserve">perkančiajai organizacijai raštu informuoti tiekėjus arba paskelbti apie jos veiksmus ar sprendimus, taikomi Lietuvos Respublikos civiliniame kodekse nustatyti ieškinio pareiškimo senaties terminai. Šis punktas netaikomas šių sąlygų </w:t>
      </w:r>
      <w:r>
        <w:rPr>
          <w:sz w:val="24"/>
          <w:lang w:val="lt-LT"/>
        </w:rPr>
        <w:t>73</w:t>
      </w:r>
      <w:r w:rsidRPr="00DB3940">
        <w:rPr>
          <w:sz w:val="24"/>
          <w:lang w:val="lt-LT"/>
        </w:rPr>
        <w:t xml:space="preserve"> punkte nustatytu atveju.</w:t>
      </w:r>
    </w:p>
    <w:p w14:paraId="7BA204EF"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Tiekėjas, manydamas, kad perkančioji organizacija nepagrįstai nutraukė pirkimo sutartį dėl esminio pirkimo sutarties pažeidimo, turi teisę pareikšti ieškinį teismui per 15 dienų nuo pirkimo sutarties nutraukimo.</w:t>
      </w:r>
    </w:p>
    <w:p w14:paraId="11A44315"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nagrinėja tik tas tiekėjų pretenzijas, kurios gautos iki pirkimo sutarties sudarymo dienos.</w:t>
      </w:r>
    </w:p>
    <w:p w14:paraId="65AE32A6"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gavusi pretenziją, nedelsdama sustabdo pirkimo procedūrą, kol bus išnagrinėta ši pretenzija ir priimtas sprendimas. Perkančioji organizacija negali sudaryti pirkimo sutarties anksčiau negu po 15 dienų nuo rašytinio pranešimo apie jos priimtą sprendimą išsiuntimo pretenziją pateikusiam tiekėjui, suinteresuotiems kandidatams ir suinteresuotiems dalyviams dienos.</w:t>
      </w:r>
    </w:p>
    <w:p w14:paraId="66DA0915"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privalo išnagrinėti pretenziją ir priimti motyvuotą sprendimą ne vėliau kaip per 5 darbo dienas nuo pretenzijos gavimo dienos, o apie priimtą sprendimą ne vėliau kaip kitą darbo dieną raštu pranešti pretenziją pateikusiam tiekėjui, suinteresuotiems kandidatams ir suinteresuotiems dalyviams, taip pat juos informuoti apie anksčiau praneštų pirkimo procedūros terminų pasikeitimą.</w:t>
      </w:r>
    </w:p>
    <w:p w14:paraId="559B515B"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t>Tiekėjas, pateikęs prašymą ar pareiškęs ieškinį teismui, privalo nedelsdamas, bet ne vėliau kaip per 3 darbo dienas faksu, elektroninėmis priemonėmis ar pasirašytinai per kurjerį pateikti perkančiajai organizacijai prašymo ar ieškinio kopiją su gavimo teisme įrodymais.</w:t>
      </w:r>
    </w:p>
    <w:p w14:paraId="428CEB06"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gavusi tiekėjo prašymo ar ieškinio teismui kopiją, negali sudaryti pirkimo sutarties, kol nesibaigė atidėjimo terminas ar Viešųjų pirkimų įstatymo 94</w:t>
      </w:r>
      <w:r w:rsidRPr="00DB3940">
        <w:rPr>
          <w:sz w:val="24"/>
          <w:vertAlign w:val="superscript"/>
          <w:lang w:val="lt-LT"/>
        </w:rPr>
        <w:t>1</w:t>
      </w:r>
      <w:r w:rsidRPr="00DB3940">
        <w:rPr>
          <w:sz w:val="24"/>
          <w:lang w:val="lt-LT"/>
        </w:rPr>
        <w:t xml:space="preserve"> straipsnio 2 dalyje, 95</w:t>
      </w:r>
      <w:r w:rsidRPr="00DB3940">
        <w:rPr>
          <w:sz w:val="24"/>
          <w:vertAlign w:val="superscript"/>
          <w:lang w:val="lt-LT"/>
        </w:rPr>
        <w:t xml:space="preserve">1 </w:t>
      </w:r>
      <w:r w:rsidRPr="00DB3940">
        <w:rPr>
          <w:sz w:val="24"/>
          <w:lang w:val="lt-LT"/>
        </w:rPr>
        <w:t>straipsnio 3 dalies 3 punkte ir 95</w:t>
      </w:r>
      <w:r w:rsidRPr="00DB3940">
        <w:rPr>
          <w:sz w:val="24"/>
          <w:vertAlign w:val="superscript"/>
          <w:lang w:val="lt-LT"/>
        </w:rPr>
        <w:t>1</w:t>
      </w:r>
      <w:r w:rsidRPr="00DB3940">
        <w:rPr>
          <w:sz w:val="24"/>
          <w:lang w:val="lt-LT"/>
        </w:rPr>
        <w:t xml:space="preserve"> straipsnio 4 dalies 3 punkte nurodyti terminai ir kol perkančioji organizacija negavo teismo pranešimo apie:</w:t>
      </w:r>
    </w:p>
    <w:p w14:paraId="33210C4A"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motyvuotą teismo nutartį, kuria atsisakoma priimti ieškinį;</w:t>
      </w:r>
    </w:p>
    <w:p w14:paraId="15E134D3"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motyvuotą teismo nutartį dėl tiekėjo prašymo taikyti laikinąsias apsaugos priemones atmetimo, kai šis prašymas teisme buvo gautas iki ieškinio pareiškimo;</w:t>
      </w:r>
    </w:p>
    <w:p w14:paraId="7BB43021" w14:textId="77777777" w:rsidR="009F665C" w:rsidRPr="005812C4" w:rsidRDefault="009F665C" w:rsidP="00DD0873">
      <w:pPr>
        <w:pStyle w:val="Sraopastraipa"/>
        <w:numPr>
          <w:ilvl w:val="1"/>
          <w:numId w:val="37"/>
        </w:numPr>
        <w:contextualSpacing w:val="0"/>
        <w:jc w:val="both"/>
        <w:rPr>
          <w:lang w:val="lt-LT"/>
        </w:rPr>
      </w:pPr>
      <w:r w:rsidRPr="00DB3940">
        <w:rPr>
          <w:sz w:val="24"/>
          <w:szCs w:val="24"/>
          <w:lang w:val="lt-LT"/>
        </w:rPr>
        <w:t>teismo rezoliuciją priimti ieškinį netaikant laikinųjų apsaugos priemonių.</w:t>
      </w:r>
    </w:p>
    <w:p w14:paraId="4AA76C02" w14:textId="77777777" w:rsidR="009F665C" w:rsidRPr="00EA150F" w:rsidRDefault="009F665C" w:rsidP="00DD0873">
      <w:pPr>
        <w:pStyle w:val="Sraopastraipa"/>
        <w:numPr>
          <w:ilvl w:val="0"/>
          <w:numId w:val="37"/>
        </w:numPr>
        <w:contextualSpacing w:val="0"/>
        <w:jc w:val="both"/>
        <w:rPr>
          <w:lang w:val="lt-LT"/>
        </w:rPr>
      </w:pPr>
      <w:r w:rsidRPr="00DB3940">
        <w:rPr>
          <w:sz w:val="24"/>
          <w:lang w:val="lt-LT"/>
        </w:rPr>
        <w:lastRenderedPageBreak/>
        <w:t xml:space="preserve">Jeigu dėl tiekėjo prašymo pateikimo ar ieškinio pareiškimo teismui pratęsiami anksčiau tiekėjams pranešti pirkimo procedūrų terminai, apie tai </w:t>
      </w:r>
      <w:r>
        <w:rPr>
          <w:sz w:val="24"/>
          <w:lang w:val="lt-LT"/>
        </w:rPr>
        <w:t xml:space="preserve">įgaliotoji </w:t>
      </w:r>
      <w:r w:rsidRPr="00DB3940">
        <w:rPr>
          <w:sz w:val="24"/>
          <w:lang w:val="lt-LT"/>
        </w:rPr>
        <w:t>perkančioji organizacija išsiunčia tiekėjams pranešimus ir nurodo terminų pratęsimo priežastis.</w:t>
      </w:r>
    </w:p>
    <w:p w14:paraId="13E752AF" w14:textId="77777777" w:rsidR="009F665C" w:rsidRPr="00EA150F" w:rsidRDefault="009F665C" w:rsidP="00DD0873">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sužinojusi apie teismo sprendimą dėl tiekėjo prašymo ar ieškinio, nedelsdama raštu informuoja suinteresuotus kandidatus ir suinteresuotus dalyvius apie teismo priimtus sprendimus.</w:t>
      </w:r>
    </w:p>
    <w:p w14:paraId="7353A710" w14:textId="77777777" w:rsidR="00754447" w:rsidRPr="00B35F36" w:rsidRDefault="00754447" w:rsidP="00754447">
      <w:pPr>
        <w:rPr>
          <w:sz w:val="24"/>
          <w:szCs w:val="24"/>
          <w:lang w:val="lt-LT"/>
        </w:rPr>
      </w:pPr>
    </w:p>
    <w:p w14:paraId="6B3CFF7B" w14:textId="77777777" w:rsidR="005A72C0" w:rsidRPr="00B35F36" w:rsidRDefault="005A72C0" w:rsidP="00DB3940">
      <w:pPr>
        <w:pStyle w:val="Antrat1"/>
        <w:rPr>
          <w:lang w:val="lt-LT"/>
        </w:rPr>
      </w:pPr>
      <w:bookmarkStart w:id="27" w:name="_Toc351203022"/>
      <w:bookmarkStart w:id="28" w:name="_Toc485638360"/>
      <w:r w:rsidRPr="00B35F36">
        <w:rPr>
          <w:lang w:val="lt-LT"/>
        </w:rPr>
        <w:t>PASIŪLYMŲ ŠIFRAVIMAS</w:t>
      </w:r>
      <w:bookmarkEnd w:id="27"/>
      <w:bookmarkEnd w:id="28"/>
    </w:p>
    <w:p w14:paraId="1E21F677" w14:textId="77777777" w:rsidR="005A72C0" w:rsidRPr="00B35F36" w:rsidRDefault="005A72C0" w:rsidP="00754447">
      <w:pPr>
        <w:rPr>
          <w:sz w:val="24"/>
          <w:szCs w:val="24"/>
          <w:lang w:val="lt-LT"/>
        </w:rPr>
      </w:pPr>
    </w:p>
    <w:p w14:paraId="17F8F28C" w14:textId="77777777" w:rsidR="005A72C0" w:rsidRPr="007C6270" w:rsidRDefault="005A72C0" w:rsidP="00BA6B59">
      <w:pPr>
        <w:pStyle w:val="Sraopastraipa"/>
        <w:numPr>
          <w:ilvl w:val="0"/>
          <w:numId w:val="37"/>
        </w:numPr>
        <w:contextualSpacing w:val="0"/>
        <w:jc w:val="both"/>
        <w:rPr>
          <w:sz w:val="24"/>
          <w:szCs w:val="24"/>
          <w:lang w:val="lt-LT"/>
        </w:rPr>
      </w:pPr>
      <w:r w:rsidRPr="005812C4">
        <w:rPr>
          <w:color w:val="000000"/>
          <w:sz w:val="24"/>
          <w:szCs w:val="24"/>
          <w:lang w:val="lt-LT"/>
        </w:rPr>
        <w:t xml:space="preserve">Tiekėjas </w:t>
      </w:r>
      <w:r w:rsidRPr="005812C4">
        <w:rPr>
          <w:color w:val="000000"/>
          <w:sz w:val="24"/>
          <w:szCs w:val="24"/>
          <w:lang w:val="lt-LT" w:eastAsia="ar-SA"/>
        </w:rPr>
        <w:t xml:space="preserve">elektroniniu būdu CVP IS priemonėmis </w:t>
      </w:r>
      <w:r w:rsidRPr="005812C4">
        <w:rPr>
          <w:color w:val="000000"/>
          <w:sz w:val="24"/>
          <w:szCs w:val="24"/>
          <w:lang w:val="lt-LT"/>
        </w:rPr>
        <w:t>teikiamą pasiūlymą gali užšifruoti.</w:t>
      </w:r>
      <w:r w:rsidRPr="00B35F36">
        <w:rPr>
          <w:color w:val="000000"/>
          <w:lang w:val="lt-LT"/>
        </w:rPr>
        <w:t xml:space="preserve"> </w:t>
      </w:r>
      <w:r w:rsidRPr="00DB3940">
        <w:rPr>
          <w:sz w:val="24"/>
          <w:lang w:val="lt-LT"/>
        </w:rPr>
        <w:t>Instrukciją, kaip tiekėjas gali užšifruoti elektroniniu būdu CVP IS priemonėmis teikiamą pasiūlymą, galima rasti Viešųjų pirkimų tarnybos interneto svetainėje</w:t>
      </w:r>
      <w:r w:rsidRPr="00DB3940">
        <w:t xml:space="preserve"> </w:t>
      </w:r>
      <w:hyperlink r:id="rId14" w:history="1">
        <w:r w:rsidRPr="007C6270">
          <w:rPr>
            <w:sz w:val="24"/>
            <w:szCs w:val="24"/>
          </w:rPr>
          <w:t>http://vpt.lrv.lt/uploads/vpt/documents/files/uzsifravimo_instrukcija.pdf</w:t>
        </w:r>
      </w:hyperlink>
      <w:r w:rsidRPr="007C6270">
        <w:rPr>
          <w:sz w:val="24"/>
          <w:szCs w:val="24"/>
          <w:lang w:val="lt-LT"/>
        </w:rPr>
        <w:t>.</w:t>
      </w:r>
    </w:p>
    <w:p w14:paraId="447DAAFE" w14:textId="77777777" w:rsidR="005A72C0" w:rsidRPr="00EA150F" w:rsidRDefault="005A72C0" w:rsidP="00BA6B59">
      <w:pPr>
        <w:pStyle w:val="Sraopastraipa"/>
        <w:numPr>
          <w:ilvl w:val="0"/>
          <w:numId w:val="37"/>
        </w:numPr>
        <w:contextualSpacing w:val="0"/>
        <w:jc w:val="both"/>
        <w:rPr>
          <w:lang w:val="lt-LT"/>
        </w:rPr>
      </w:pPr>
      <w:r w:rsidRPr="00DB3940">
        <w:rPr>
          <w:sz w:val="24"/>
          <w:lang w:val="lt-LT"/>
        </w:rPr>
        <w:t>Tiekėjas, nusprendęs pateikti užšifruotą pasiūlymą, turi:</w:t>
      </w:r>
    </w:p>
    <w:p w14:paraId="2415ACB7" w14:textId="66E8233A"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 xml:space="preserve">ne vėliau nei iki pasiūlymų pateikimo termino pabaigos, nurodytos skelbime apie pirkimą termino, naudodamasis CVP IS priemonėmis pateikti užšifruotą pasiūlymą  (užšifruoti </w:t>
      </w:r>
      <w:r w:rsidRPr="00B35F36">
        <w:rPr>
          <w:sz w:val="24"/>
          <w:szCs w:val="24"/>
          <w:lang w:val="lt-LT"/>
        </w:rPr>
        <w:t xml:space="preserve">visus prisegamus pasiūlymo dokumentus) arba užšifruoti tik prisegamą užpildytą pasiūlymo dokumentą, kuriame nurodyta pasiūlymo kaina, parengtą pagal šių pirkimo dokumentų </w:t>
      </w:r>
      <w:r w:rsidR="001C73A9">
        <w:rPr>
          <w:sz w:val="24"/>
          <w:szCs w:val="24"/>
          <w:lang w:val="lt-LT"/>
        </w:rPr>
        <w:t>2</w:t>
      </w:r>
      <w:r w:rsidR="004E67A3" w:rsidRPr="00B35F36">
        <w:rPr>
          <w:sz w:val="24"/>
          <w:szCs w:val="24"/>
          <w:lang w:val="lt-LT"/>
        </w:rPr>
        <w:t xml:space="preserve"> </w:t>
      </w:r>
      <w:r w:rsidRPr="00B35F36">
        <w:rPr>
          <w:sz w:val="24"/>
          <w:szCs w:val="24"/>
          <w:lang w:val="lt-LT"/>
        </w:rPr>
        <w:t>priedą</w:t>
      </w:r>
      <w:r w:rsidRPr="00DB3940">
        <w:rPr>
          <w:sz w:val="24"/>
          <w:szCs w:val="24"/>
          <w:lang w:val="lt-LT"/>
        </w:rPr>
        <w:t>;</w:t>
      </w:r>
    </w:p>
    <w:p w14:paraId="6E8FA52B" w14:textId="77777777"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 xml:space="preserve">iki vokų atplėšimo procedūros (posėdžio) pradžios, nurodytos skelbime apie pirkimą, CVP IS susirašinėjimo priemonėmis pateikti slaptažodį, su kuriuo perkančioji organizacija galės iššifruoti tiekėjo pateiktą užšifruotą pasiūlymą </w:t>
      </w:r>
      <w:r w:rsidRPr="00B35F36">
        <w:rPr>
          <w:sz w:val="24"/>
          <w:szCs w:val="24"/>
          <w:lang w:val="lt-LT"/>
        </w:rPr>
        <w:t>(toliau – slaptažodis)</w:t>
      </w:r>
      <w:r w:rsidRPr="00DB3940">
        <w:rPr>
          <w:sz w:val="24"/>
          <w:szCs w:val="24"/>
          <w:lang w:val="lt-LT"/>
        </w:rPr>
        <w:t>.</w:t>
      </w:r>
    </w:p>
    <w:p w14:paraId="17C067C5" w14:textId="77777777"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Tiekėjui užšifravus:</w:t>
      </w:r>
    </w:p>
    <w:p w14:paraId="4B59C1DD" w14:textId="77777777" w:rsidR="005A72C0" w:rsidRPr="00B35F36" w:rsidRDefault="005A72C0" w:rsidP="00BA6B59">
      <w:pPr>
        <w:pStyle w:val="Sraopastraipa"/>
        <w:numPr>
          <w:ilvl w:val="2"/>
          <w:numId w:val="37"/>
        </w:numPr>
        <w:contextualSpacing w:val="0"/>
        <w:jc w:val="both"/>
        <w:rPr>
          <w:sz w:val="24"/>
          <w:szCs w:val="24"/>
          <w:lang w:val="lt-LT"/>
        </w:rPr>
      </w:pPr>
      <w:r w:rsidRPr="00DB3940">
        <w:rPr>
          <w:sz w:val="24"/>
          <w:szCs w:val="24"/>
          <w:lang w:val="lt-LT"/>
        </w:rPr>
        <w:t>visą teikiamą pasiūlymą ir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pasiūlymas bus laikomas nepateiktu ir nebus vertinamas;</w:t>
      </w:r>
    </w:p>
    <w:p w14:paraId="4D6F1832" w14:textId="77777777" w:rsidR="005A72C0" w:rsidRPr="00B35F36" w:rsidRDefault="005A72C0" w:rsidP="00BA6B59">
      <w:pPr>
        <w:pStyle w:val="Sraopastraipa"/>
        <w:numPr>
          <w:ilvl w:val="2"/>
          <w:numId w:val="37"/>
        </w:numPr>
        <w:contextualSpacing w:val="0"/>
        <w:jc w:val="both"/>
        <w:rPr>
          <w:sz w:val="24"/>
          <w:szCs w:val="24"/>
          <w:lang w:val="lt-LT"/>
        </w:rPr>
      </w:pPr>
      <w:r w:rsidRPr="00B35F36">
        <w:rPr>
          <w:sz w:val="24"/>
          <w:szCs w:val="24"/>
          <w:lang w:val="lt-LT"/>
        </w:rPr>
        <w:t xml:space="preserve">pasiūlymo dokumentą, kuriame nurodyta pasiūlymo kaina, </w:t>
      </w:r>
      <w:r w:rsidRPr="00DB3940">
        <w:rPr>
          <w:sz w:val="24"/>
          <w:szCs w:val="24"/>
          <w:lang w:val="lt-LT"/>
        </w:rPr>
        <w:t>o kitus pasiūlymo dokumentus pateikė neužšifruotus</w:t>
      </w:r>
      <w:r w:rsidRPr="00B35F36">
        <w:rPr>
          <w:sz w:val="24"/>
          <w:szCs w:val="24"/>
          <w:lang w:val="lt-LT"/>
        </w:rPr>
        <w:t xml:space="preserve"> ir</w:t>
      </w:r>
      <w:r w:rsidRPr="00DB3940">
        <w:rPr>
          <w:sz w:val="24"/>
          <w:szCs w:val="24"/>
          <w:lang w:val="lt-LT"/>
        </w:rPr>
        <w:t xml:space="preserve">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dokumento – perkančioji organizacija tiekėjo pasiūlymą atmes kaip </w:t>
      </w:r>
      <w:r w:rsidRPr="00B35F36">
        <w:rPr>
          <w:sz w:val="24"/>
          <w:szCs w:val="24"/>
          <w:lang w:val="lt-LT"/>
        </w:rPr>
        <w:t>neatitinkantį pirkimo dokumentuose nustatytų reikalavimų (tiekėjas nepateikė pasiūlymo kainos).</w:t>
      </w:r>
    </w:p>
    <w:p w14:paraId="3A0018FF" w14:textId="77777777" w:rsidR="005A72C0" w:rsidRPr="005812C4" w:rsidRDefault="005A72C0" w:rsidP="00BA6B59">
      <w:pPr>
        <w:pStyle w:val="Sraopastraipa"/>
        <w:numPr>
          <w:ilvl w:val="0"/>
          <w:numId w:val="37"/>
        </w:numPr>
        <w:contextualSpacing w:val="0"/>
        <w:jc w:val="both"/>
        <w:rPr>
          <w:sz w:val="24"/>
          <w:lang w:val="lt-LT"/>
        </w:rPr>
      </w:pPr>
      <w:r w:rsidRPr="00DB3940">
        <w:rPr>
          <w:sz w:val="24"/>
          <w:lang w:val="lt-LT"/>
        </w:rPr>
        <w:t xml:space="preserve">Iškilus CVP IS techninėms problemoms, kai tiekėjas neturi galimybės pateikti perkančiajai organizacijai slaptažodžio CVP IS susirašinėjimo priemonėmis, tiekėjas turi teisę slaptažodį perkančiajai organizacijai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0CBB884" w14:textId="77777777" w:rsidR="005A72C0" w:rsidRPr="00B35F36" w:rsidRDefault="005A72C0" w:rsidP="00BA6B59">
      <w:pPr>
        <w:pStyle w:val="Sraopastraipa"/>
        <w:numPr>
          <w:ilvl w:val="0"/>
          <w:numId w:val="37"/>
        </w:numPr>
        <w:contextualSpacing w:val="0"/>
        <w:jc w:val="both"/>
        <w:rPr>
          <w:sz w:val="24"/>
          <w:szCs w:val="24"/>
          <w:lang w:val="lt-LT"/>
        </w:rPr>
      </w:pPr>
      <w:r w:rsidRPr="00DB3940">
        <w:rPr>
          <w:sz w:val="24"/>
          <w:lang w:val="lt-LT"/>
        </w:rPr>
        <w:t>Tiekėjas pateikti slaptažodį ne CVP IS susirašinėjimo priemonėmis gali tik tuo atveju, jeigu buvo užfiksuotos techninės problemos (techninė problema – tai nustatytas CVP IS sutrikimas, dėl kurio daugiau nei 10 registruotų naudotojų (skirtingose organizacijose) negali vykdyti būtinų funkcijų, t. y. neįmanoma prisijungti prie CVP IS (https://pirkimai.eviesiejipirkimai.lt/), neveikia CVP IS susirašinėjimo funkcija, neatsidaro pasiūlymų pateikimo langas, ar kitas būtinų funkcijų sutrikimas ir informacija apie CVP IS sutrikimą yra paskelbta Viešųjų pirkimų tarnybos internetinėje svetainėje</w:t>
      </w:r>
      <w:r w:rsidRPr="00B35F36">
        <w:rPr>
          <w:color w:val="000000"/>
          <w:sz w:val="24"/>
          <w:szCs w:val="24"/>
          <w:lang w:val="lt-LT"/>
        </w:rPr>
        <w:t xml:space="preserve"> (</w:t>
      </w:r>
      <w:hyperlink r:id="rId15" w:history="1">
        <w:r w:rsidRPr="00B35F36">
          <w:rPr>
            <w:rStyle w:val="Hipersaitas"/>
            <w:sz w:val="24"/>
            <w:szCs w:val="24"/>
            <w:lang w:val="lt-LT"/>
          </w:rPr>
          <w:t>http://vpt.lrv.lt</w:t>
        </w:r>
      </w:hyperlink>
      <w:r w:rsidRPr="00B35F36">
        <w:rPr>
          <w:color w:val="000000"/>
          <w:sz w:val="24"/>
          <w:szCs w:val="24"/>
          <w:lang w:val="lt-LT"/>
        </w:rPr>
        <w:t>)).</w:t>
      </w:r>
    </w:p>
    <w:p w14:paraId="12727D8B" w14:textId="77777777" w:rsidR="00754447" w:rsidRPr="00B35F36" w:rsidRDefault="00754447" w:rsidP="00DB3940">
      <w:pPr>
        <w:pStyle w:val="Antrat1"/>
        <w:numPr>
          <w:ilvl w:val="0"/>
          <w:numId w:val="0"/>
        </w:numPr>
        <w:ind w:left="567"/>
        <w:jc w:val="left"/>
        <w:rPr>
          <w:lang w:val="lt-LT"/>
        </w:rPr>
      </w:pPr>
    </w:p>
    <w:p w14:paraId="4D46EBF3" w14:textId="77777777" w:rsidR="00754447" w:rsidRPr="00B35F36" w:rsidRDefault="00754447" w:rsidP="00754447">
      <w:pPr>
        <w:pStyle w:val="Antrat1"/>
        <w:rPr>
          <w:lang w:val="lt-LT"/>
        </w:rPr>
      </w:pPr>
      <w:bookmarkStart w:id="29" w:name="_Toc485638361"/>
      <w:r w:rsidRPr="00B35F36">
        <w:rPr>
          <w:lang w:val="lt-LT"/>
        </w:rPr>
        <w:t>BAIGIAMOSIOS NUOSTATOS</w:t>
      </w:r>
      <w:bookmarkEnd w:id="29"/>
    </w:p>
    <w:p w14:paraId="34D6BACB" w14:textId="77777777" w:rsidR="00754447" w:rsidRPr="00000D48" w:rsidRDefault="00754447" w:rsidP="00754447">
      <w:pPr>
        <w:rPr>
          <w:sz w:val="24"/>
          <w:szCs w:val="24"/>
          <w:lang w:val="lt-LT"/>
        </w:rPr>
      </w:pPr>
    </w:p>
    <w:p w14:paraId="65A26C1D" w14:textId="77777777" w:rsidR="00DD0873" w:rsidRPr="003D088D" w:rsidRDefault="00DD0873" w:rsidP="00DD0873">
      <w:pPr>
        <w:pStyle w:val="Pagrindinistekstas"/>
        <w:numPr>
          <w:ilvl w:val="0"/>
          <w:numId w:val="37"/>
        </w:numPr>
        <w:rPr>
          <w:rFonts w:ascii="Times New Roman" w:hAnsi="Times New Roman" w:cs="Times New Roman"/>
          <w:lang w:val="lt-LT"/>
        </w:rPr>
      </w:pPr>
      <w:r>
        <w:rPr>
          <w:rFonts w:ascii="Times New Roman" w:hAnsi="Times New Roman" w:cs="Times New Roman"/>
          <w:lang w:val="lt-LT"/>
        </w:rPr>
        <w:t xml:space="preserve">Perkančiosios organizacijos UAB „Grinda“ </w:t>
      </w:r>
      <w:r w:rsidRPr="003D088D">
        <w:rPr>
          <w:rFonts w:ascii="Times New Roman" w:hAnsi="Times New Roman" w:cs="Times New Roman"/>
          <w:lang w:val="lt-LT"/>
        </w:rPr>
        <w:t xml:space="preserve">darbuotojai, įgalioti palaikyti ryšį su tiekėjais ir gauti iš jų (ne tarpininkų) su pirkimo procedūromis susijusius pranešimus: techniniais klausimais: </w:t>
      </w:r>
      <w:r w:rsidRPr="008D0EF5">
        <w:rPr>
          <w:rFonts w:ascii="Times New Roman" w:hAnsi="Times New Roman" w:cs="Times New Roman"/>
        </w:rPr>
        <w:t xml:space="preserve">Paviršinių nuotekų tinklų plėtros ir statybų priežiūros tarnybos Plėtros projektų vadovas Nerijus Narkūnas tel.  </w:t>
      </w:r>
      <w:r>
        <w:rPr>
          <w:rFonts w:ascii="Times New Roman" w:hAnsi="Times New Roman" w:cs="Times New Roman"/>
        </w:rPr>
        <w:t xml:space="preserve">(85) </w:t>
      </w:r>
      <w:r w:rsidRPr="008D0EF5">
        <w:rPr>
          <w:rFonts w:ascii="Times New Roman" w:hAnsi="Times New Roman" w:cs="Times New Roman"/>
        </w:rPr>
        <w:t xml:space="preserve">215 2113, mob. tel. 8 650 37884, el. p. n.narkunas@grinda.lt; </w:t>
      </w:r>
      <w:r w:rsidRPr="008D0EF5">
        <w:rPr>
          <w:rFonts w:ascii="Times New Roman" w:hAnsi="Times New Roman" w:cs="Times New Roman"/>
        </w:rPr>
        <w:lastRenderedPageBreak/>
        <w:t xml:space="preserve">viešųjų pirkimų klausimais: Viešųjų pirkimų skyriaus vadovė </w:t>
      </w:r>
      <w:r>
        <w:rPr>
          <w:rFonts w:ascii="Times New Roman" w:hAnsi="Times New Roman" w:cs="Times New Roman"/>
        </w:rPr>
        <w:t>Tatjana Grigaitienė tel. (85) 235 6098</w:t>
      </w:r>
      <w:r w:rsidRPr="008D0EF5">
        <w:rPr>
          <w:rFonts w:ascii="Times New Roman" w:hAnsi="Times New Roman" w:cs="Times New Roman"/>
        </w:rPr>
        <w:t xml:space="preserve">, el. p. </w:t>
      </w:r>
      <w:r>
        <w:rPr>
          <w:rFonts w:ascii="Times New Roman" w:hAnsi="Times New Roman" w:cs="Times New Roman"/>
        </w:rPr>
        <w:t>t.grigaitiene</w:t>
      </w:r>
      <w:r w:rsidRPr="008D0EF5">
        <w:rPr>
          <w:rFonts w:ascii="Times New Roman" w:hAnsi="Times New Roman" w:cs="Times New Roman"/>
        </w:rPr>
        <w:t>@grinda.lt.</w:t>
      </w:r>
    </w:p>
    <w:p w14:paraId="231A7160" w14:textId="77777777" w:rsidR="00DD0873" w:rsidRPr="003D088D" w:rsidRDefault="00DD0873" w:rsidP="00DD0873">
      <w:pPr>
        <w:pStyle w:val="Pagrindinistekstas"/>
        <w:numPr>
          <w:ilvl w:val="0"/>
          <w:numId w:val="37"/>
        </w:numPr>
        <w:rPr>
          <w:rFonts w:ascii="Times New Roman" w:hAnsi="Times New Roman" w:cs="Times New Roman"/>
          <w:lang w:val="lt-LT"/>
        </w:rPr>
      </w:pPr>
      <w:r w:rsidRPr="003E3FF1">
        <w:rPr>
          <w:rFonts w:ascii="Times New Roman" w:hAnsi="Times New Roman"/>
          <w:lang w:val="lt-LT"/>
        </w:rPr>
        <w:t>Įgaliotoji</w:t>
      </w:r>
      <w:r w:rsidRPr="003D088D">
        <w:rPr>
          <w:rFonts w:ascii="Times New Roman" w:hAnsi="Times New Roman" w:cs="Times New Roman"/>
          <w:lang w:val="lt-LT"/>
        </w:rPr>
        <w:t xml:space="preserve"> </w:t>
      </w:r>
      <w:r>
        <w:rPr>
          <w:rFonts w:ascii="Times New Roman" w:hAnsi="Times New Roman" w:cs="Times New Roman"/>
          <w:lang w:val="lt-LT"/>
        </w:rPr>
        <w:t>p</w:t>
      </w:r>
      <w:r w:rsidRPr="003D088D">
        <w:rPr>
          <w:rFonts w:ascii="Times New Roman" w:hAnsi="Times New Roman" w:cs="Times New Roman"/>
          <w:lang w:val="lt-LT"/>
        </w:rPr>
        <w:t>erkančioji organizacija bet kuriuo metu iki pirkimo sutarties sudarymo turi teisę nutraukti pirkimo procedūras, jeigu atsirado aplinkybių, kurių nebuvo galima numatyti (neskiriamas reikiamas pirkimo objekto finansavimas, perkami darbai tampa nereikalingi perkančiajai organizacijai, atsiranda kitų objektyvių aplinkybių, kurios nebuvo žinomos iki pirkimo pradžios)</w:t>
      </w:r>
      <w:r>
        <w:rPr>
          <w:rFonts w:ascii="Times New Roman" w:hAnsi="Times New Roman" w:cs="Times New Roman"/>
          <w:lang w:val="lt-LT"/>
        </w:rPr>
        <w:t xml:space="preserve"> gavusi Viešųjų pirkimų tarnybos sutikimą</w:t>
      </w:r>
      <w:r w:rsidRPr="003D088D">
        <w:rPr>
          <w:rFonts w:ascii="Times New Roman" w:hAnsi="Times New Roman" w:cs="Times New Roman"/>
          <w:lang w:val="lt-LT"/>
        </w:rPr>
        <w:t>.</w:t>
      </w:r>
    </w:p>
    <w:p w14:paraId="487C2560" w14:textId="77777777" w:rsidR="00DD0873" w:rsidRPr="004E642F" w:rsidRDefault="00DD0873" w:rsidP="00DD0873">
      <w:pPr>
        <w:pStyle w:val="Pagrindinistekstas"/>
        <w:numPr>
          <w:ilvl w:val="0"/>
          <w:numId w:val="37"/>
        </w:numPr>
        <w:rPr>
          <w:rFonts w:ascii="Times New Roman" w:hAnsi="Times New Roman" w:cs="Times New Roman"/>
          <w:lang w:val="lt-LT"/>
        </w:rPr>
      </w:pPr>
      <w:r w:rsidRPr="004E642F">
        <w:rPr>
          <w:rFonts w:ascii="Times New Roman" w:hAnsi="Times New Roman" w:cs="Times New Roman"/>
          <w:lang w:val="lt-LT"/>
        </w:rPr>
        <w:t>Pirkimo procedūros, kurios neapibrėžtos šiose pirkimo sąlygose, vykdomos vadovaujantis Viešųjų pirkimų įstatymo irVilniaus miesto savivaldybės supaprastintų viešųjų pirkimų taisyklių nuostatomis.</w:t>
      </w:r>
    </w:p>
    <w:p w14:paraId="107A64CC" w14:textId="77777777" w:rsidR="00754447" w:rsidRDefault="00754447" w:rsidP="00754447">
      <w:pPr>
        <w:pStyle w:val="Pagrindinistekstas"/>
        <w:rPr>
          <w:rFonts w:ascii="Times New Roman" w:hAnsi="Times New Roman" w:cs="Times New Roman"/>
          <w:lang w:val="lt-LT"/>
        </w:rPr>
      </w:pPr>
    </w:p>
    <w:p w14:paraId="4279964A" w14:textId="77777777" w:rsidR="004C00C1" w:rsidRDefault="004C00C1" w:rsidP="00754447">
      <w:pPr>
        <w:pStyle w:val="Pagrindinistekstas"/>
        <w:rPr>
          <w:rFonts w:ascii="Times New Roman" w:hAnsi="Times New Roman" w:cs="Times New Roman"/>
          <w:lang w:val="lt-LT"/>
        </w:rPr>
      </w:pPr>
    </w:p>
    <w:p w14:paraId="4D8766DB" w14:textId="77777777" w:rsidR="004C00C1" w:rsidRPr="00B35F36" w:rsidRDefault="004C00C1" w:rsidP="00754447">
      <w:pPr>
        <w:pStyle w:val="Pagrindinistekstas"/>
        <w:rPr>
          <w:rFonts w:ascii="Times New Roman" w:hAnsi="Times New Roman" w:cs="Times New Roman"/>
          <w:lang w:val="lt-LT"/>
        </w:rPr>
      </w:pPr>
    </w:p>
    <w:p w14:paraId="300EA29C" w14:textId="250B806E" w:rsidR="00D0557D" w:rsidRPr="00B35F36" w:rsidRDefault="00D0557D" w:rsidP="00DB3940">
      <w:pPr>
        <w:rPr>
          <w:lang w:val="lt-LT"/>
        </w:rPr>
      </w:pPr>
      <w:bookmarkStart w:id="30" w:name="_Toc456885077"/>
      <w:r w:rsidRPr="00B35F36">
        <w:rPr>
          <w:lang w:val="lt-LT"/>
        </w:rPr>
        <w:br w:type="page"/>
      </w:r>
    </w:p>
    <w:p w14:paraId="3C8107EC" w14:textId="77777777" w:rsidR="00545D04" w:rsidRDefault="00C63AB6" w:rsidP="006352E4">
      <w:pPr>
        <w:pStyle w:val="Antrat1"/>
        <w:numPr>
          <w:ilvl w:val="0"/>
          <w:numId w:val="0"/>
        </w:numPr>
        <w:pBdr>
          <w:bottom w:val="single" w:sz="12" w:space="1" w:color="auto"/>
        </w:pBdr>
        <w:ind w:left="1287"/>
        <w:rPr>
          <w:rFonts w:eastAsia="Calibri"/>
          <w:lang w:val="lt-LT"/>
        </w:rPr>
      </w:pPr>
      <w:bookmarkStart w:id="31" w:name="_Toc485638362"/>
      <w:r>
        <w:rPr>
          <w:lang w:val="lt-LT"/>
        </w:rPr>
        <w:lastRenderedPageBreak/>
        <w:t>1</w:t>
      </w:r>
      <w:r w:rsidRPr="00B35F36">
        <w:rPr>
          <w:lang w:val="lt-LT"/>
        </w:rPr>
        <w:t xml:space="preserve"> PRIEDAS </w:t>
      </w:r>
      <w:r w:rsidRPr="00C63AB6">
        <w:rPr>
          <w:lang w:val="lt-LT"/>
        </w:rPr>
        <w:t>MINIMALIŲ KVALIFIKACIJOS REIKALAVIMŲ ATITIKTIES DEKLARACIJA</w:t>
      </w:r>
      <w:bookmarkStart w:id="32" w:name="_Hlk481009260"/>
      <w:bookmarkEnd w:id="31"/>
    </w:p>
    <w:p w14:paraId="3D19CCFD" w14:textId="77777777" w:rsidR="00545D04" w:rsidRPr="00545D04" w:rsidRDefault="00545D04" w:rsidP="00545D04">
      <w:pPr>
        <w:shd w:val="clear" w:color="auto" w:fill="FFFFFF"/>
        <w:autoSpaceDN w:val="0"/>
        <w:jc w:val="center"/>
        <w:rPr>
          <w:rFonts w:eastAsia="Calibri"/>
          <w:bCs/>
          <w:sz w:val="22"/>
          <w:szCs w:val="22"/>
          <w:lang w:val="lt-LT"/>
        </w:rPr>
      </w:pPr>
      <w:r w:rsidRPr="00A256A9">
        <w:rPr>
          <w:rFonts w:eastAsia="Calibri"/>
          <w:bCs/>
          <w:sz w:val="24"/>
          <w:szCs w:val="24"/>
          <w:lang w:val="lt-LT"/>
        </w:rPr>
        <w:t xml:space="preserve"> Nr.</w:t>
      </w:r>
      <w:r w:rsidRPr="00545D04">
        <w:rPr>
          <w:rFonts w:eastAsia="Calibri"/>
          <w:sz w:val="22"/>
          <w:szCs w:val="22"/>
          <w:lang w:val="lt-LT"/>
        </w:rPr>
        <w:t xml:space="preserve"> ______</w:t>
      </w:r>
    </w:p>
    <w:p w14:paraId="21D9E11A" w14:textId="77777777" w:rsidR="00545D04" w:rsidRPr="00545D04" w:rsidRDefault="00545D04" w:rsidP="00545D04">
      <w:pPr>
        <w:shd w:val="clear" w:color="auto" w:fill="FFFFFF"/>
        <w:tabs>
          <w:tab w:val="left" w:pos="3984"/>
        </w:tabs>
        <w:autoSpaceDN w:val="0"/>
        <w:rPr>
          <w:rFonts w:eastAsia="Calibri"/>
          <w:bCs/>
          <w:i/>
          <w:sz w:val="22"/>
          <w:szCs w:val="22"/>
          <w:lang w:val="lt-LT"/>
        </w:rPr>
      </w:pPr>
      <w:r w:rsidRPr="00545D04">
        <w:rPr>
          <w:rFonts w:eastAsia="Calibri"/>
          <w:bCs/>
          <w:sz w:val="22"/>
          <w:szCs w:val="22"/>
          <w:lang w:val="lt-LT"/>
        </w:rPr>
        <w:tab/>
      </w:r>
      <w:r w:rsidRPr="00545D04">
        <w:rPr>
          <w:rFonts w:eastAsia="Calibri"/>
          <w:bCs/>
          <w:i/>
          <w:sz w:val="22"/>
          <w:szCs w:val="22"/>
          <w:lang w:val="lt-LT"/>
        </w:rPr>
        <w:t xml:space="preserve">           (data)</w:t>
      </w:r>
    </w:p>
    <w:p w14:paraId="3E9D5818" w14:textId="77777777" w:rsidR="00545D04" w:rsidRPr="00545D04" w:rsidRDefault="00545D04" w:rsidP="00545D04">
      <w:pPr>
        <w:shd w:val="clear" w:color="auto" w:fill="FFFFFF"/>
        <w:autoSpaceDN w:val="0"/>
        <w:ind w:left="3600"/>
        <w:rPr>
          <w:rFonts w:eastAsia="Calibri"/>
          <w:bCs/>
          <w:sz w:val="22"/>
          <w:szCs w:val="22"/>
          <w:lang w:val="lt-LT"/>
        </w:rPr>
      </w:pPr>
      <w:r w:rsidRPr="00545D04">
        <w:rPr>
          <w:rFonts w:eastAsia="Calibri"/>
          <w:bCs/>
          <w:sz w:val="22"/>
          <w:szCs w:val="22"/>
          <w:lang w:val="lt-LT"/>
        </w:rPr>
        <w:t xml:space="preserve">         ________________</w:t>
      </w:r>
    </w:p>
    <w:p w14:paraId="35496CA8" w14:textId="77777777" w:rsidR="00545D04" w:rsidRPr="00545D04" w:rsidRDefault="00545D04" w:rsidP="00545D04">
      <w:pPr>
        <w:shd w:val="clear" w:color="auto" w:fill="FFFFFF"/>
        <w:autoSpaceDN w:val="0"/>
        <w:jc w:val="center"/>
        <w:rPr>
          <w:rFonts w:eastAsia="Calibri"/>
          <w:bCs/>
          <w:i/>
          <w:sz w:val="22"/>
          <w:szCs w:val="22"/>
          <w:lang w:val="lt-LT"/>
        </w:rPr>
      </w:pPr>
      <w:r w:rsidRPr="00545D04">
        <w:rPr>
          <w:rFonts w:eastAsia="Calibri"/>
          <w:bCs/>
          <w:i/>
          <w:sz w:val="22"/>
          <w:szCs w:val="22"/>
          <w:lang w:val="lt-LT"/>
        </w:rPr>
        <w:t>(sudarymo vieta)</w:t>
      </w:r>
    </w:p>
    <w:p w14:paraId="5CDA3E00"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Aš,</w:t>
      </w:r>
      <w:r w:rsidRPr="00545D04">
        <w:rPr>
          <w:rFonts w:eastAsia="Calibri"/>
          <w:sz w:val="22"/>
          <w:szCs w:val="22"/>
          <w:lang w:val="lt-LT"/>
        </w:rPr>
        <w:tab/>
        <w:t>,</w:t>
      </w:r>
    </w:p>
    <w:p w14:paraId="3B895F17" w14:textId="77777777" w:rsidR="00545D04" w:rsidRPr="00545D04" w:rsidRDefault="00545D04" w:rsidP="00545D04">
      <w:pPr>
        <w:tabs>
          <w:tab w:val="left" w:pos="175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vadovo ar jo įgalioto asmens pareigų pavadinimas, vardas ir pavardė)</w:t>
      </w:r>
    </w:p>
    <w:p w14:paraId="2011CE13"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tvirtinu, kad mano vadovaujamo (-os) (atstovaujamo (-os))</w:t>
      </w:r>
      <w:r w:rsidRPr="00545D04">
        <w:rPr>
          <w:rFonts w:eastAsia="Calibri"/>
          <w:sz w:val="22"/>
          <w:szCs w:val="22"/>
          <w:lang w:val="lt-LT"/>
        </w:rPr>
        <w:t xml:space="preserve"> </w:t>
      </w:r>
      <w:r w:rsidRPr="00545D04">
        <w:rPr>
          <w:rFonts w:eastAsia="Calibri"/>
          <w:sz w:val="22"/>
          <w:szCs w:val="22"/>
          <w:lang w:val="lt-LT"/>
        </w:rPr>
        <w:tab/>
        <w:t>,</w:t>
      </w:r>
    </w:p>
    <w:p w14:paraId="661B64C6" w14:textId="77777777" w:rsidR="00545D04" w:rsidRPr="00545D04" w:rsidRDefault="00545D04" w:rsidP="00545D04">
      <w:pPr>
        <w:tabs>
          <w:tab w:val="left" w:pos="631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pavadinimas)</w:t>
      </w:r>
    </w:p>
    <w:p w14:paraId="43F5F0C6" w14:textId="77777777" w:rsidR="00545D04" w:rsidRPr="00A256A9" w:rsidRDefault="00545D04" w:rsidP="00545D04">
      <w:pPr>
        <w:tabs>
          <w:tab w:val="right" w:leader="underscore" w:pos="9638"/>
        </w:tabs>
        <w:autoSpaceDN w:val="0"/>
        <w:snapToGrid w:val="0"/>
        <w:jc w:val="both"/>
        <w:rPr>
          <w:rFonts w:eastAsia="Calibri"/>
          <w:sz w:val="24"/>
          <w:szCs w:val="24"/>
          <w:lang w:val="lt-LT"/>
        </w:rPr>
      </w:pPr>
      <w:r w:rsidRPr="00A256A9">
        <w:rPr>
          <w:rFonts w:eastAsia="Calibri"/>
          <w:sz w:val="24"/>
          <w:szCs w:val="24"/>
          <w:lang w:val="lt-LT"/>
        </w:rPr>
        <w:t xml:space="preserve">dalyvaujančio (-ios) </w:t>
      </w:r>
      <w:r w:rsidRPr="00A256A9">
        <w:rPr>
          <w:rFonts w:eastAsia="Calibri"/>
          <w:sz w:val="24"/>
          <w:szCs w:val="24"/>
          <w:lang w:val="lt-LT"/>
        </w:rPr>
        <w:tab/>
      </w:r>
    </w:p>
    <w:p w14:paraId="4D22A489" w14:textId="77777777" w:rsidR="00545D04" w:rsidRPr="00545D04" w:rsidRDefault="00545D04" w:rsidP="00545D04">
      <w:pPr>
        <w:tabs>
          <w:tab w:val="left" w:pos="3168"/>
        </w:tabs>
        <w:autoSpaceDN w:val="0"/>
        <w:rPr>
          <w:rFonts w:eastAsia="Calibri"/>
          <w:i/>
          <w:sz w:val="22"/>
          <w:szCs w:val="22"/>
          <w:lang w:val="lt-LT"/>
        </w:rPr>
      </w:pPr>
      <w:r w:rsidRPr="00545D04">
        <w:rPr>
          <w:rFonts w:eastAsia="Calibri"/>
          <w:i/>
          <w:sz w:val="22"/>
          <w:szCs w:val="22"/>
          <w:lang w:val="lt-LT"/>
        </w:rPr>
        <w:tab/>
        <w:t>(Perkančiosios organizacijos pavadinimas)</w:t>
      </w:r>
    </w:p>
    <w:p w14:paraId="450EF5FC"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atliekamame</w:t>
      </w:r>
      <w:r w:rsidRPr="00545D04">
        <w:rPr>
          <w:rFonts w:eastAsia="Calibri"/>
          <w:sz w:val="22"/>
          <w:szCs w:val="22"/>
          <w:lang w:val="lt-LT"/>
        </w:rPr>
        <w:t xml:space="preserve"> </w:t>
      </w:r>
      <w:r w:rsidRPr="00545D04">
        <w:rPr>
          <w:rFonts w:eastAsia="Calibri"/>
          <w:sz w:val="22"/>
          <w:szCs w:val="22"/>
          <w:lang w:val="lt-LT"/>
        </w:rPr>
        <w:tab/>
        <w:t>,</w:t>
      </w:r>
    </w:p>
    <w:p w14:paraId="69FF92B2" w14:textId="77777777" w:rsidR="00545D04" w:rsidRPr="00545D04" w:rsidRDefault="00545D04" w:rsidP="00545D04">
      <w:pPr>
        <w:autoSpaceDN w:val="0"/>
        <w:rPr>
          <w:rFonts w:eastAsia="Calibri"/>
          <w:i/>
          <w:sz w:val="22"/>
          <w:szCs w:val="22"/>
          <w:lang w:val="lt-LT"/>
        </w:rPr>
      </w:pPr>
      <w:r w:rsidRPr="00545D04">
        <w:rPr>
          <w:rFonts w:eastAsia="Calibri"/>
          <w:i/>
          <w:sz w:val="22"/>
          <w:szCs w:val="22"/>
          <w:lang w:val="lt-LT"/>
        </w:rPr>
        <w:t xml:space="preserve">                                                            (Pirkimo objekto pavadinimas, pirkimo kodas, pirkimo būdas)</w:t>
      </w:r>
    </w:p>
    <w:p w14:paraId="0CABA1D1"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skelbtame</w:t>
      </w:r>
      <w:r w:rsidRPr="00545D04">
        <w:rPr>
          <w:rFonts w:eastAsia="Calibri"/>
          <w:sz w:val="22"/>
          <w:szCs w:val="22"/>
          <w:lang w:val="lt-LT"/>
        </w:rPr>
        <w:t xml:space="preserve"> </w:t>
      </w:r>
      <w:r w:rsidRPr="00545D04">
        <w:rPr>
          <w:rFonts w:eastAsia="Calibri"/>
          <w:sz w:val="22"/>
          <w:szCs w:val="22"/>
          <w:lang w:val="lt-LT"/>
        </w:rPr>
        <w:tab/>
        <w:t>,</w:t>
      </w:r>
    </w:p>
    <w:p w14:paraId="2F6B78AA" w14:textId="77777777" w:rsidR="00545D04" w:rsidRPr="00545D04" w:rsidRDefault="00545D04" w:rsidP="00545D04">
      <w:pPr>
        <w:tabs>
          <w:tab w:val="left" w:leader="underscore" w:pos="8902"/>
        </w:tabs>
        <w:autoSpaceDN w:val="0"/>
        <w:snapToGrid w:val="0"/>
        <w:rPr>
          <w:rFonts w:eastAsia="Calibri"/>
          <w:i/>
          <w:position w:val="6"/>
          <w:sz w:val="22"/>
          <w:szCs w:val="22"/>
          <w:lang w:val="lt-LT"/>
        </w:rPr>
      </w:pPr>
      <w:r w:rsidRPr="00545D04">
        <w:rPr>
          <w:rFonts w:eastAsia="Calibri"/>
          <w:i/>
          <w:position w:val="6"/>
          <w:sz w:val="22"/>
          <w:szCs w:val="22"/>
          <w:lang w:val="lt-LT"/>
        </w:rPr>
        <w:t xml:space="preserve">                                              (nuoroda į CVP IS) </w:t>
      </w:r>
    </w:p>
    <w:p w14:paraId="4900CBE7" w14:textId="77777777" w:rsidR="00545D04" w:rsidRPr="00A256A9" w:rsidRDefault="00545D04" w:rsidP="00545D04">
      <w:pPr>
        <w:tabs>
          <w:tab w:val="left" w:leader="underscore" w:pos="8902"/>
        </w:tabs>
        <w:autoSpaceDN w:val="0"/>
        <w:snapToGrid w:val="0"/>
        <w:jc w:val="both"/>
        <w:rPr>
          <w:rFonts w:eastAsia="Calibri"/>
          <w:sz w:val="24"/>
          <w:szCs w:val="24"/>
          <w:lang w:val="lt-LT"/>
        </w:rPr>
      </w:pPr>
      <w:r w:rsidRPr="00A256A9">
        <w:rPr>
          <w:rFonts w:eastAsia="Calibri"/>
          <w:sz w:val="24"/>
          <w:szCs w:val="24"/>
          <w:lang w:val="lt-LT"/>
        </w:rPr>
        <w:t xml:space="preserve">kvalifikacijos duomenys* yra tokie (tiekėjas nurodo atitiktį nurodytiems kvalifikacijos reikalavimams pažymėdamas stulpeliuose „Taip“ arba „Ne“): </w:t>
      </w:r>
    </w:p>
    <w:bookmarkEnd w:id="32"/>
    <w:p w14:paraId="3E9B34F6" w14:textId="493FBE1A" w:rsidR="00EA150F" w:rsidRDefault="00EA150F" w:rsidP="00EA150F">
      <w:pPr>
        <w:tabs>
          <w:tab w:val="left" w:leader="underscore" w:pos="8902"/>
        </w:tabs>
        <w:snapToGrid w:val="0"/>
        <w:ind w:firstLine="567"/>
        <w:jc w:val="both"/>
        <w:rPr>
          <w:sz w:val="22"/>
          <w:szCs w:val="22"/>
          <w:lang w:val="lt-LT" w:eastAsia="lt-LT"/>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5905"/>
        <w:gridCol w:w="1125"/>
        <w:gridCol w:w="1110"/>
      </w:tblGrid>
      <w:tr w:rsidR="00BE4FF9" w:rsidRPr="00EA150F" w14:paraId="3BD51ADA" w14:textId="77777777" w:rsidTr="001B6895">
        <w:trPr>
          <w:trHeight w:val="20"/>
          <w:tblHeader/>
        </w:trPr>
        <w:tc>
          <w:tcPr>
            <w:tcW w:w="1466" w:type="dxa"/>
            <w:tcBorders>
              <w:top w:val="single" w:sz="4" w:space="0" w:color="auto"/>
              <w:left w:val="single" w:sz="4" w:space="0" w:color="auto"/>
              <w:bottom w:val="single" w:sz="4" w:space="0" w:color="auto"/>
              <w:right w:val="single" w:sz="4" w:space="0" w:color="auto"/>
            </w:tcBorders>
            <w:hideMark/>
          </w:tcPr>
          <w:p w14:paraId="28C2BC87" w14:textId="77777777" w:rsidR="00BE4FF9" w:rsidRPr="00062BEE" w:rsidRDefault="00BE4FF9" w:rsidP="001B6895">
            <w:pPr>
              <w:rPr>
                <w:lang w:val="lt-LT"/>
              </w:rPr>
            </w:pPr>
            <w:bookmarkStart w:id="33" w:name="_Toc481009990"/>
            <w:r w:rsidRPr="00062BEE">
              <w:rPr>
                <w:lang w:val="lt-LT"/>
              </w:rPr>
              <w:t>Nr.</w:t>
            </w:r>
            <w:bookmarkEnd w:id="33"/>
            <w:r w:rsidRPr="00062BEE">
              <w:rPr>
                <w:lang w:val="lt-LT"/>
              </w:rPr>
              <w:t xml:space="preserve"> </w:t>
            </w:r>
          </w:p>
        </w:tc>
        <w:tc>
          <w:tcPr>
            <w:tcW w:w="5905" w:type="dxa"/>
            <w:tcBorders>
              <w:top w:val="single" w:sz="4" w:space="0" w:color="auto"/>
              <w:left w:val="single" w:sz="4" w:space="0" w:color="auto"/>
              <w:bottom w:val="single" w:sz="4" w:space="0" w:color="auto"/>
              <w:right w:val="single" w:sz="4" w:space="0" w:color="auto"/>
            </w:tcBorders>
            <w:hideMark/>
          </w:tcPr>
          <w:p w14:paraId="51C74169" w14:textId="77777777" w:rsidR="00BE4FF9" w:rsidRPr="00062BEE" w:rsidRDefault="00BE4FF9" w:rsidP="001B6895">
            <w:pPr>
              <w:rPr>
                <w:b/>
                <w:lang w:val="lt-LT"/>
              </w:rPr>
            </w:pPr>
            <w:r w:rsidRPr="00062BEE">
              <w:rPr>
                <w:b/>
                <w:lang w:val="lt-LT"/>
              </w:rPr>
              <w:t>Bendrieji reikalavimai:</w:t>
            </w:r>
          </w:p>
        </w:tc>
        <w:tc>
          <w:tcPr>
            <w:tcW w:w="1125" w:type="dxa"/>
            <w:tcBorders>
              <w:top w:val="single" w:sz="4" w:space="0" w:color="auto"/>
              <w:left w:val="single" w:sz="4" w:space="0" w:color="auto"/>
              <w:bottom w:val="single" w:sz="4" w:space="0" w:color="auto"/>
              <w:right w:val="single" w:sz="4" w:space="0" w:color="auto"/>
            </w:tcBorders>
            <w:vAlign w:val="center"/>
            <w:hideMark/>
          </w:tcPr>
          <w:p w14:paraId="64254617" w14:textId="77777777" w:rsidR="00BE4FF9" w:rsidRPr="00062BEE" w:rsidRDefault="00BE4FF9" w:rsidP="001B6895">
            <w:pPr>
              <w:rPr>
                <w:lang w:val="lt-LT"/>
              </w:rPr>
            </w:pPr>
            <w:bookmarkStart w:id="34" w:name="_Toc481009991"/>
            <w:r w:rsidRPr="00062BEE">
              <w:rPr>
                <w:lang w:val="lt-LT"/>
              </w:rPr>
              <w:t>Taip</w:t>
            </w:r>
            <w:bookmarkEnd w:id="34"/>
          </w:p>
        </w:tc>
        <w:tc>
          <w:tcPr>
            <w:tcW w:w="1110" w:type="dxa"/>
            <w:tcBorders>
              <w:top w:val="single" w:sz="4" w:space="0" w:color="auto"/>
              <w:left w:val="single" w:sz="4" w:space="0" w:color="auto"/>
              <w:bottom w:val="single" w:sz="4" w:space="0" w:color="auto"/>
              <w:right w:val="single" w:sz="4" w:space="0" w:color="auto"/>
            </w:tcBorders>
            <w:vAlign w:val="center"/>
            <w:hideMark/>
          </w:tcPr>
          <w:p w14:paraId="04FEBE3F" w14:textId="77777777" w:rsidR="00BE4FF9" w:rsidRPr="00062BEE" w:rsidRDefault="00BE4FF9" w:rsidP="001B6895">
            <w:pPr>
              <w:rPr>
                <w:lang w:val="lt-LT"/>
              </w:rPr>
            </w:pPr>
            <w:bookmarkStart w:id="35" w:name="_Toc481009992"/>
            <w:r w:rsidRPr="00062BEE">
              <w:rPr>
                <w:lang w:val="lt-LT"/>
              </w:rPr>
              <w:t>Ne</w:t>
            </w:r>
            <w:bookmarkEnd w:id="35"/>
          </w:p>
        </w:tc>
      </w:tr>
      <w:tr w:rsidR="00BE4FF9" w:rsidRPr="00EA150F" w14:paraId="06E61320"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7973FE39" w14:textId="77777777" w:rsidR="00BE4FF9" w:rsidRPr="00062BEE" w:rsidRDefault="00BE4FF9" w:rsidP="001B6895">
            <w:pPr>
              <w:pStyle w:val="Sraopastraipa"/>
              <w:numPr>
                <w:ilvl w:val="0"/>
                <w:numId w:val="4"/>
              </w:numPr>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71ECD986" w14:textId="77777777" w:rsidR="00BE4FF9" w:rsidRPr="00062BEE" w:rsidRDefault="00BE4FF9" w:rsidP="001B6895">
            <w:pPr>
              <w:jc w:val="both"/>
              <w:rPr>
                <w:lang w:val="lt-LT"/>
              </w:rPr>
            </w:pPr>
            <w:r w:rsidRPr="00062BEE">
              <w:rPr>
                <w:lang w:val="lt-LT"/>
              </w:rPr>
              <w:t>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dėl kitų valstybių 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1125" w:type="dxa"/>
            <w:tcBorders>
              <w:top w:val="single" w:sz="4" w:space="0" w:color="auto"/>
              <w:left w:val="single" w:sz="4" w:space="0" w:color="auto"/>
              <w:bottom w:val="single" w:sz="4" w:space="0" w:color="auto"/>
              <w:right w:val="single" w:sz="4" w:space="0" w:color="auto"/>
            </w:tcBorders>
          </w:tcPr>
          <w:p w14:paraId="2661DD98" w14:textId="77777777" w:rsidR="00BE4FF9" w:rsidRPr="00062BEE" w:rsidRDefault="00BE4FF9" w:rsidP="001B6895">
            <w:pPr>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37EEA10" w14:textId="77777777" w:rsidR="00BE4FF9" w:rsidRPr="00062BEE" w:rsidRDefault="00BE4FF9" w:rsidP="001B6895">
            <w:pPr>
              <w:jc w:val="both"/>
              <w:rPr>
                <w:lang w:val="lt-LT"/>
              </w:rPr>
            </w:pPr>
          </w:p>
        </w:tc>
      </w:tr>
      <w:tr w:rsidR="00BE4FF9" w:rsidRPr="00EA150F" w14:paraId="3F31F395"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437865A7"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7CE085E4" w14:textId="77777777" w:rsidR="00BE4FF9" w:rsidRPr="00062BEE" w:rsidRDefault="00BE4FF9" w:rsidP="001B6895">
            <w:pPr>
              <w:shd w:val="clear" w:color="auto" w:fill="FFFFFF"/>
              <w:jc w:val="both"/>
              <w:rPr>
                <w:color w:val="808080"/>
                <w:lang w:val="lt-LT"/>
              </w:rPr>
            </w:pPr>
            <w:r w:rsidRPr="00062BEE">
              <w:rPr>
                <w:rFonts w:eastAsiaTheme="minorEastAsia"/>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1125" w:type="dxa"/>
            <w:tcBorders>
              <w:top w:val="single" w:sz="4" w:space="0" w:color="auto"/>
              <w:left w:val="single" w:sz="4" w:space="0" w:color="auto"/>
              <w:bottom w:val="single" w:sz="4" w:space="0" w:color="auto"/>
              <w:right w:val="single" w:sz="4" w:space="0" w:color="auto"/>
            </w:tcBorders>
          </w:tcPr>
          <w:p w14:paraId="4C7D6DF2"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2EFA8F8" w14:textId="77777777" w:rsidR="00BE4FF9" w:rsidRPr="00062BEE" w:rsidRDefault="00BE4FF9" w:rsidP="001B6895">
            <w:pPr>
              <w:shd w:val="clear" w:color="auto" w:fill="FFFFFF"/>
              <w:jc w:val="both"/>
              <w:rPr>
                <w:lang w:val="lt-LT"/>
              </w:rPr>
            </w:pPr>
          </w:p>
        </w:tc>
      </w:tr>
      <w:tr w:rsidR="00BE4FF9" w:rsidRPr="00EA150F" w14:paraId="63E10CAF"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7A5A6B87"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79DC070F" w14:textId="77777777" w:rsidR="00BE4FF9" w:rsidRPr="00062BEE" w:rsidRDefault="00BE4FF9" w:rsidP="001B6895">
            <w:pPr>
              <w:shd w:val="clear" w:color="auto" w:fill="FFFFFF"/>
              <w:jc w:val="both"/>
              <w:rPr>
                <w:i/>
                <w:lang w:val="lt-LT"/>
              </w:rPr>
            </w:pPr>
            <w:r w:rsidRPr="00062BEE">
              <w:rPr>
                <w:lang w:val="lt-LT"/>
              </w:rPr>
              <w:t>Tiekėjas nėra padaręs rimto profesinio pažeidimo, kurį įgaliotoji</w:t>
            </w:r>
            <w:ins w:id="36" w:author="Vaida Grigorjeva" w:date="2017-06-09T15:14:00Z">
              <w:r w:rsidRPr="00062BEE">
                <w:rPr>
                  <w:lang w:val="lt-LT"/>
                </w:rPr>
                <w:t xml:space="preserve"> </w:t>
              </w:r>
            </w:ins>
            <w:r w:rsidRPr="00062BEE">
              <w:rPr>
                <w:lang w:val="lt-LT"/>
              </w:rPr>
              <w:t xml:space="preserve">perkančioji organizacija gali įrodyti bet kokiomis teisėtomis priemonėmis. Sąvoka </w:t>
            </w:r>
            <w:r w:rsidRPr="00062BEE">
              <w:rPr>
                <w:bCs/>
                <w:lang w:val="lt-LT" w:eastAsia="lt-LT"/>
              </w:rPr>
              <w:t xml:space="preserve">„rimtas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w:t>
            </w:r>
            <w:r w:rsidRPr="00062BEE">
              <w:rPr>
                <w:bCs/>
                <w:lang w:val="lt-LT" w:eastAsia="lt-LT"/>
              </w:rPr>
              <w:lastRenderedPageBreak/>
              <w:t xml:space="preserve">Jeigu tiekėjas, kuris yra fizinis asmuo, arba tiekėjo, kuris yra juridinis asmuo, dalyvis, turintis </w:t>
            </w:r>
            <w:r w:rsidRPr="00062BEE">
              <w:rPr>
                <w:lang w:val="lt-LT" w:eastAsia="lt-LT"/>
              </w:rPr>
              <w:t>balsų daugumą juridinio asmens dalyvių susirinkime</w:t>
            </w:r>
            <w:r w:rsidRPr="00062BEE">
              <w:rPr>
                <w:bCs/>
                <w:lang w:val="lt-LT" w:eastAsia="lt-LT"/>
              </w:rPr>
              <w:t xml:space="preserve">, </w:t>
            </w:r>
            <w:r w:rsidRPr="00062BEE">
              <w:rPr>
                <w:lang w:val="lt-LT" w:eastAsia="lt-LT"/>
              </w:rPr>
              <w:t xml:space="preserve">yra pripažintas kaltu dėl tyčinio bankroto, kaip jis apibrėžtas Lietuvos Respublikos įmonių bankroto įstatyme, </w:t>
            </w:r>
            <w:r w:rsidRPr="00062BEE">
              <w:rPr>
                <w:bCs/>
                <w:lang w:val="lt-LT" w:eastAsia="lt-LT"/>
              </w:rPr>
              <w:t>toks pažeidimas pagal šį punktą laikomas rimtu profesiniu pažeidimu, jeigu</w:t>
            </w:r>
            <w:r w:rsidRPr="00062BEE">
              <w:rPr>
                <w:lang w:val="lt-LT" w:eastAsia="lt-LT"/>
              </w:rPr>
              <w:t xml:space="preserve"> nuo teismo sprendimo įsiteisėjimo dienos praėjo mažiau kaip 3 metai.</w:t>
            </w:r>
          </w:p>
        </w:tc>
        <w:tc>
          <w:tcPr>
            <w:tcW w:w="1125" w:type="dxa"/>
            <w:tcBorders>
              <w:top w:val="single" w:sz="4" w:space="0" w:color="auto"/>
              <w:left w:val="single" w:sz="4" w:space="0" w:color="auto"/>
              <w:bottom w:val="single" w:sz="4" w:space="0" w:color="auto"/>
              <w:right w:val="single" w:sz="4" w:space="0" w:color="auto"/>
            </w:tcBorders>
          </w:tcPr>
          <w:p w14:paraId="0907D5BF"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C9FA747" w14:textId="77777777" w:rsidR="00BE4FF9" w:rsidRPr="00062BEE" w:rsidRDefault="00BE4FF9" w:rsidP="001B6895">
            <w:pPr>
              <w:shd w:val="clear" w:color="auto" w:fill="FFFFFF"/>
              <w:jc w:val="both"/>
              <w:rPr>
                <w:lang w:val="lt-LT"/>
              </w:rPr>
            </w:pPr>
          </w:p>
        </w:tc>
      </w:tr>
      <w:tr w:rsidR="00BE4FF9" w:rsidRPr="00EA150F" w14:paraId="71C20F07"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4BB070C3"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4AE2C4DA" w14:textId="77777777" w:rsidR="00BE4FF9" w:rsidRPr="00062BEE" w:rsidRDefault="00BE4FF9" w:rsidP="001B6895">
            <w:pPr>
              <w:shd w:val="clear" w:color="auto" w:fill="FFFFFF"/>
              <w:jc w:val="both"/>
              <w:rPr>
                <w:i/>
                <w:lang w:val="lt-LT"/>
              </w:rPr>
            </w:pPr>
            <w:r w:rsidRPr="00062BEE">
              <w:rPr>
                <w:rFonts w:eastAsiaTheme="minorEastAsia"/>
                <w:lang w:val="lt-LT"/>
              </w:rPr>
              <w:t>Tiekėjas turi būti įvykdęs įsipareigojimus, susijusius su mokesčių, įskaitant socialinio draudimo įmokas, mokėjimu pagal šalies, kurioje jis registruotas, ar šalies, kurioje yra įgaliotoji</w:t>
            </w:r>
            <w:ins w:id="37" w:author="Vaida Grigorjeva" w:date="2017-06-09T15:14:00Z">
              <w:r w:rsidRPr="00062BEE">
                <w:rPr>
                  <w:rFonts w:eastAsiaTheme="minorEastAsia"/>
                  <w:lang w:val="lt-LT"/>
                </w:rPr>
                <w:t xml:space="preserve"> </w:t>
              </w:r>
            </w:ins>
            <w:r w:rsidRPr="00062BEE">
              <w:rPr>
                <w:rFonts w:eastAsiaTheme="minorEastAsia"/>
                <w:lang w:val="lt-LT"/>
              </w:rPr>
              <w:t>perkančioji organizacija, reikalavimus. Tiekėjas laikomas įvykdžiusiu įsipareigojimus, susijusius su mokesčių, įskaitant socialinio draudimo įmokas, mokėjimu, jeigu jo neįvykdytų įsipareigojimų suma yra mažesnė kaip 50 eurų.</w:t>
            </w:r>
          </w:p>
        </w:tc>
        <w:tc>
          <w:tcPr>
            <w:tcW w:w="1125" w:type="dxa"/>
            <w:tcBorders>
              <w:top w:val="single" w:sz="4" w:space="0" w:color="auto"/>
              <w:left w:val="single" w:sz="4" w:space="0" w:color="auto"/>
              <w:bottom w:val="single" w:sz="4" w:space="0" w:color="auto"/>
              <w:right w:val="single" w:sz="4" w:space="0" w:color="auto"/>
            </w:tcBorders>
          </w:tcPr>
          <w:p w14:paraId="78A6BB21"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F65DC52" w14:textId="77777777" w:rsidR="00BE4FF9" w:rsidRPr="00062BEE" w:rsidRDefault="00BE4FF9" w:rsidP="001B6895">
            <w:pPr>
              <w:shd w:val="clear" w:color="auto" w:fill="FFFFFF"/>
              <w:jc w:val="both"/>
              <w:rPr>
                <w:lang w:val="lt-LT"/>
              </w:rPr>
            </w:pPr>
          </w:p>
        </w:tc>
      </w:tr>
      <w:tr w:rsidR="00BE4FF9" w:rsidRPr="00EA150F" w14:paraId="75533248"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3CC76632"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48A8604F" w14:textId="77777777" w:rsidR="00BE4FF9" w:rsidRPr="00062BEE" w:rsidRDefault="00BE4FF9" w:rsidP="001B6895">
            <w:pPr>
              <w:shd w:val="clear" w:color="auto" w:fill="FFFFFF"/>
              <w:jc w:val="both"/>
              <w:rPr>
                <w:lang w:val="lt-LT"/>
              </w:rPr>
            </w:pPr>
            <w:r w:rsidRPr="00062BEE">
              <w:rPr>
                <w:lang w:val="lt-LT"/>
              </w:rPr>
              <w:t>Tiekėjas nuo 2016-01-01 nėra padaręs esminio pirkimo sutarties pažeidimo,  dėl kurio per pastaruosius 3 metus buvo nutraukta pirkimo sutartis arba per pastaruosius 3 metus buvo priimtas ir įsiteisėjęs teismo sprendimas, kuriuo tenkinami įgaliotosios perkančiosios organizacijos reikalavimai pripažinti pirkimo sutarties neįvykdymą ar netinkamą įvykdymą esminiu ir atlyginti dėl to patirtus nuostolius. </w:t>
            </w:r>
          </w:p>
        </w:tc>
        <w:tc>
          <w:tcPr>
            <w:tcW w:w="1125" w:type="dxa"/>
            <w:tcBorders>
              <w:top w:val="single" w:sz="4" w:space="0" w:color="auto"/>
              <w:left w:val="single" w:sz="4" w:space="0" w:color="auto"/>
              <w:bottom w:val="single" w:sz="4" w:space="0" w:color="auto"/>
              <w:right w:val="single" w:sz="4" w:space="0" w:color="auto"/>
            </w:tcBorders>
          </w:tcPr>
          <w:p w14:paraId="7E838FDC"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832F0F9" w14:textId="77777777" w:rsidR="00BE4FF9" w:rsidRPr="00062BEE" w:rsidRDefault="00BE4FF9" w:rsidP="001B6895">
            <w:pPr>
              <w:shd w:val="clear" w:color="auto" w:fill="FFFFFF"/>
              <w:jc w:val="both"/>
              <w:rPr>
                <w:lang w:val="lt-LT"/>
              </w:rPr>
            </w:pPr>
          </w:p>
        </w:tc>
      </w:tr>
      <w:tr w:rsidR="00BE4FF9" w:rsidRPr="00EA150F" w14:paraId="582ECD53"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hideMark/>
          </w:tcPr>
          <w:p w14:paraId="13BCEC58"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51C3ACEE" w14:textId="77777777" w:rsidR="00BE4FF9" w:rsidRPr="00062BEE" w:rsidRDefault="00BE4FF9" w:rsidP="001B6895">
            <w:pPr>
              <w:shd w:val="clear" w:color="auto" w:fill="FFFFFF"/>
              <w:jc w:val="both"/>
              <w:rPr>
                <w:lang w:val="lt-LT"/>
              </w:rPr>
            </w:pPr>
            <w:r w:rsidRPr="00062BEE">
              <w:rPr>
                <w:lang w:val="lt-LT"/>
              </w:rPr>
              <w:t xml:space="preserve">Tiekėjas turi teisę verstis ta veikla, kuri reikalinga pirkimo sutarčiai įvykdyti. </w:t>
            </w:r>
            <w:r w:rsidRPr="00062BEE">
              <w:rPr>
                <w:lang w:val="lt-LT" w:eastAsia="lt-LT"/>
              </w:rPr>
              <w:t>Tiekėjas turi turėti teisę atlikti  visus pirkimo dokumentuose nurodytus darbus</w:t>
            </w:r>
          </w:p>
        </w:tc>
        <w:tc>
          <w:tcPr>
            <w:tcW w:w="1125" w:type="dxa"/>
            <w:tcBorders>
              <w:top w:val="single" w:sz="4" w:space="0" w:color="auto"/>
              <w:left w:val="single" w:sz="4" w:space="0" w:color="auto"/>
              <w:bottom w:val="single" w:sz="4" w:space="0" w:color="auto"/>
              <w:right w:val="single" w:sz="4" w:space="0" w:color="auto"/>
            </w:tcBorders>
          </w:tcPr>
          <w:p w14:paraId="5ACE12CE" w14:textId="77777777" w:rsidR="00BE4FF9" w:rsidRPr="00062BEE" w:rsidRDefault="00BE4FF9" w:rsidP="001B6895">
            <w:pPr>
              <w:shd w:val="clear" w:color="auto" w:fill="FFFFFF"/>
              <w:jc w:val="both"/>
              <w:rPr>
                <w:lang w:val="lt-LT"/>
              </w:rPr>
            </w:pPr>
            <w:r w:rsidRPr="00062BEE">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2EB45BB4" w14:textId="77777777" w:rsidR="00BE4FF9" w:rsidRPr="00062BEE" w:rsidRDefault="00BE4FF9" w:rsidP="001B6895">
            <w:pPr>
              <w:shd w:val="clear" w:color="auto" w:fill="FFFFFF"/>
              <w:jc w:val="both"/>
              <w:rPr>
                <w:lang w:val="lt-LT"/>
              </w:rPr>
            </w:pPr>
            <w:r w:rsidRPr="00062BEE">
              <w:rPr>
                <w:lang w:val="lt-LT"/>
              </w:rPr>
              <w:t>______</w:t>
            </w:r>
          </w:p>
        </w:tc>
      </w:tr>
      <w:tr w:rsidR="00BE4FF9" w:rsidRPr="00EA150F" w14:paraId="4690AE99"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tcPr>
          <w:p w14:paraId="1687C731" w14:textId="77777777" w:rsidR="00BE4FF9" w:rsidRPr="00062BEE" w:rsidRDefault="00BE4FF9" w:rsidP="001B6895">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71F154B3" w14:textId="77777777" w:rsidR="00BE4FF9" w:rsidRPr="00062BEE" w:rsidRDefault="00BE4FF9" w:rsidP="001B6895">
            <w:pPr>
              <w:shd w:val="clear" w:color="auto" w:fill="FFFFFF"/>
              <w:jc w:val="both"/>
              <w:rPr>
                <w:lang w:val="lt-LT"/>
              </w:rPr>
            </w:pPr>
            <w:r w:rsidRPr="00062BEE">
              <w:rPr>
                <w:lang w:val="lt-LT" w:eastAsia="lt-LT"/>
              </w:rPr>
              <w:t>Tiekėjas turi teisę Lietuvos Respublikoje atlikti šiuos statinio statybos darbus</w:t>
            </w:r>
            <w:r w:rsidRPr="00062BEE">
              <w:rPr>
                <w:lang w:val="lt-LT"/>
              </w:rPr>
              <w:t>:</w:t>
            </w:r>
          </w:p>
        </w:tc>
        <w:tc>
          <w:tcPr>
            <w:tcW w:w="1125" w:type="dxa"/>
            <w:tcBorders>
              <w:top w:val="single" w:sz="4" w:space="0" w:color="auto"/>
              <w:left w:val="single" w:sz="4" w:space="0" w:color="auto"/>
              <w:bottom w:val="single" w:sz="4" w:space="0" w:color="auto"/>
              <w:right w:val="single" w:sz="4" w:space="0" w:color="auto"/>
            </w:tcBorders>
          </w:tcPr>
          <w:p w14:paraId="524B562E" w14:textId="77777777" w:rsidR="00BE4FF9" w:rsidRPr="00062BEE" w:rsidRDefault="00BE4FF9" w:rsidP="001B6895">
            <w:pPr>
              <w:shd w:val="clear" w:color="auto" w:fill="FFFFFF"/>
              <w:jc w:val="both"/>
              <w:rPr>
                <w:lang w:val="lt-LT"/>
              </w:rPr>
            </w:pPr>
            <w:r w:rsidRPr="00062BEE">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2F3605FE" w14:textId="77777777" w:rsidR="00BE4FF9" w:rsidRPr="00062BEE" w:rsidRDefault="00BE4FF9" w:rsidP="001B6895">
            <w:pPr>
              <w:shd w:val="clear" w:color="auto" w:fill="FFFFFF"/>
              <w:jc w:val="both"/>
              <w:rPr>
                <w:lang w:val="lt-LT"/>
              </w:rPr>
            </w:pPr>
            <w:r w:rsidRPr="00062BEE">
              <w:rPr>
                <w:lang w:val="lt-LT"/>
              </w:rPr>
              <w:t>______</w:t>
            </w:r>
          </w:p>
        </w:tc>
      </w:tr>
      <w:tr w:rsidR="00BE4FF9" w:rsidRPr="00EA150F" w14:paraId="0D967FBB"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tcPr>
          <w:p w14:paraId="37870ECE" w14:textId="77777777" w:rsidR="00BE4FF9" w:rsidRPr="00062BEE" w:rsidRDefault="00BE4FF9" w:rsidP="001B6895">
            <w:pPr>
              <w:pStyle w:val="Sraopastraipa"/>
              <w:numPr>
                <w:ilvl w:val="2"/>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534FCBE7" w14:textId="77777777" w:rsidR="00BE4FF9" w:rsidRPr="00062BEE" w:rsidRDefault="00BE4FF9" w:rsidP="001B6895">
            <w:pPr>
              <w:jc w:val="both"/>
              <w:rPr>
                <w:lang w:val="lt-LT" w:eastAsia="lt-LT"/>
              </w:rPr>
            </w:pPr>
            <w:r w:rsidRPr="00062BEE">
              <w:rPr>
                <w:lang w:val="lt-LT" w:eastAsia="lt-LT"/>
              </w:rPr>
              <w:t>Tiekėjas turi teisę Lietuvos Respublikoje atlikti šiuos statinio statybos darbus -</w:t>
            </w:r>
            <w:r w:rsidRPr="00062BEE" w:rsidDel="006B1963">
              <w:rPr>
                <w:lang w:val="lt-LT" w:eastAsia="lt-LT"/>
              </w:rPr>
              <w:t xml:space="preserve"> </w:t>
            </w:r>
            <w:r w:rsidRPr="00062BEE">
              <w:rPr>
                <w:lang w:val="lt-LT" w:eastAsia="lt-LT"/>
              </w:rPr>
              <w:t xml:space="preserve"> statinių kategorija: ypatingi statiniai. Inžinerinių statinių grupės:</w:t>
            </w:r>
          </w:p>
          <w:p w14:paraId="374E394E" w14:textId="77777777" w:rsidR="00BE4FF9" w:rsidRPr="00062BEE" w:rsidRDefault="00BE4FF9" w:rsidP="001B6895">
            <w:pPr>
              <w:jc w:val="both"/>
              <w:rPr>
                <w:lang w:val="lt-LT" w:eastAsia="lt-LT"/>
              </w:rPr>
            </w:pPr>
            <w:r w:rsidRPr="00062BEE">
              <w:rPr>
                <w:lang w:val="lt-LT" w:eastAsia="lt-LT"/>
              </w:rPr>
              <w:t>a.</w:t>
            </w:r>
            <w:r w:rsidRPr="00062BEE">
              <w:rPr>
                <w:lang w:val="lt-LT" w:eastAsia="lt-LT"/>
              </w:rPr>
              <w:tab/>
              <w:t>Inžineriniai tinklai (nuotekų šalinimo tinklai):</w:t>
            </w:r>
          </w:p>
          <w:p w14:paraId="4EF93DC0" w14:textId="77777777" w:rsidR="00BE4FF9" w:rsidRPr="00062BEE" w:rsidRDefault="00BE4FF9" w:rsidP="001B6895">
            <w:pPr>
              <w:jc w:val="both"/>
              <w:rPr>
                <w:lang w:val="lt-LT" w:eastAsia="lt-LT"/>
              </w:rPr>
            </w:pPr>
            <w:r w:rsidRPr="00062BEE">
              <w:rPr>
                <w:lang w:val="lt-LT" w:eastAsia="lt-LT"/>
              </w:rPr>
              <w:t>Statybos darbų sritys:</w:t>
            </w:r>
          </w:p>
          <w:p w14:paraId="4AC2D57A" w14:textId="77777777" w:rsidR="00BE4FF9" w:rsidRPr="00062BEE" w:rsidRDefault="00BE4FF9" w:rsidP="001B6895">
            <w:pPr>
              <w:jc w:val="both"/>
              <w:rPr>
                <w:i/>
                <w:lang w:val="lt-LT" w:eastAsia="lt-LT"/>
              </w:rPr>
            </w:pPr>
            <w:r w:rsidRPr="00062BEE">
              <w:rPr>
                <w:i/>
                <w:lang w:val="lt-LT" w:eastAsia="lt-LT"/>
              </w:rPr>
              <w:t>Mechanikos darbai:</w:t>
            </w:r>
          </w:p>
          <w:p w14:paraId="2F848449" w14:textId="77777777" w:rsidR="00BE4FF9" w:rsidRPr="00062BEE" w:rsidRDefault="00BE4FF9" w:rsidP="001B6895">
            <w:pPr>
              <w:jc w:val="both"/>
              <w:rPr>
                <w:lang w:val="lt-LT" w:eastAsia="lt-LT"/>
              </w:rPr>
            </w:pPr>
            <w:r w:rsidRPr="00062BEE">
              <w:rPr>
                <w:lang w:val="lt-LT" w:eastAsia="lt-LT"/>
              </w:rPr>
              <w:t>•</w:t>
            </w:r>
            <w:r w:rsidRPr="00062BEE">
              <w:rPr>
                <w:lang w:val="lt-LT" w:eastAsia="lt-LT"/>
              </w:rPr>
              <w:tab/>
              <w:t>nuotekų šalinimo tinklų tiesimas;</w:t>
            </w:r>
          </w:p>
          <w:p w14:paraId="09D3ABA1" w14:textId="77777777" w:rsidR="00BE4FF9" w:rsidRPr="00062BEE" w:rsidRDefault="00BE4FF9" w:rsidP="001B6895">
            <w:pPr>
              <w:jc w:val="both"/>
              <w:rPr>
                <w:lang w:val="lt-LT" w:eastAsia="lt-LT"/>
              </w:rPr>
            </w:pPr>
            <w:r w:rsidRPr="00062BEE">
              <w:rPr>
                <w:lang w:val="lt-LT" w:eastAsia="lt-LT"/>
              </w:rPr>
              <w:t>•</w:t>
            </w:r>
            <w:r w:rsidRPr="00062BEE">
              <w:rPr>
                <w:lang w:val="lt-LT" w:eastAsia="lt-LT"/>
              </w:rPr>
              <w:tab/>
              <w:t>betranšėjis inžinerinių tinklų tiesimas.</w:t>
            </w:r>
          </w:p>
          <w:p w14:paraId="186C016E" w14:textId="77777777" w:rsidR="00BE4FF9" w:rsidRPr="00062BEE" w:rsidRDefault="00BE4FF9" w:rsidP="001B6895">
            <w:pPr>
              <w:jc w:val="both"/>
              <w:rPr>
                <w:lang w:val="lt-LT" w:eastAsia="lt-LT"/>
              </w:rPr>
            </w:pPr>
            <w:r w:rsidRPr="00062BEE">
              <w:rPr>
                <w:lang w:val="lt-LT" w:eastAsia="lt-LT"/>
              </w:rPr>
              <w:t>b.</w:t>
            </w:r>
            <w:r w:rsidRPr="00062BEE">
              <w:rPr>
                <w:lang w:val="lt-LT" w:eastAsia="lt-LT"/>
              </w:rPr>
              <w:tab/>
              <w:t>Kiti inžineriniai statiniai (kitos paskirties inžineriniai statiniai).</w:t>
            </w:r>
          </w:p>
          <w:p w14:paraId="027F8672" w14:textId="77777777" w:rsidR="00BE4FF9" w:rsidRPr="00062BEE" w:rsidRDefault="00BE4FF9" w:rsidP="001B6895">
            <w:pPr>
              <w:jc w:val="both"/>
              <w:rPr>
                <w:lang w:val="lt-LT" w:eastAsia="lt-LT"/>
              </w:rPr>
            </w:pPr>
            <w:r w:rsidRPr="00062BEE">
              <w:rPr>
                <w:lang w:val="lt-LT" w:eastAsia="lt-LT"/>
              </w:rPr>
              <w:t>Statybos darbų sritys:</w:t>
            </w:r>
          </w:p>
          <w:p w14:paraId="715580B4" w14:textId="77777777" w:rsidR="00BE4FF9" w:rsidRPr="00062BEE" w:rsidRDefault="00BE4FF9" w:rsidP="001B6895">
            <w:pPr>
              <w:jc w:val="both"/>
              <w:rPr>
                <w:i/>
                <w:lang w:val="lt-LT" w:eastAsia="lt-LT"/>
              </w:rPr>
            </w:pPr>
            <w:r w:rsidRPr="00062BEE">
              <w:rPr>
                <w:i/>
                <w:lang w:val="lt-LT" w:eastAsia="lt-LT"/>
              </w:rPr>
              <w:t>Bendrieji statybos darbai:</w:t>
            </w:r>
          </w:p>
          <w:p w14:paraId="7837698F" w14:textId="77777777" w:rsidR="00BE4FF9" w:rsidRPr="00062BEE" w:rsidRDefault="00BE4FF9" w:rsidP="001B6895">
            <w:pPr>
              <w:jc w:val="both"/>
              <w:rPr>
                <w:lang w:val="lt-LT" w:eastAsia="lt-LT"/>
              </w:rPr>
            </w:pPr>
            <w:r w:rsidRPr="00062BEE">
              <w:rPr>
                <w:lang w:val="lt-LT" w:eastAsia="lt-LT"/>
              </w:rPr>
              <w:t>•</w:t>
            </w:r>
            <w:r w:rsidRPr="00062BEE">
              <w:rPr>
                <w:lang w:val="lt-LT" w:eastAsia="lt-LT"/>
              </w:rPr>
              <w:tab/>
              <w:t xml:space="preserve">žemės darbai (statybos sklypo reljefo tvarkymas, pamatų duobių, iškasų, tranšėjų kasimas ir užpylimas); </w:t>
            </w:r>
          </w:p>
          <w:p w14:paraId="00D98093" w14:textId="77777777" w:rsidR="00BE4FF9" w:rsidRPr="00062BEE" w:rsidRDefault="00BE4FF9" w:rsidP="001B6895">
            <w:pPr>
              <w:jc w:val="both"/>
              <w:rPr>
                <w:lang w:val="lt-LT" w:eastAsia="lt-LT"/>
              </w:rPr>
            </w:pPr>
            <w:r w:rsidRPr="00062BEE">
              <w:rPr>
                <w:lang w:val="lt-LT" w:eastAsia="lt-LT"/>
              </w:rPr>
              <w:t>•</w:t>
            </w:r>
            <w:r w:rsidRPr="00062BEE">
              <w:rPr>
                <w:lang w:val="lt-LT" w:eastAsia="lt-LT"/>
              </w:rPr>
              <w:tab/>
              <w:t xml:space="preserve">statybinių konstrukcijų (gelžbetonio, betono) statyba ir montavimas, hidroizoliacija. </w:t>
            </w:r>
          </w:p>
          <w:p w14:paraId="332630FD" w14:textId="77777777" w:rsidR="00BE4FF9" w:rsidRPr="00062BEE" w:rsidRDefault="00BE4FF9" w:rsidP="001B6895">
            <w:pPr>
              <w:jc w:val="both"/>
              <w:rPr>
                <w:i/>
                <w:lang w:val="lt-LT" w:eastAsia="lt-LT"/>
              </w:rPr>
            </w:pPr>
            <w:r w:rsidRPr="00062BEE">
              <w:rPr>
                <w:i/>
                <w:lang w:val="lt-LT" w:eastAsia="lt-LT"/>
              </w:rPr>
              <w:t>Elektrotechnikos darbai:</w:t>
            </w:r>
          </w:p>
          <w:p w14:paraId="5B322C7B" w14:textId="77777777" w:rsidR="00BE4FF9" w:rsidRPr="00062BEE" w:rsidRDefault="00BE4FF9" w:rsidP="001B6895">
            <w:pPr>
              <w:jc w:val="both"/>
              <w:rPr>
                <w:lang w:val="lt-LT" w:eastAsia="lt-LT"/>
              </w:rPr>
            </w:pPr>
            <w:r w:rsidRPr="00062BEE">
              <w:rPr>
                <w:lang w:val="lt-LT" w:eastAsia="lt-LT"/>
              </w:rPr>
              <w:t>•</w:t>
            </w:r>
            <w:r w:rsidRPr="00062BEE">
              <w:rPr>
                <w:lang w:val="lt-LT" w:eastAsia="lt-LT"/>
              </w:rPr>
              <w:tab/>
              <w:t>procesų valdymo ir automatizavimo sistemų įrengimas;</w:t>
            </w:r>
          </w:p>
          <w:p w14:paraId="2EE15678" w14:textId="77777777" w:rsidR="00BE4FF9" w:rsidRPr="00062BEE" w:rsidRDefault="00BE4FF9" w:rsidP="001B6895">
            <w:pPr>
              <w:shd w:val="clear" w:color="auto" w:fill="FFFFFF"/>
              <w:jc w:val="both"/>
              <w:rPr>
                <w:lang w:val="lt-LT"/>
              </w:rPr>
            </w:pPr>
            <w:r w:rsidRPr="00062BEE">
              <w:rPr>
                <w:lang w:val="lt-LT" w:eastAsia="lt-LT"/>
              </w:rPr>
              <w:t>•</w:t>
            </w:r>
            <w:r w:rsidRPr="00062BEE">
              <w:rPr>
                <w:lang w:val="lt-LT" w:eastAsia="lt-LT"/>
              </w:rPr>
              <w:tab/>
              <w:t>statinio nuotolinio ryšio (telekomunikacijų) inžinerinių sistemų įrengimas.</w:t>
            </w:r>
          </w:p>
        </w:tc>
        <w:tc>
          <w:tcPr>
            <w:tcW w:w="1125" w:type="dxa"/>
            <w:tcBorders>
              <w:top w:val="single" w:sz="4" w:space="0" w:color="auto"/>
              <w:left w:val="single" w:sz="4" w:space="0" w:color="auto"/>
              <w:bottom w:val="single" w:sz="4" w:space="0" w:color="auto"/>
              <w:right w:val="single" w:sz="4" w:space="0" w:color="auto"/>
            </w:tcBorders>
          </w:tcPr>
          <w:p w14:paraId="15BF0B6B"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D25C8D5" w14:textId="77777777" w:rsidR="00BE4FF9" w:rsidRPr="00062BEE" w:rsidRDefault="00BE4FF9" w:rsidP="001B6895">
            <w:pPr>
              <w:shd w:val="clear" w:color="auto" w:fill="FFFFFF"/>
              <w:jc w:val="both"/>
              <w:rPr>
                <w:lang w:val="lt-LT"/>
              </w:rPr>
            </w:pPr>
          </w:p>
        </w:tc>
      </w:tr>
      <w:tr w:rsidR="00BE4FF9" w:rsidRPr="00EA150F" w14:paraId="388EBFE4" w14:textId="77777777" w:rsidTr="001B6895">
        <w:trPr>
          <w:trHeight w:val="20"/>
        </w:trPr>
        <w:tc>
          <w:tcPr>
            <w:tcW w:w="1466" w:type="dxa"/>
            <w:tcBorders>
              <w:top w:val="single" w:sz="4" w:space="0" w:color="auto"/>
              <w:left w:val="single" w:sz="4" w:space="0" w:color="auto"/>
              <w:bottom w:val="single" w:sz="4" w:space="0" w:color="auto"/>
              <w:right w:val="single" w:sz="4" w:space="0" w:color="auto"/>
            </w:tcBorders>
          </w:tcPr>
          <w:p w14:paraId="61AECF12" w14:textId="77777777" w:rsidR="00BE4FF9" w:rsidRPr="00062BEE" w:rsidRDefault="00BE4FF9" w:rsidP="001B6895">
            <w:pPr>
              <w:shd w:val="clear" w:color="auto" w:fill="FFFFFF"/>
              <w:jc w:val="both"/>
              <w:rPr>
                <w:lang w:val="lt-LT"/>
              </w:rPr>
            </w:pPr>
            <w:r w:rsidRPr="00062BEE">
              <w:rPr>
                <w:lang w:val="lt-LT"/>
              </w:rPr>
              <w:t xml:space="preserve">6.1.2. </w:t>
            </w:r>
          </w:p>
        </w:tc>
        <w:tc>
          <w:tcPr>
            <w:tcW w:w="5905" w:type="dxa"/>
            <w:tcBorders>
              <w:top w:val="single" w:sz="4" w:space="0" w:color="auto"/>
              <w:left w:val="single" w:sz="4" w:space="0" w:color="auto"/>
              <w:bottom w:val="single" w:sz="4" w:space="0" w:color="auto"/>
              <w:right w:val="single" w:sz="4" w:space="0" w:color="auto"/>
            </w:tcBorders>
          </w:tcPr>
          <w:p w14:paraId="0A4AD0D7" w14:textId="77777777" w:rsidR="00BE4FF9" w:rsidRPr="00062BEE" w:rsidRDefault="00BE4FF9" w:rsidP="001B6895">
            <w:pPr>
              <w:shd w:val="clear" w:color="auto" w:fill="FFFFFF"/>
              <w:jc w:val="both"/>
              <w:rPr>
                <w:lang w:val="lt-LT"/>
              </w:rPr>
            </w:pPr>
            <w:r w:rsidRPr="00062BEE">
              <w:rPr>
                <w:lang w:val="lt-LT"/>
              </w:rPr>
              <w:t>Tiekėjas</w:t>
            </w:r>
            <w:r w:rsidRPr="00062BEE">
              <w:rPr>
                <w:lang w:val="en-US"/>
              </w:rPr>
              <w:t xml:space="preserve"> turi turėti teisę atlikti inžinerinį geologinį (geotechninį) tyrimą.</w:t>
            </w:r>
          </w:p>
        </w:tc>
        <w:tc>
          <w:tcPr>
            <w:tcW w:w="1125" w:type="dxa"/>
            <w:tcBorders>
              <w:top w:val="single" w:sz="4" w:space="0" w:color="auto"/>
              <w:left w:val="single" w:sz="4" w:space="0" w:color="auto"/>
              <w:bottom w:val="single" w:sz="4" w:space="0" w:color="auto"/>
              <w:right w:val="single" w:sz="4" w:space="0" w:color="auto"/>
            </w:tcBorders>
          </w:tcPr>
          <w:p w14:paraId="733A7FC6"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644CD8F" w14:textId="77777777" w:rsidR="00BE4FF9" w:rsidRPr="00062BEE" w:rsidRDefault="00BE4FF9" w:rsidP="001B6895">
            <w:pPr>
              <w:shd w:val="clear" w:color="auto" w:fill="FFFFFF"/>
              <w:jc w:val="both"/>
              <w:rPr>
                <w:lang w:val="lt-LT"/>
              </w:rPr>
            </w:pPr>
          </w:p>
        </w:tc>
      </w:tr>
      <w:tr w:rsidR="00BE4FF9" w:rsidRPr="00EA150F" w14:paraId="7D99A522" w14:textId="77777777" w:rsidTr="001B6895">
        <w:trPr>
          <w:trHeight w:val="619"/>
        </w:trPr>
        <w:tc>
          <w:tcPr>
            <w:tcW w:w="1466" w:type="dxa"/>
            <w:tcBorders>
              <w:top w:val="single" w:sz="4" w:space="0" w:color="auto"/>
              <w:left w:val="single" w:sz="4" w:space="0" w:color="auto"/>
              <w:bottom w:val="single" w:sz="4" w:space="0" w:color="auto"/>
              <w:right w:val="single" w:sz="4" w:space="0" w:color="auto"/>
            </w:tcBorders>
            <w:hideMark/>
          </w:tcPr>
          <w:p w14:paraId="5764589B" w14:textId="77777777" w:rsidR="00BE4FF9" w:rsidRPr="00062BEE" w:rsidRDefault="00BE4FF9" w:rsidP="001B6895">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3FA816CA" w14:textId="77777777" w:rsidR="00BE4FF9" w:rsidRPr="00062BEE" w:rsidRDefault="00BE4FF9" w:rsidP="001B6895">
            <w:pPr>
              <w:jc w:val="both"/>
              <w:rPr>
                <w:iCs/>
                <w:lang w:val="lt-LT"/>
              </w:rPr>
            </w:pPr>
            <w:r w:rsidRPr="00062BEE">
              <w:rPr>
                <w:iCs/>
                <w:lang w:val="lt-LT"/>
              </w:rPr>
              <w:t xml:space="preserve">Tiekėjas sutarties vykdymui turi turėti specialistus, nurodytus 7.1. – 7.8. papunkčiuose. </w:t>
            </w:r>
          </w:p>
        </w:tc>
        <w:tc>
          <w:tcPr>
            <w:tcW w:w="1125" w:type="dxa"/>
            <w:tcBorders>
              <w:top w:val="single" w:sz="4" w:space="0" w:color="auto"/>
              <w:left w:val="single" w:sz="4" w:space="0" w:color="auto"/>
              <w:bottom w:val="single" w:sz="4" w:space="0" w:color="auto"/>
              <w:right w:val="single" w:sz="4" w:space="0" w:color="auto"/>
            </w:tcBorders>
          </w:tcPr>
          <w:p w14:paraId="2E7F0D1D"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B26E12F" w14:textId="77777777" w:rsidR="00BE4FF9" w:rsidRPr="00062BEE" w:rsidRDefault="00BE4FF9" w:rsidP="001B6895">
            <w:pPr>
              <w:shd w:val="clear" w:color="auto" w:fill="FFFFFF"/>
              <w:jc w:val="both"/>
              <w:rPr>
                <w:lang w:val="lt-LT"/>
              </w:rPr>
            </w:pPr>
          </w:p>
        </w:tc>
      </w:tr>
      <w:tr w:rsidR="00BE4FF9" w:rsidRPr="00EA150F" w14:paraId="09CE594E" w14:textId="77777777" w:rsidTr="001B6895">
        <w:trPr>
          <w:trHeight w:val="619"/>
        </w:trPr>
        <w:tc>
          <w:tcPr>
            <w:tcW w:w="1466" w:type="dxa"/>
            <w:tcBorders>
              <w:top w:val="single" w:sz="4" w:space="0" w:color="auto"/>
              <w:left w:val="single" w:sz="4" w:space="0" w:color="auto"/>
              <w:bottom w:val="single" w:sz="4" w:space="0" w:color="auto"/>
              <w:right w:val="single" w:sz="4" w:space="0" w:color="auto"/>
            </w:tcBorders>
          </w:tcPr>
          <w:p w14:paraId="0A60FA1F" w14:textId="77777777" w:rsidR="00BE4FF9" w:rsidRPr="00062BEE" w:rsidRDefault="00BE4FF9" w:rsidP="001B6895">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456838F9" w14:textId="77777777" w:rsidR="00BE4FF9" w:rsidRPr="00062BEE" w:rsidRDefault="00BE4FF9" w:rsidP="001B6895">
            <w:pPr>
              <w:jc w:val="both"/>
              <w:rPr>
                <w:rFonts w:eastAsia="Calibri"/>
                <w:lang w:val="en-US"/>
              </w:rPr>
            </w:pPr>
            <w:r w:rsidRPr="00062BEE">
              <w:rPr>
                <w:rFonts w:eastAsia="Calibri"/>
                <w:lang w:val="en-US"/>
              </w:rPr>
              <w:t>Ne mažiau kaip 1 (vieną) kvalifikuotą ypatingo statinio statybos darbų vadovą:</w:t>
            </w:r>
          </w:p>
          <w:p w14:paraId="4A5E8DC3" w14:textId="23CCF7C0" w:rsidR="00BE4FF9" w:rsidRPr="00062BEE" w:rsidRDefault="00BE4FF9" w:rsidP="00062BEE">
            <w:pPr>
              <w:pStyle w:val="Sraopastraipa"/>
              <w:numPr>
                <w:ilvl w:val="0"/>
                <w:numId w:val="46"/>
              </w:numPr>
              <w:tabs>
                <w:tab w:val="left" w:pos="319"/>
              </w:tabs>
              <w:jc w:val="both"/>
              <w:rPr>
                <w:rFonts w:eastAsia="Calibri"/>
                <w:lang w:val="en-US"/>
              </w:rPr>
            </w:pPr>
            <w:r w:rsidRPr="00062BEE">
              <w:rPr>
                <w:rFonts w:eastAsia="Calibri"/>
                <w:lang w:val="en-US"/>
              </w:rPr>
              <w:t>atestuotą šiose statinių grupėse:</w:t>
            </w:r>
          </w:p>
          <w:p w14:paraId="28713B7F" w14:textId="77777777" w:rsidR="00BE4FF9" w:rsidRPr="00062BEE" w:rsidRDefault="00BE4FF9" w:rsidP="001B6895">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062BEE">
              <w:rPr>
                <w:rFonts w:eastAsia="Calibri"/>
                <w:lang w:val="en-US"/>
              </w:rPr>
              <w:t>inžineriniai tinklai (nuotekų šalinimo tinklai);</w:t>
            </w:r>
          </w:p>
          <w:p w14:paraId="1B043FD2" w14:textId="77777777" w:rsidR="00BE4FF9" w:rsidRPr="00062BEE" w:rsidRDefault="00BE4FF9" w:rsidP="001B6895">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062BEE">
              <w:rPr>
                <w:rFonts w:eastAsia="Calibri"/>
                <w:lang w:val="en-US"/>
              </w:rPr>
              <w:t>kiti inžineriniai statiniai (kitos paskirties inžineriniai statiniai (nuotekų valyklos);</w:t>
            </w:r>
          </w:p>
          <w:p w14:paraId="0D11161C" w14:textId="5D9FDCAA" w:rsidR="00BE4FF9" w:rsidRPr="00062BEE" w:rsidRDefault="00BE4FF9" w:rsidP="00062BEE">
            <w:pPr>
              <w:pStyle w:val="Sraopastraipa"/>
              <w:numPr>
                <w:ilvl w:val="0"/>
                <w:numId w:val="46"/>
              </w:numPr>
              <w:jc w:val="both"/>
              <w:rPr>
                <w:iCs/>
                <w:lang w:val="lt-LT"/>
              </w:rPr>
            </w:pPr>
            <w:r w:rsidRPr="00062BEE">
              <w:rPr>
                <w:rFonts w:eastAsia="Calibri"/>
                <w:lang w:val="en-US"/>
              </w:rPr>
              <w:t>turintį ne mažesnę nei 3 metų nuotekų šalinimo tinklų ir nuotekų valymo įrenginių ypatingo statini</w:t>
            </w:r>
            <w:r w:rsidR="00062BEE">
              <w:rPr>
                <w:rFonts w:eastAsia="Calibri"/>
                <w:lang w:val="en-US"/>
              </w:rPr>
              <w:t>o statybos darbų vadovo patirtį.</w:t>
            </w:r>
          </w:p>
        </w:tc>
        <w:tc>
          <w:tcPr>
            <w:tcW w:w="1125" w:type="dxa"/>
            <w:tcBorders>
              <w:top w:val="single" w:sz="4" w:space="0" w:color="auto"/>
              <w:left w:val="single" w:sz="4" w:space="0" w:color="auto"/>
              <w:bottom w:val="single" w:sz="4" w:space="0" w:color="auto"/>
              <w:right w:val="single" w:sz="4" w:space="0" w:color="auto"/>
            </w:tcBorders>
          </w:tcPr>
          <w:p w14:paraId="6389FA33"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3F50620D" w14:textId="77777777" w:rsidR="00BE4FF9" w:rsidRPr="00062BEE" w:rsidRDefault="00BE4FF9" w:rsidP="001B6895">
            <w:pPr>
              <w:shd w:val="clear" w:color="auto" w:fill="FFFFFF"/>
              <w:jc w:val="both"/>
              <w:rPr>
                <w:lang w:val="lt-LT"/>
              </w:rPr>
            </w:pPr>
          </w:p>
        </w:tc>
      </w:tr>
      <w:tr w:rsidR="00BE4FF9" w:rsidRPr="00EA150F" w14:paraId="1424404D" w14:textId="77777777" w:rsidTr="001B6895">
        <w:trPr>
          <w:trHeight w:val="619"/>
        </w:trPr>
        <w:tc>
          <w:tcPr>
            <w:tcW w:w="1466" w:type="dxa"/>
            <w:tcBorders>
              <w:top w:val="single" w:sz="4" w:space="0" w:color="auto"/>
              <w:left w:val="single" w:sz="4" w:space="0" w:color="auto"/>
              <w:bottom w:val="single" w:sz="4" w:space="0" w:color="auto"/>
              <w:right w:val="single" w:sz="4" w:space="0" w:color="auto"/>
            </w:tcBorders>
          </w:tcPr>
          <w:p w14:paraId="4C44AAE0" w14:textId="492D5340" w:rsidR="00BE4FF9" w:rsidRPr="00062BEE" w:rsidRDefault="00BE4FF9" w:rsidP="00062BEE">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015C2D4B" w14:textId="77777777" w:rsidR="00BE4FF9" w:rsidRPr="00062BEE" w:rsidRDefault="00BE4FF9" w:rsidP="001B6895">
            <w:pPr>
              <w:tabs>
                <w:tab w:val="left" w:pos="452"/>
              </w:tabs>
              <w:contextualSpacing/>
              <w:jc w:val="both"/>
              <w:rPr>
                <w:rFonts w:eastAsia="Calibri"/>
                <w:lang w:val="lt-LT"/>
              </w:rPr>
            </w:pPr>
            <w:r w:rsidRPr="00062BEE">
              <w:rPr>
                <w:rFonts w:eastAsia="Calibri"/>
                <w:lang w:val="lt-LT"/>
              </w:rPr>
              <w:t>Ne mažiau kaip 1 (vieną) kvalifikuotą ypatingo statinio specialiųjų statybos darbų vadovą (mechanikos darbams), atestuotą šioje statinių grupėje:</w:t>
            </w:r>
          </w:p>
          <w:p w14:paraId="48424886" w14:textId="77777777" w:rsidR="00BE4FF9" w:rsidRPr="00062BEE" w:rsidRDefault="00BE4FF9" w:rsidP="001B6895">
            <w:pPr>
              <w:numPr>
                <w:ilvl w:val="0"/>
                <w:numId w:val="16"/>
              </w:numPr>
              <w:tabs>
                <w:tab w:val="left" w:pos="452"/>
              </w:tabs>
              <w:ind w:left="36" w:firstLine="0"/>
              <w:contextualSpacing/>
              <w:jc w:val="both"/>
              <w:rPr>
                <w:rFonts w:eastAsia="Calibri"/>
                <w:lang w:val="lt-LT"/>
              </w:rPr>
            </w:pPr>
            <w:r w:rsidRPr="00062BEE">
              <w:rPr>
                <w:rFonts w:eastAsia="Calibri"/>
                <w:lang w:val="lt-LT"/>
              </w:rPr>
              <w:t>inžineriniai tinklai (nuotekų šalinimo tinklai);</w:t>
            </w:r>
          </w:p>
          <w:p w14:paraId="31E511F3" w14:textId="77777777" w:rsidR="00BE4FF9" w:rsidRPr="00062BEE" w:rsidRDefault="00BE4FF9" w:rsidP="001B6895">
            <w:pPr>
              <w:tabs>
                <w:tab w:val="left" w:pos="204"/>
              </w:tabs>
              <w:ind w:left="36"/>
              <w:contextualSpacing/>
              <w:jc w:val="both"/>
              <w:rPr>
                <w:rFonts w:eastAsia="Calibri"/>
                <w:lang w:val="lt-LT"/>
              </w:rPr>
            </w:pPr>
            <w:r w:rsidRPr="00062BEE">
              <w:rPr>
                <w:rFonts w:eastAsia="Calibri"/>
                <w:lang w:val="lt-LT"/>
              </w:rPr>
              <w:t>Statybos darbų sritys:</w:t>
            </w:r>
          </w:p>
          <w:p w14:paraId="3BEE7157" w14:textId="77777777" w:rsidR="00BE4FF9" w:rsidRPr="00062BEE" w:rsidRDefault="00BE4FF9" w:rsidP="001B6895">
            <w:pPr>
              <w:widowControl w:val="0"/>
              <w:numPr>
                <w:ilvl w:val="2"/>
                <w:numId w:val="15"/>
              </w:numPr>
              <w:tabs>
                <w:tab w:val="left" w:pos="204"/>
              </w:tabs>
              <w:autoSpaceDE w:val="0"/>
              <w:autoSpaceDN w:val="0"/>
              <w:adjustRightInd w:val="0"/>
              <w:ind w:left="36" w:firstLine="0"/>
              <w:contextualSpacing/>
              <w:jc w:val="both"/>
              <w:rPr>
                <w:rFonts w:eastAsia="Calibri"/>
                <w:lang w:val="lt-LT"/>
              </w:rPr>
            </w:pPr>
            <w:r w:rsidRPr="00062BEE">
              <w:rPr>
                <w:rFonts w:eastAsia="Calibri"/>
                <w:lang w:val="en-US"/>
              </w:rPr>
              <w:t>nuotekų šalinimo tinklų tiesimas;</w:t>
            </w:r>
          </w:p>
          <w:p w14:paraId="457EFD2F" w14:textId="77777777" w:rsidR="00BE4FF9" w:rsidRPr="00062BEE" w:rsidRDefault="00BE4FF9" w:rsidP="001B6895">
            <w:pPr>
              <w:pStyle w:val="Sraopastraipa"/>
              <w:widowControl w:val="0"/>
              <w:numPr>
                <w:ilvl w:val="0"/>
                <w:numId w:val="32"/>
              </w:numPr>
              <w:tabs>
                <w:tab w:val="left" w:pos="204"/>
              </w:tabs>
              <w:autoSpaceDE w:val="0"/>
              <w:autoSpaceDN w:val="0"/>
              <w:adjustRightInd w:val="0"/>
              <w:ind w:left="40" w:hanging="40"/>
              <w:jc w:val="both"/>
              <w:rPr>
                <w:rFonts w:eastAsia="Calibri"/>
                <w:lang w:val="lt-LT"/>
              </w:rPr>
            </w:pPr>
            <w:r w:rsidRPr="00062BEE">
              <w:rPr>
                <w:rFonts w:eastAsia="Calibri"/>
                <w:lang w:val="lt-LT"/>
              </w:rPr>
              <w:t>betranšėjis inžinerinių tinklų tiesimas.</w:t>
            </w:r>
          </w:p>
        </w:tc>
        <w:tc>
          <w:tcPr>
            <w:tcW w:w="1125" w:type="dxa"/>
            <w:tcBorders>
              <w:top w:val="single" w:sz="4" w:space="0" w:color="auto"/>
              <w:left w:val="single" w:sz="4" w:space="0" w:color="auto"/>
              <w:bottom w:val="single" w:sz="4" w:space="0" w:color="auto"/>
              <w:right w:val="single" w:sz="4" w:space="0" w:color="auto"/>
            </w:tcBorders>
          </w:tcPr>
          <w:p w14:paraId="33C3C11A"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7D3D1CB" w14:textId="77777777" w:rsidR="00BE4FF9" w:rsidRPr="00062BEE" w:rsidRDefault="00BE4FF9" w:rsidP="001B6895">
            <w:pPr>
              <w:shd w:val="clear" w:color="auto" w:fill="FFFFFF"/>
              <w:jc w:val="both"/>
              <w:rPr>
                <w:lang w:val="lt-LT"/>
              </w:rPr>
            </w:pPr>
          </w:p>
        </w:tc>
      </w:tr>
      <w:tr w:rsidR="00BE4FF9" w:rsidRPr="00EA150F" w14:paraId="0BFCA570" w14:textId="77777777" w:rsidTr="001B6895">
        <w:trPr>
          <w:trHeight w:val="963"/>
        </w:trPr>
        <w:tc>
          <w:tcPr>
            <w:tcW w:w="1466" w:type="dxa"/>
            <w:tcBorders>
              <w:top w:val="single" w:sz="4" w:space="0" w:color="auto"/>
              <w:left w:val="single" w:sz="4" w:space="0" w:color="auto"/>
              <w:bottom w:val="single" w:sz="4" w:space="0" w:color="auto"/>
              <w:right w:val="single" w:sz="4" w:space="0" w:color="auto"/>
            </w:tcBorders>
          </w:tcPr>
          <w:p w14:paraId="4DC37EA6" w14:textId="77777777" w:rsidR="00BE4FF9" w:rsidRPr="00062BEE" w:rsidRDefault="00BE4FF9" w:rsidP="00062BEE">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5FDE7461" w14:textId="77777777" w:rsidR="00BE4FF9" w:rsidRPr="00062BEE" w:rsidRDefault="00BE4FF9" w:rsidP="001B6895">
            <w:pPr>
              <w:tabs>
                <w:tab w:val="left" w:pos="452"/>
              </w:tabs>
              <w:contextualSpacing/>
              <w:jc w:val="both"/>
              <w:rPr>
                <w:rFonts w:eastAsia="Calibri"/>
                <w:lang w:val="lt-LT"/>
              </w:rPr>
            </w:pPr>
            <w:r w:rsidRPr="00062BEE">
              <w:rPr>
                <w:rFonts w:eastAsia="Calibri"/>
                <w:lang w:val="lt-LT"/>
              </w:rPr>
              <w:t>Ne mažiau kaip 1 (vieną) kvalifikuotą ypatingo statinio specialiųjų statybos darbų vadovą (elektrotechnikos darbams), atestuotą šiose statinių grupėse:</w:t>
            </w:r>
          </w:p>
          <w:p w14:paraId="7423916A" w14:textId="77777777" w:rsidR="00BE4FF9" w:rsidRPr="00062BEE" w:rsidRDefault="00BE4FF9" w:rsidP="001B6895">
            <w:pPr>
              <w:numPr>
                <w:ilvl w:val="0"/>
                <w:numId w:val="17"/>
              </w:numPr>
              <w:tabs>
                <w:tab w:val="left" w:pos="204"/>
              </w:tabs>
              <w:ind w:left="0" w:firstLine="0"/>
              <w:contextualSpacing/>
              <w:jc w:val="both"/>
              <w:rPr>
                <w:rFonts w:eastAsia="Calibri"/>
                <w:lang w:val="en-US"/>
              </w:rPr>
            </w:pPr>
            <w:r w:rsidRPr="00062BEE">
              <w:rPr>
                <w:rFonts w:eastAsia="Calibri"/>
                <w:lang w:val="en-US"/>
              </w:rPr>
              <w:t>kiti inžineriniai statiniai (kitos paskirties inžineriniai statiniai (nuotekų valyklos).</w:t>
            </w:r>
          </w:p>
          <w:p w14:paraId="138E8A18" w14:textId="77777777" w:rsidR="00BE4FF9" w:rsidRPr="00062BEE" w:rsidRDefault="00BE4FF9" w:rsidP="001B6895">
            <w:pPr>
              <w:tabs>
                <w:tab w:val="left" w:pos="204"/>
              </w:tabs>
              <w:contextualSpacing/>
              <w:jc w:val="both"/>
              <w:rPr>
                <w:rFonts w:eastAsia="Calibri"/>
                <w:lang w:val="lt-LT"/>
              </w:rPr>
            </w:pPr>
            <w:r w:rsidRPr="00062BEE">
              <w:rPr>
                <w:rFonts w:eastAsia="Calibri"/>
                <w:lang w:val="lt-LT"/>
              </w:rPr>
              <w:t>Statybos darbų sritys:</w:t>
            </w:r>
          </w:p>
          <w:p w14:paraId="5E54747D" w14:textId="77777777" w:rsidR="00BE4FF9" w:rsidRPr="00062BEE" w:rsidRDefault="00BE4FF9" w:rsidP="001B6895">
            <w:pPr>
              <w:widowControl w:val="0"/>
              <w:numPr>
                <w:ilvl w:val="2"/>
                <w:numId w:val="15"/>
              </w:numPr>
              <w:tabs>
                <w:tab w:val="left" w:pos="461"/>
              </w:tabs>
              <w:autoSpaceDE w:val="0"/>
              <w:autoSpaceDN w:val="0"/>
              <w:adjustRightInd w:val="0"/>
              <w:ind w:left="0" w:firstLine="0"/>
              <w:contextualSpacing/>
              <w:jc w:val="both"/>
              <w:rPr>
                <w:rFonts w:eastAsia="Calibri"/>
                <w:lang w:val="lt-LT"/>
              </w:rPr>
            </w:pPr>
            <w:r w:rsidRPr="00062BEE">
              <w:rPr>
                <w:rFonts w:eastAsia="Calibri"/>
                <w:lang w:val="en-US"/>
              </w:rPr>
              <w:t>procesų valdymo ir automatizavimo sistemų įrengimas;</w:t>
            </w:r>
          </w:p>
          <w:p w14:paraId="6905BAF8" w14:textId="77777777" w:rsidR="00BE4FF9" w:rsidRPr="00062BEE" w:rsidRDefault="00BE4FF9" w:rsidP="001B6895">
            <w:pPr>
              <w:widowControl w:val="0"/>
              <w:numPr>
                <w:ilvl w:val="2"/>
                <w:numId w:val="15"/>
              </w:numPr>
              <w:tabs>
                <w:tab w:val="left" w:pos="452"/>
              </w:tabs>
              <w:autoSpaceDE w:val="0"/>
              <w:autoSpaceDN w:val="0"/>
              <w:adjustRightInd w:val="0"/>
              <w:ind w:left="27" w:firstLine="0"/>
              <w:contextualSpacing/>
              <w:jc w:val="both"/>
              <w:rPr>
                <w:rFonts w:eastAsia="Calibri"/>
                <w:lang w:val="lt-LT"/>
              </w:rPr>
            </w:pPr>
            <w:r w:rsidRPr="00062BEE">
              <w:rPr>
                <w:rFonts w:eastAsia="Calibri"/>
                <w:lang w:val="en-US"/>
              </w:rPr>
              <w:t>statinio nuotolinio ryšio (telekomunikacijų) inžinerinių sistemų įrengimas.</w:t>
            </w:r>
          </w:p>
          <w:p w14:paraId="1BE2BAF3" w14:textId="77777777" w:rsidR="00BE4FF9" w:rsidRPr="00062BEE" w:rsidRDefault="00BE4FF9" w:rsidP="001B6895">
            <w:pPr>
              <w:widowControl w:val="0"/>
              <w:numPr>
                <w:ilvl w:val="2"/>
                <w:numId w:val="33"/>
              </w:numPr>
              <w:tabs>
                <w:tab w:val="left" w:pos="452"/>
              </w:tabs>
              <w:autoSpaceDE w:val="0"/>
              <w:autoSpaceDN w:val="0"/>
              <w:adjustRightInd w:val="0"/>
              <w:ind w:left="40" w:hanging="40"/>
              <w:contextualSpacing/>
              <w:jc w:val="both"/>
              <w:rPr>
                <w:rFonts w:eastAsia="Calibri"/>
                <w:lang w:val="lt-LT"/>
              </w:rPr>
            </w:pPr>
          </w:p>
        </w:tc>
        <w:tc>
          <w:tcPr>
            <w:tcW w:w="1125" w:type="dxa"/>
            <w:tcBorders>
              <w:top w:val="single" w:sz="4" w:space="0" w:color="auto"/>
              <w:left w:val="single" w:sz="4" w:space="0" w:color="auto"/>
              <w:bottom w:val="single" w:sz="4" w:space="0" w:color="auto"/>
              <w:right w:val="single" w:sz="4" w:space="0" w:color="auto"/>
            </w:tcBorders>
          </w:tcPr>
          <w:p w14:paraId="642AC39B"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79F0E83" w14:textId="77777777" w:rsidR="00BE4FF9" w:rsidRPr="00062BEE" w:rsidRDefault="00BE4FF9" w:rsidP="001B6895">
            <w:pPr>
              <w:shd w:val="clear" w:color="auto" w:fill="FFFFFF"/>
              <w:jc w:val="both"/>
              <w:rPr>
                <w:lang w:val="lt-LT"/>
              </w:rPr>
            </w:pPr>
          </w:p>
        </w:tc>
      </w:tr>
      <w:tr w:rsidR="00BE4FF9" w:rsidRPr="00EA150F" w14:paraId="2A3071F5" w14:textId="77777777" w:rsidTr="001B6895">
        <w:trPr>
          <w:trHeight w:val="2918"/>
        </w:trPr>
        <w:tc>
          <w:tcPr>
            <w:tcW w:w="1466" w:type="dxa"/>
            <w:tcBorders>
              <w:top w:val="single" w:sz="4" w:space="0" w:color="auto"/>
              <w:left w:val="single" w:sz="4" w:space="0" w:color="auto"/>
              <w:bottom w:val="single" w:sz="4" w:space="0" w:color="auto"/>
              <w:right w:val="single" w:sz="4" w:space="0" w:color="auto"/>
            </w:tcBorders>
          </w:tcPr>
          <w:p w14:paraId="2271053B" w14:textId="77777777" w:rsidR="00BE4FF9" w:rsidRPr="00062BEE" w:rsidRDefault="00BE4FF9" w:rsidP="00062BEE">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64E267E5" w14:textId="77777777" w:rsidR="00BE4FF9" w:rsidRPr="00062BEE" w:rsidRDefault="00BE4FF9" w:rsidP="001B6895">
            <w:pPr>
              <w:widowControl w:val="0"/>
              <w:tabs>
                <w:tab w:val="left" w:pos="319"/>
              </w:tabs>
              <w:autoSpaceDE w:val="0"/>
              <w:autoSpaceDN w:val="0"/>
              <w:adjustRightInd w:val="0"/>
              <w:jc w:val="both"/>
              <w:rPr>
                <w:rFonts w:eastAsia="Calibri"/>
                <w:lang w:val="en-US"/>
              </w:rPr>
            </w:pPr>
            <w:r w:rsidRPr="00062BEE">
              <w:rPr>
                <w:rFonts w:eastAsia="Calibri"/>
                <w:lang w:val="en-US"/>
              </w:rPr>
              <w:t>Ne mažiau kaip 1 (vieną) kvalifikuotą ypatingo statinio projekto ir statinio projekto priežiūros vadovą, atestuotą šiose statinių grupėse:</w:t>
            </w:r>
          </w:p>
          <w:p w14:paraId="5CB8B69F" w14:textId="77777777" w:rsidR="00BE4FF9" w:rsidRPr="00062BEE" w:rsidRDefault="00BE4FF9" w:rsidP="001B6895">
            <w:pPr>
              <w:widowControl w:val="0"/>
              <w:numPr>
                <w:ilvl w:val="0"/>
                <w:numId w:val="17"/>
              </w:numPr>
              <w:tabs>
                <w:tab w:val="left" w:pos="319"/>
              </w:tabs>
              <w:autoSpaceDE w:val="0"/>
              <w:autoSpaceDN w:val="0"/>
              <w:adjustRightInd w:val="0"/>
              <w:ind w:left="0" w:firstLine="0"/>
              <w:jc w:val="both"/>
              <w:rPr>
                <w:rFonts w:eastAsia="Calibri"/>
                <w:lang w:val="en-US"/>
              </w:rPr>
            </w:pPr>
            <w:r w:rsidRPr="00062BEE">
              <w:rPr>
                <w:rFonts w:eastAsia="Calibri"/>
                <w:lang w:val="en-US"/>
              </w:rPr>
              <w:t>inžineriniai tinklai (nuotekų šalinimo tinklai);</w:t>
            </w:r>
          </w:p>
          <w:p w14:paraId="3542EA53" w14:textId="77777777" w:rsidR="00BE4FF9" w:rsidRPr="00062BEE" w:rsidRDefault="00BE4FF9" w:rsidP="001B6895">
            <w:pPr>
              <w:widowControl w:val="0"/>
              <w:numPr>
                <w:ilvl w:val="0"/>
                <w:numId w:val="17"/>
              </w:numPr>
              <w:tabs>
                <w:tab w:val="left" w:pos="319"/>
              </w:tabs>
              <w:autoSpaceDE w:val="0"/>
              <w:autoSpaceDN w:val="0"/>
              <w:adjustRightInd w:val="0"/>
              <w:ind w:left="0" w:firstLine="0"/>
              <w:jc w:val="both"/>
              <w:rPr>
                <w:rFonts w:eastAsia="Calibri"/>
                <w:lang w:val="en-US"/>
              </w:rPr>
            </w:pPr>
            <w:r w:rsidRPr="00062BEE">
              <w:rPr>
                <w:rFonts w:eastAsia="Calibri"/>
                <w:lang w:val="en-US"/>
              </w:rPr>
              <w:t>kiti inžineriniai statiniai (kitos paskirties inžineriniai statiniai).</w:t>
            </w:r>
          </w:p>
          <w:p w14:paraId="63242F97" w14:textId="77777777" w:rsidR="00BE4FF9" w:rsidRPr="00062BEE" w:rsidRDefault="00BE4FF9" w:rsidP="001B6895">
            <w:pPr>
              <w:tabs>
                <w:tab w:val="left" w:pos="452"/>
              </w:tabs>
              <w:contextualSpacing/>
              <w:jc w:val="both"/>
              <w:rPr>
                <w:rFonts w:eastAsia="Calibri"/>
                <w:lang w:val="lt-LT"/>
              </w:rPr>
            </w:pPr>
            <w:r w:rsidRPr="00062BEE">
              <w:rPr>
                <w:rFonts w:eastAsia="Calibri"/>
                <w:lang w:val="en-US"/>
              </w:rPr>
              <w:t xml:space="preserve">Siūlomas kvalifikuotas ypatingo statinio projekto ir projekto vykdymo priežiūros vadovas turi turėti ne mažesnę kaip 3 (trijų) metų ypatingo statinio projekto vadovo patirtį ir turi būti parengęs bent vieną vandentvarkos techninį / darbo projektą. </w:t>
            </w:r>
            <w:r w:rsidRPr="00062BEE">
              <w:rPr>
                <w:rFonts w:eastAsia="Calibri"/>
                <w:lang w:val="lt-LT"/>
              </w:rPr>
              <w:t>Projektas turi turėti statybą leidžiantį dokumentą.</w:t>
            </w:r>
          </w:p>
          <w:p w14:paraId="7E42B1F5" w14:textId="77777777" w:rsidR="00BE4FF9" w:rsidRPr="00062BEE" w:rsidRDefault="00BE4FF9" w:rsidP="001B6895">
            <w:pPr>
              <w:pStyle w:val="Pagrindinistekstas"/>
              <w:ind w:left="34"/>
              <w:rPr>
                <w:rFonts w:ascii="Times New Roman" w:hAnsi="Times New Roman" w:cs="Times New Roman"/>
                <w:sz w:val="20"/>
                <w:szCs w:val="20"/>
                <w:lang w:val="lt-LT"/>
              </w:rPr>
            </w:pPr>
          </w:p>
        </w:tc>
        <w:tc>
          <w:tcPr>
            <w:tcW w:w="1125" w:type="dxa"/>
            <w:tcBorders>
              <w:top w:val="single" w:sz="4" w:space="0" w:color="auto"/>
              <w:left w:val="single" w:sz="4" w:space="0" w:color="auto"/>
              <w:bottom w:val="single" w:sz="4" w:space="0" w:color="auto"/>
              <w:right w:val="single" w:sz="4" w:space="0" w:color="auto"/>
            </w:tcBorders>
          </w:tcPr>
          <w:p w14:paraId="5FB1F8BE"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9A06ADD" w14:textId="77777777" w:rsidR="00BE4FF9" w:rsidRPr="00062BEE" w:rsidRDefault="00BE4FF9" w:rsidP="001B6895">
            <w:pPr>
              <w:shd w:val="clear" w:color="auto" w:fill="FFFFFF"/>
              <w:jc w:val="both"/>
              <w:rPr>
                <w:lang w:val="lt-LT"/>
              </w:rPr>
            </w:pPr>
          </w:p>
        </w:tc>
      </w:tr>
      <w:tr w:rsidR="00BE4FF9" w:rsidRPr="00EA150F" w14:paraId="4316E6A2" w14:textId="77777777" w:rsidTr="001B6895">
        <w:trPr>
          <w:trHeight w:val="497"/>
        </w:trPr>
        <w:tc>
          <w:tcPr>
            <w:tcW w:w="1466" w:type="dxa"/>
            <w:tcBorders>
              <w:top w:val="single" w:sz="4" w:space="0" w:color="auto"/>
              <w:left w:val="single" w:sz="4" w:space="0" w:color="auto"/>
              <w:bottom w:val="single" w:sz="4" w:space="0" w:color="auto"/>
              <w:right w:val="single" w:sz="4" w:space="0" w:color="auto"/>
            </w:tcBorders>
          </w:tcPr>
          <w:p w14:paraId="1F909D65" w14:textId="77777777" w:rsidR="00BE4FF9" w:rsidRPr="00062BEE" w:rsidRDefault="00BE4FF9" w:rsidP="00062BEE">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09F2F9EC" w14:textId="77777777" w:rsidR="00BE4FF9" w:rsidRPr="00062BEE" w:rsidRDefault="00BE4FF9" w:rsidP="001B6895">
            <w:pPr>
              <w:widowControl w:val="0"/>
              <w:tabs>
                <w:tab w:val="left" w:pos="319"/>
              </w:tabs>
              <w:autoSpaceDE w:val="0"/>
              <w:autoSpaceDN w:val="0"/>
              <w:adjustRightInd w:val="0"/>
              <w:jc w:val="both"/>
              <w:rPr>
                <w:rFonts w:eastAsia="Calibri"/>
                <w:lang w:val="en-US"/>
              </w:rPr>
            </w:pPr>
            <w:r w:rsidRPr="00062BEE">
              <w:rPr>
                <w:rFonts w:eastAsia="Calibri"/>
                <w:lang w:val="en-US"/>
              </w:rPr>
              <w:t>Ne mažiau kaip vieną kvalifikuotą ypatingo statinio projekto dalies vadovą. Statinių grupė -inžineriniai tinklai (nuotekų šalinimo tinklai). Projekto dalys:</w:t>
            </w:r>
          </w:p>
          <w:p w14:paraId="496A7820"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sklypo sutvarkymo;</w:t>
            </w:r>
          </w:p>
          <w:p w14:paraId="148F2F9B"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konstrukcijų;</w:t>
            </w:r>
          </w:p>
          <w:p w14:paraId="542207D4"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nuotekų šalinimo;</w:t>
            </w:r>
          </w:p>
          <w:p w14:paraId="38932489" w14:textId="77777777" w:rsidR="00BE4FF9" w:rsidRPr="00062BEE" w:rsidRDefault="00BE4FF9" w:rsidP="001B6895">
            <w:pPr>
              <w:suppressAutoHyphens/>
              <w:ind w:firstLine="38"/>
              <w:jc w:val="both"/>
              <w:rPr>
                <w:iCs/>
                <w:lang w:val="lt-LT"/>
              </w:rPr>
            </w:pPr>
            <w:r w:rsidRPr="00062BEE">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7FED7169"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324BA96" w14:textId="77777777" w:rsidR="00BE4FF9" w:rsidRPr="00062BEE" w:rsidRDefault="00BE4FF9" w:rsidP="001B6895">
            <w:pPr>
              <w:shd w:val="clear" w:color="auto" w:fill="FFFFFF"/>
              <w:jc w:val="both"/>
              <w:rPr>
                <w:lang w:val="lt-LT"/>
              </w:rPr>
            </w:pPr>
          </w:p>
        </w:tc>
      </w:tr>
      <w:tr w:rsidR="00BE4FF9" w:rsidRPr="00EA150F" w14:paraId="6A22220F" w14:textId="77777777" w:rsidTr="001B6895">
        <w:trPr>
          <w:trHeight w:val="497"/>
        </w:trPr>
        <w:tc>
          <w:tcPr>
            <w:tcW w:w="1466" w:type="dxa"/>
            <w:tcBorders>
              <w:top w:val="single" w:sz="4" w:space="0" w:color="auto"/>
              <w:left w:val="single" w:sz="4" w:space="0" w:color="auto"/>
              <w:bottom w:val="single" w:sz="4" w:space="0" w:color="auto"/>
              <w:right w:val="single" w:sz="4" w:space="0" w:color="auto"/>
            </w:tcBorders>
          </w:tcPr>
          <w:p w14:paraId="609A9C08" w14:textId="77777777" w:rsidR="00BE4FF9" w:rsidRPr="00062BEE" w:rsidRDefault="00BE4FF9" w:rsidP="00062BEE">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2660CE2D" w14:textId="77777777" w:rsidR="00BE4FF9" w:rsidRPr="00062BEE" w:rsidRDefault="00BE4FF9" w:rsidP="001B6895">
            <w:pPr>
              <w:tabs>
                <w:tab w:val="left" w:pos="452"/>
              </w:tabs>
              <w:ind w:left="36"/>
              <w:contextualSpacing/>
              <w:jc w:val="both"/>
              <w:rPr>
                <w:rFonts w:eastAsia="Calibri"/>
                <w:lang w:val="lt-LT"/>
              </w:rPr>
            </w:pPr>
            <w:r w:rsidRPr="00062BEE">
              <w:rPr>
                <w:lang w:val="lt-LT"/>
              </w:rPr>
              <w:t>Ne mažiau kaip vieną kvalifikuotą ypatingo statinio projekto dalies vadovą. Statinių grupė:</w:t>
            </w:r>
            <w:r w:rsidRPr="00062BEE">
              <w:rPr>
                <w:rFonts w:eastAsia="Calibri"/>
                <w:lang w:val="lt-LT"/>
              </w:rPr>
              <w:t xml:space="preserve"> </w:t>
            </w:r>
            <w:r w:rsidRPr="00062BEE">
              <w:rPr>
                <w:lang w:val="lt-LT"/>
              </w:rPr>
              <w:t>kiti inžineriniai statiniai (kitos paskirties inžineriniai statiniai). Projekto dalys:</w:t>
            </w:r>
          </w:p>
          <w:p w14:paraId="6AD26412"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sklypo sutvarkymo</w:t>
            </w:r>
          </w:p>
          <w:p w14:paraId="2455EA92"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konstrukcij</w:t>
            </w:r>
            <w:r w:rsidRPr="00062BEE">
              <w:rPr>
                <w:rFonts w:eastAsia="Calibri"/>
                <w:lang w:val="lt-LT"/>
              </w:rPr>
              <w:t>ų</w:t>
            </w:r>
          </w:p>
          <w:p w14:paraId="0F14A966"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elektrotechnikos;</w:t>
            </w:r>
          </w:p>
          <w:p w14:paraId="26B37709"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procesų valdymo ir automatizacijos;</w:t>
            </w:r>
          </w:p>
          <w:p w14:paraId="4DEA6AF6" w14:textId="77777777" w:rsidR="00BE4FF9" w:rsidRPr="00062BEE" w:rsidRDefault="00BE4FF9" w:rsidP="00BE4FF9">
            <w:pPr>
              <w:pStyle w:val="Sraopastraipa"/>
              <w:widowControl w:val="0"/>
              <w:numPr>
                <w:ilvl w:val="0"/>
                <w:numId w:val="45"/>
              </w:numPr>
              <w:tabs>
                <w:tab w:val="left" w:pos="319"/>
              </w:tabs>
              <w:autoSpaceDE w:val="0"/>
              <w:autoSpaceDN w:val="0"/>
              <w:adjustRightInd w:val="0"/>
              <w:jc w:val="both"/>
              <w:rPr>
                <w:rFonts w:eastAsia="Calibri"/>
                <w:lang w:val="en-US"/>
              </w:rPr>
            </w:pPr>
            <w:r w:rsidRPr="00062BEE">
              <w:rPr>
                <w:rFonts w:eastAsia="Calibri"/>
                <w:lang w:val="en-US"/>
              </w:rPr>
              <w:t>elektroninių ryšių (telekomunikacijų);</w:t>
            </w:r>
          </w:p>
          <w:p w14:paraId="35163F47" w14:textId="77777777" w:rsidR="00BE4FF9" w:rsidRPr="00062BEE" w:rsidRDefault="00BE4FF9" w:rsidP="001B6895">
            <w:pPr>
              <w:pStyle w:val="Sraopastraipa"/>
              <w:numPr>
                <w:ilvl w:val="0"/>
                <w:numId w:val="36"/>
              </w:numPr>
              <w:tabs>
                <w:tab w:val="left" w:pos="452"/>
              </w:tabs>
              <w:jc w:val="both"/>
              <w:rPr>
                <w:lang w:val="lt-LT"/>
              </w:rPr>
            </w:pPr>
            <w:r w:rsidRPr="00062BEE">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31864D74"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85619A2" w14:textId="77777777" w:rsidR="00BE4FF9" w:rsidRPr="00062BEE" w:rsidRDefault="00BE4FF9" w:rsidP="001B6895">
            <w:pPr>
              <w:shd w:val="clear" w:color="auto" w:fill="FFFFFF"/>
              <w:jc w:val="both"/>
              <w:rPr>
                <w:lang w:val="lt-LT"/>
              </w:rPr>
            </w:pPr>
          </w:p>
        </w:tc>
      </w:tr>
      <w:tr w:rsidR="00BE4FF9" w:rsidRPr="00EA150F" w14:paraId="151B2C62" w14:textId="77777777" w:rsidTr="001B6895">
        <w:trPr>
          <w:trHeight w:val="497"/>
        </w:trPr>
        <w:tc>
          <w:tcPr>
            <w:tcW w:w="1466" w:type="dxa"/>
            <w:tcBorders>
              <w:top w:val="single" w:sz="4" w:space="0" w:color="auto"/>
              <w:left w:val="single" w:sz="4" w:space="0" w:color="auto"/>
              <w:bottom w:val="single" w:sz="4" w:space="0" w:color="auto"/>
              <w:right w:val="single" w:sz="4" w:space="0" w:color="auto"/>
            </w:tcBorders>
          </w:tcPr>
          <w:p w14:paraId="3A817ADB" w14:textId="77777777" w:rsidR="00BE4FF9" w:rsidRPr="00062BEE" w:rsidRDefault="00BE4FF9" w:rsidP="00062BEE">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1453027F" w14:textId="77777777" w:rsidR="00BE4FF9" w:rsidRPr="00062BEE" w:rsidRDefault="00BE4FF9" w:rsidP="001B6895">
            <w:pPr>
              <w:tabs>
                <w:tab w:val="left" w:pos="452"/>
              </w:tabs>
              <w:ind w:left="36"/>
              <w:contextualSpacing/>
              <w:jc w:val="both"/>
              <w:rPr>
                <w:lang w:val="lt-LT"/>
              </w:rPr>
            </w:pPr>
            <w:r w:rsidRPr="00062BEE">
              <w:t>Ne mažiau kaip vieną kvalifikuotą specialistą, turintį teisę atlikti geodezijos ir kartografijos darbus.</w:t>
            </w:r>
          </w:p>
        </w:tc>
        <w:tc>
          <w:tcPr>
            <w:tcW w:w="1125" w:type="dxa"/>
            <w:tcBorders>
              <w:top w:val="single" w:sz="4" w:space="0" w:color="auto"/>
              <w:left w:val="single" w:sz="4" w:space="0" w:color="auto"/>
              <w:bottom w:val="single" w:sz="4" w:space="0" w:color="auto"/>
              <w:right w:val="single" w:sz="4" w:space="0" w:color="auto"/>
            </w:tcBorders>
          </w:tcPr>
          <w:p w14:paraId="4F937AEF"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67DFF086" w14:textId="77777777" w:rsidR="00BE4FF9" w:rsidRPr="00062BEE" w:rsidRDefault="00BE4FF9" w:rsidP="001B6895">
            <w:pPr>
              <w:shd w:val="clear" w:color="auto" w:fill="FFFFFF"/>
              <w:jc w:val="both"/>
              <w:rPr>
                <w:lang w:val="lt-LT"/>
              </w:rPr>
            </w:pPr>
          </w:p>
        </w:tc>
      </w:tr>
      <w:tr w:rsidR="00BE4FF9" w:rsidRPr="00EA150F" w14:paraId="27301BB3" w14:textId="77777777" w:rsidTr="001B6895">
        <w:trPr>
          <w:trHeight w:val="1150"/>
        </w:trPr>
        <w:tc>
          <w:tcPr>
            <w:tcW w:w="1466" w:type="dxa"/>
            <w:tcBorders>
              <w:top w:val="single" w:sz="4" w:space="0" w:color="auto"/>
              <w:left w:val="single" w:sz="4" w:space="0" w:color="auto"/>
              <w:bottom w:val="single" w:sz="4" w:space="0" w:color="auto"/>
              <w:right w:val="single" w:sz="4" w:space="0" w:color="auto"/>
            </w:tcBorders>
            <w:hideMark/>
          </w:tcPr>
          <w:p w14:paraId="4E826E10" w14:textId="77777777" w:rsidR="00BE4FF9" w:rsidRPr="00062BEE" w:rsidRDefault="00BE4FF9" w:rsidP="001B6895">
            <w:pPr>
              <w:shd w:val="clear" w:color="auto" w:fill="FFFFFF"/>
              <w:jc w:val="both"/>
              <w:rPr>
                <w:lang w:val="lt-LT"/>
              </w:rPr>
            </w:pPr>
            <w:r w:rsidRPr="00062BEE">
              <w:rPr>
                <w:lang w:val="lt-LT"/>
              </w:rPr>
              <w:t>8.</w:t>
            </w:r>
          </w:p>
        </w:tc>
        <w:tc>
          <w:tcPr>
            <w:tcW w:w="5905" w:type="dxa"/>
            <w:tcBorders>
              <w:top w:val="single" w:sz="4" w:space="0" w:color="auto"/>
              <w:left w:val="single" w:sz="4" w:space="0" w:color="auto"/>
              <w:bottom w:val="single" w:sz="4" w:space="0" w:color="auto"/>
              <w:right w:val="single" w:sz="4" w:space="0" w:color="auto"/>
            </w:tcBorders>
            <w:hideMark/>
          </w:tcPr>
          <w:p w14:paraId="7CC53A12" w14:textId="46C20796" w:rsidR="00BE4FF9" w:rsidRPr="00062BEE" w:rsidRDefault="00BE4FF9" w:rsidP="001B6895">
            <w:pPr>
              <w:shd w:val="clear" w:color="auto" w:fill="FFFFFF"/>
              <w:jc w:val="both"/>
              <w:rPr>
                <w:lang w:val="lt-LT"/>
              </w:rPr>
            </w:pPr>
            <w:r w:rsidRPr="00062BEE">
              <w:rPr>
                <w:lang w:val="lt-LT"/>
              </w:rPr>
              <w:t>Tiekėjo vidutinė metinė svarbiausių atliktų statybos ir montavimo darbų apimtis per paskutinius 5 metus arba per laiką nuo tiekėjo įregistravimo dienos (jeigu tiekėjas vykdė veiklą mažiau nei 5 metus) turi būti ne mažesnė kaip 800.000,00 EUR be PVM.</w:t>
            </w:r>
          </w:p>
        </w:tc>
        <w:tc>
          <w:tcPr>
            <w:tcW w:w="1125" w:type="dxa"/>
            <w:tcBorders>
              <w:top w:val="single" w:sz="4" w:space="0" w:color="auto"/>
              <w:left w:val="single" w:sz="4" w:space="0" w:color="auto"/>
              <w:bottom w:val="single" w:sz="4" w:space="0" w:color="auto"/>
              <w:right w:val="single" w:sz="4" w:space="0" w:color="auto"/>
            </w:tcBorders>
          </w:tcPr>
          <w:p w14:paraId="3551B1B6"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A1B5F9F" w14:textId="77777777" w:rsidR="00BE4FF9" w:rsidRPr="00062BEE" w:rsidRDefault="00BE4FF9" w:rsidP="001B6895">
            <w:pPr>
              <w:shd w:val="clear" w:color="auto" w:fill="FFFFFF"/>
              <w:jc w:val="both"/>
              <w:rPr>
                <w:lang w:val="lt-LT"/>
              </w:rPr>
            </w:pPr>
          </w:p>
        </w:tc>
      </w:tr>
      <w:tr w:rsidR="00BE4FF9" w:rsidRPr="00EA150F" w14:paraId="0207DC58" w14:textId="77777777" w:rsidTr="001B6895">
        <w:trPr>
          <w:trHeight w:val="1150"/>
        </w:trPr>
        <w:tc>
          <w:tcPr>
            <w:tcW w:w="1466" w:type="dxa"/>
            <w:tcBorders>
              <w:top w:val="single" w:sz="4" w:space="0" w:color="auto"/>
              <w:left w:val="single" w:sz="4" w:space="0" w:color="auto"/>
              <w:bottom w:val="single" w:sz="4" w:space="0" w:color="auto"/>
              <w:right w:val="single" w:sz="4" w:space="0" w:color="auto"/>
            </w:tcBorders>
            <w:hideMark/>
          </w:tcPr>
          <w:p w14:paraId="7BA359B2" w14:textId="77777777" w:rsidR="00BE4FF9" w:rsidRPr="00062BEE" w:rsidRDefault="00BE4FF9" w:rsidP="001B6895">
            <w:pPr>
              <w:shd w:val="clear" w:color="auto" w:fill="FFFFFF"/>
              <w:jc w:val="both"/>
              <w:rPr>
                <w:lang w:val="lt-LT"/>
              </w:rPr>
            </w:pPr>
            <w:r w:rsidRPr="00062BEE">
              <w:rPr>
                <w:lang w:val="lt-LT"/>
              </w:rPr>
              <w:t>9.</w:t>
            </w:r>
          </w:p>
        </w:tc>
        <w:tc>
          <w:tcPr>
            <w:tcW w:w="5905" w:type="dxa"/>
            <w:tcBorders>
              <w:top w:val="single" w:sz="4" w:space="0" w:color="auto"/>
              <w:left w:val="single" w:sz="4" w:space="0" w:color="auto"/>
              <w:bottom w:val="single" w:sz="4" w:space="0" w:color="auto"/>
              <w:right w:val="single" w:sz="4" w:space="0" w:color="auto"/>
            </w:tcBorders>
            <w:hideMark/>
          </w:tcPr>
          <w:p w14:paraId="44B5004B" w14:textId="5DA3149D" w:rsidR="00BE4FF9" w:rsidRPr="00062BEE" w:rsidRDefault="00BE4FF9" w:rsidP="001B6895">
            <w:pPr>
              <w:widowControl w:val="0"/>
              <w:tabs>
                <w:tab w:val="left" w:pos="319"/>
              </w:tabs>
              <w:autoSpaceDE w:val="0"/>
              <w:autoSpaceDN w:val="0"/>
              <w:adjustRightInd w:val="0"/>
              <w:jc w:val="both"/>
              <w:rPr>
                <w:lang w:val="lt-LT"/>
              </w:rPr>
            </w:pPr>
            <w:r w:rsidRPr="00062BEE">
              <w:rPr>
                <w:lang w:val="lt-LT"/>
              </w:rPr>
              <w:t>Per pastaruosius 5 metus arba per laiką nuo tiekėjo įregistravimo dienos (jeigu tiekėjas vykdė veiklą mažiau nei 5 metus) iki pasiūlymų pateikimo termino pabaigos tiekėjas turi būti įvykdęs bent vieną vandens tiekimo ir/ar nuotekų lauko komunalinių tinklų naujos statybos ir (ar) rekonstravimo sutartį, kurios apimtyje nutiesta ar rekonstruota tinklų ne mažiau kaip 0,9 km.</w:t>
            </w:r>
          </w:p>
          <w:p w14:paraId="6ED9162F" w14:textId="77777777" w:rsidR="00BE4FF9" w:rsidRPr="00062BEE" w:rsidRDefault="00BE4FF9" w:rsidP="001B6895">
            <w:pPr>
              <w:jc w:val="both"/>
              <w:rPr>
                <w:lang w:val="lt-LT"/>
              </w:rPr>
            </w:pPr>
            <w:r w:rsidRPr="00062BEE">
              <w:rPr>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1125" w:type="dxa"/>
            <w:tcBorders>
              <w:top w:val="single" w:sz="4" w:space="0" w:color="auto"/>
              <w:left w:val="single" w:sz="4" w:space="0" w:color="auto"/>
              <w:bottom w:val="single" w:sz="4" w:space="0" w:color="auto"/>
              <w:right w:val="single" w:sz="4" w:space="0" w:color="auto"/>
            </w:tcBorders>
          </w:tcPr>
          <w:p w14:paraId="1934FA38"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06FF49D" w14:textId="77777777" w:rsidR="00BE4FF9" w:rsidRPr="00062BEE" w:rsidRDefault="00BE4FF9" w:rsidP="001B6895">
            <w:pPr>
              <w:shd w:val="clear" w:color="auto" w:fill="FFFFFF"/>
              <w:jc w:val="both"/>
              <w:rPr>
                <w:lang w:val="lt-LT"/>
              </w:rPr>
            </w:pPr>
          </w:p>
        </w:tc>
      </w:tr>
      <w:tr w:rsidR="00BE4FF9" w:rsidRPr="00EA150F" w14:paraId="0A0D9FD7" w14:textId="77777777" w:rsidTr="001B6895">
        <w:trPr>
          <w:trHeight w:val="749"/>
        </w:trPr>
        <w:tc>
          <w:tcPr>
            <w:tcW w:w="1466" w:type="dxa"/>
            <w:tcBorders>
              <w:top w:val="single" w:sz="4" w:space="0" w:color="auto"/>
              <w:left w:val="single" w:sz="4" w:space="0" w:color="auto"/>
              <w:bottom w:val="single" w:sz="4" w:space="0" w:color="auto"/>
              <w:right w:val="single" w:sz="4" w:space="0" w:color="auto"/>
            </w:tcBorders>
            <w:hideMark/>
          </w:tcPr>
          <w:p w14:paraId="029CBD04" w14:textId="77777777" w:rsidR="00BE4FF9" w:rsidRPr="00062BEE" w:rsidRDefault="00BE4FF9" w:rsidP="001B6895">
            <w:pPr>
              <w:shd w:val="clear" w:color="auto" w:fill="FFFFFF"/>
              <w:jc w:val="both"/>
              <w:rPr>
                <w:lang w:val="lt-LT"/>
              </w:rPr>
            </w:pPr>
            <w:r w:rsidRPr="00062BEE">
              <w:rPr>
                <w:lang w:val="lt-LT"/>
              </w:rPr>
              <w:t>10.</w:t>
            </w:r>
          </w:p>
        </w:tc>
        <w:tc>
          <w:tcPr>
            <w:tcW w:w="5905" w:type="dxa"/>
            <w:tcBorders>
              <w:top w:val="single" w:sz="4" w:space="0" w:color="auto"/>
              <w:left w:val="single" w:sz="4" w:space="0" w:color="auto"/>
              <w:bottom w:val="single" w:sz="4" w:space="0" w:color="auto"/>
              <w:right w:val="single" w:sz="4" w:space="0" w:color="auto"/>
            </w:tcBorders>
          </w:tcPr>
          <w:p w14:paraId="520BF9E7" w14:textId="77777777" w:rsidR="00BE4FF9" w:rsidRPr="00062BEE" w:rsidRDefault="00BE4FF9" w:rsidP="001B6895">
            <w:pPr>
              <w:jc w:val="both"/>
              <w:rPr>
                <w:lang w:val="lt-LT"/>
              </w:rPr>
            </w:pPr>
            <w:r w:rsidRPr="00062BEE">
              <w:rPr>
                <w:lang w:val="lt-LT"/>
              </w:rPr>
              <w:t>Tiekėjas yra įdiegęs aplinkos apsaugos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307EED47"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061913E" w14:textId="77777777" w:rsidR="00BE4FF9" w:rsidRPr="00062BEE" w:rsidRDefault="00BE4FF9" w:rsidP="001B6895">
            <w:pPr>
              <w:shd w:val="clear" w:color="auto" w:fill="FFFFFF"/>
              <w:jc w:val="both"/>
              <w:rPr>
                <w:lang w:val="lt-LT"/>
              </w:rPr>
            </w:pPr>
          </w:p>
        </w:tc>
      </w:tr>
      <w:tr w:rsidR="00BE4FF9" w:rsidRPr="00EA150F" w14:paraId="4C1252F2" w14:textId="77777777" w:rsidTr="001B6895">
        <w:trPr>
          <w:trHeight w:val="831"/>
        </w:trPr>
        <w:tc>
          <w:tcPr>
            <w:tcW w:w="1466" w:type="dxa"/>
            <w:tcBorders>
              <w:top w:val="single" w:sz="4" w:space="0" w:color="auto"/>
              <w:left w:val="single" w:sz="4" w:space="0" w:color="auto"/>
              <w:bottom w:val="single" w:sz="4" w:space="0" w:color="auto"/>
              <w:right w:val="single" w:sz="4" w:space="0" w:color="auto"/>
            </w:tcBorders>
          </w:tcPr>
          <w:p w14:paraId="47B9A3F1" w14:textId="77777777" w:rsidR="00BE4FF9" w:rsidRPr="00062BEE" w:rsidRDefault="00BE4FF9" w:rsidP="001B6895">
            <w:pPr>
              <w:shd w:val="clear" w:color="auto" w:fill="FFFFFF"/>
              <w:jc w:val="both"/>
              <w:rPr>
                <w:lang w:val="lt-LT"/>
              </w:rPr>
            </w:pPr>
            <w:r w:rsidRPr="00062BEE">
              <w:rPr>
                <w:lang w:val="lt-LT"/>
              </w:rPr>
              <w:lastRenderedPageBreak/>
              <w:t>11.</w:t>
            </w:r>
          </w:p>
        </w:tc>
        <w:tc>
          <w:tcPr>
            <w:tcW w:w="5905" w:type="dxa"/>
            <w:tcBorders>
              <w:top w:val="single" w:sz="4" w:space="0" w:color="auto"/>
              <w:left w:val="single" w:sz="4" w:space="0" w:color="auto"/>
              <w:bottom w:val="single" w:sz="4" w:space="0" w:color="auto"/>
              <w:right w:val="single" w:sz="4" w:space="0" w:color="auto"/>
            </w:tcBorders>
          </w:tcPr>
          <w:p w14:paraId="37D32E2A" w14:textId="77777777" w:rsidR="00BE4FF9" w:rsidRPr="00062BEE" w:rsidRDefault="00BE4FF9" w:rsidP="001B6895">
            <w:pPr>
              <w:jc w:val="both"/>
              <w:rPr>
                <w:lang w:val="lt-LT"/>
              </w:rPr>
            </w:pPr>
            <w:r w:rsidRPr="00062BEE">
              <w:rPr>
                <w:lang w:val="lt-LT"/>
              </w:rPr>
              <w:t>Tiekėjas yra įdiegęs kokybės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3B9EE463"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9AC8FB7" w14:textId="77777777" w:rsidR="00BE4FF9" w:rsidRPr="00062BEE" w:rsidRDefault="00BE4FF9" w:rsidP="001B6895">
            <w:pPr>
              <w:shd w:val="clear" w:color="auto" w:fill="FFFFFF"/>
              <w:jc w:val="both"/>
              <w:rPr>
                <w:lang w:val="lt-LT"/>
              </w:rPr>
            </w:pPr>
          </w:p>
        </w:tc>
      </w:tr>
      <w:tr w:rsidR="00BE4FF9" w:rsidRPr="00EA150F" w14:paraId="1AF309D1" w14:textId="77777777" w:rsidTr="001B6895">
        <w:trPr>
          <w:trHeight w:val="843"/>
        </w:trPr>
        <w:tc>
          <w:tcPr>
            <w:tcW w:w="1466" w:type="dxa"/>
            <w:tcBorders>
              <w:top w:val="single" w:sz="4" w:space="0" w:color="auto"/>
              <w:left w:val="single" w:sz="4" w:space="0" w:color="auto"/>
              <w:bottom w:val="single" w:sz="4" w:space="0" w:color="auto"/>
              <w:right w:val="single" w:sz="4" w:space="0" w:color="auto"/>
            </w:tcBorders>
          </w:tcPr>
          <w:p w14:paraId="7604E43A" w14:textId="77777777" w:rsidR="00BE4FF9" w:rsidRPr="00062BEE" w:rsidRDefault="00BE4FF9" w:rsidP="001B6895">
            <w:pPr>
              <w:shd w:val="clear" w:color="auto" w:fill="FFFFFF"/>
              <w:jc w:val="both"/>
              <w:rPr>
                <w:lang w:val="lt-LT"/>
              </w:rPr>
            </w:pPr>
            <w:r w:rsidRPr="00062BEE">
              <w:rPr>
                <w:lang w:val="lt-LT"/>
              </w:rPr>
              <w:t>12.</w:t>
            </w:r>
          </w:p>
        </w:tc>
        <w:tc>
          <w:tcPr>
            <w:tcW w:w="5905" w:type="dxa"/>
            <w:tcBorders>
              <w:top w:val="single" w:sz="4" w:space="0" w:color="auto"/>
              <w:left w:val="single" w:sz="4" w:space="0" w:color="auto"/>
              <w:bottom w:val="single" w:sz="4" w:space="0" w:color="auto"/>
              <w:right w:val="single" w:sz="4" w:space="0" w:color="auto"/>
            </w:tcBorders>
          </w:tcPr>
          <w:p w14:paraId="34B48EDD" w14:textId="77777777" w:rsidR="00BE4FF9" w:rsidRPr="00062BEE" w:rsidRDefault="00BE4FF9" w:rsidP="001B6895">
            <w:pPr>
              <w:jc w:val="both"/>
              <w:rPr>
                <w:lang w:val="lt-LT"/>
              </w:rPr>
            </w:pPr>
            <w:r w:rsidRPr="00062BEE">
              <w:rPr>
                <w:lang w:val="lt-LT"/>
              </w:rPr>
              <w:t>Tiekėjas yra įdiegęs darbuotojų saugos ir sveikatos vadybos darbe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0DD98FA0" w14:textId="77777777" w:rsidR="00BE4FF9" w:rsidRPr="00062BEE" w:rsidRDefault="00BE4FF9" w:rsidP="001B6895">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6E67B0B5" w14:textId="77777777" w:rsidR="00BE4FF9" w:rsidRPr="00062BEE" w:rsidRDefault="00BE4FF9" w:rsidP="001B6895">
            <w:pPr>
              <w:shd w:val="clear" w:color="auto" w:fill="FFFFFF"/>
              <w:jc w:val="both"/>
              <w:rPr>
                <w:lang w:val="lt-LT"/>
              </w:rPr>
            </w:pPr>
          </w:p>
        </w:tc>
      </w:tr>
    </w:tbl>
    <w:p w14:paraId="2D6CB793" w14:textId="77777777" w:rsidR="00BE4FF9" w:rsidRPr="00BE4FF9" w:rsidRDefault="00BE4FF9" w:rsidP="00EA150F">
      <w:pPr>
        <w:tabs>
          <w:tab w:val="left" w:leader="underscore" w:pos="8902"/>
        </w:tabs>
        <w:snapToGrid w:val="0"/>
        <w:ind w:firstLine="567"/>
        <w:jc w:val="both"/>
        <w:rPr>
          <w:sz w:val="22"/>
          <w:szCs w:val="22"/>
          <w:lang w:val="lt-LT" w:eastAsia="lt-LT"/>
        </w:rPr>
      </w:pPr>
    </w:p>
    <w:p w14:paraId="1E6578B1" w14:textId="342EFBE9" w:rsidR="00AC0D42" w:rsidRPr="00DB3940" w:rsidRDefault="00AC0D42" w:rsidP="003F3801">
      <w:pPr>
        <w:numPr>
          <w:ilvl w:val="0"/>
          <w:numId w:val="3"/>
        </w:numPr>
        <w:snapToGrid w:val="0"/>
        <w:ind w:left="0" w:firstLine="0"/>
        <w:jc w:val="both"/>
        <w:rPr>
          <w:sz w:val="24"/>
          <w:szCs w:val="22"/>
          <w:lang w:val="lt-LT" w:eastAsia="lt-LT"/>
        </w:rPr>
      </w:pPr>
      <w:r w:rsidRPr="00DB3940">
        <w:rPr>
          <w:sz w:val="24"/>
          <w:szCs w:val="22"/>
          <w:lang w:val="lt-LT" w:eastAsia="lt-LT"/>
        </w:rPr>
        <w:t xml:space="preserve">Šiame pirkime pasitelkiamų bei pasiūlyme nurodytų subtiekėjų kvalifikacija atitinka pirkimo dokumentuose nustatytus minimalius kvalifikacinius reikalavimus. </w:t>
      </w:r>
      <w:r w:rsidR="00012AA6">
        <w:rPr>
          <w:i/>
          <w:sz w:val="24"/>
          <w:szCs w:val="22"/>
          <w:lang w:val="lt-LT" w:eastAsia="lt-LT"/>
        </w:rPr>
        <w:t>J</w:t>
      </w:r>
      <w:r w:rsidRPr="00DB3940">
        <w:rPr>
          <w:i/>
          <w:sz w:val="24"/>
          <w:szCs w:val="22"/>
          <w:lang w:val="lt-LT" w:eastAsia="lt-LT"/>
        </w:rPr>
        <w:t>ei subt</w:t>
      </w:r>
      <w:r w:rsidR="004D5E82">
        <w:rPr>
          <w:i/>
          <w:sz w:val="24"/>
          <w:szCs w:val="22"/>
          <w:lang w:val="lt-LT" w:eastAsia="lt-LT"/>
        </w:rPr>
        <w:t>i</w:t>
      </w:r>
      <w:r w:rsidRPr="00DB3940">
        <w:rPr>
          <w:i/>
          <w:sz w:val="24"/>
          <w:szCs w:val="22"/>
          <w:lang w:val="lt-LT" w:eastAsia="lt-LT"/>
        </w:rPr>
        <w:t>ekėjų nenumatoma pasitelkti ir/ar pasiūlyme jie nenurodyti ir/ar konkurso sąlygose jiems minimalūs kvalifikaciniai reikalavimai nėra nustatyti, šį punktą išbraukti ir pernumeruoti žemiau esančius punktus</w:t>
      </w:r>
      <w:r w:rsidR="004D5E82">
        <w:rPr>
          <w:sz w:val="24"/>
          <w:szCs w:val="22"/>
          <w:lang w:val="lt-LT" w:eastAsia="lt-LT"/>
        </w:rPr>
        <w:t>.</w:t>
      </w:r>
    </w:p>
    <w:p w14:paraId="35D3D227" w14:textId="107572FC" w:rsidR="00AC0D42" w:rsidRDefault="00AC0D42" w:rsidP="003F3801">
      <w:pPr>
        <w:numPr>
          <w:ilvl w:val="0"/>
          <w:numId w:val="3"/>
        </w:numPr>
        <w:snapToGrid w:val="0"/>
        <w:ind w:left="0" w:firstLine="0"/>
        <w:jc w:val="both"/>
        <w:rPr>
          <w:sz w:val="24"/>
          <w:szCs w:val="24"/>
          <w:lang w:val="lt-LT" w:eastAsia="lt-LT"/>
        </w:rPr>
      </w:pPr>
      <w:r w:rsidRPr="00DB3940">
        <w:rPr>
          <w:sz w:val="24"/>
          <w:szCs w:val="22"/>
          <w:lang w:val="lt-LT" w:eastAsia="lt-LT"/>
        </w:rPr>
        <w:t xml:space="preserve">Perkančiajai organizacijai raštu pareikalavus, per jos nurodytą terminą bus pateikti </w:t>
      </w:r>
      <w:r w:rsidRPr="00FE3D39">
        <w:rPr>
          <w:sz w:val="24"/>
          <w:szCs w:val="24"/>
          <w:lang w:val="lt-LT" w:eastAsia="lt-LT"/>
        </w:rPr>
        <w:t xml:space="preserve">minimalius kvalifikacinius reikalavimus patvirtinantys, pirkimo dokumentuose numatyti dokumentai. </w:t>
      </w:r>
    </w:p>
    <w:p w14:paraId="59E4C2EB" w14:textId="4E474D2B" w:rsidR="00FE3D39" w:rsidRPr="00FE3D39" w:rsidRDefault="00FE3D39" w:rsidP="003F3801">
      <w:pPr>
        <w:pStyle w:val="Sraopastraipa"/>
        <w:numPr>
          <w:ilvl w:val="0"/>
          <w:numId w:val="3"/>
        </w:numPr>
        <w:tabs>
          <w:tab w:val="clear" w:pos="1069"/>
          <w:tab w:val="num" w:pos="709"/>
        </w:tabs>
        <w:ind w:left="0" w:firstLine="0"/>
        <w:jc w:val="both"/>
        <w:rPr>
          <w:sz w:val="24"/>
          <w:szCs w:val="24"/>
          <w:lang w:val="lt-LT" w:eastAsia="lt-LT"/>
        </w:rPr>
      </w:pPr>
      <w:r w:rsidRPr="00FE3D39">
        <w:rPr>
          <w:sz w:val="24"/>
          <w:szCs w:val="24"/>
          <w:lang w:val="lt-LT" w:eastAsia="lt-LT"/>
        </w:rPr>
        <w:t>Man yra žinoma, kad perkančiajai organizacijai nustačius, kad mano pateikti kvalifikaciniai duomenys neatitinka pirkimo dokumentuose nustatytų reikalavimų, yra neteisingi ir (arba) pateikti vėliau negu per perkančiosios organizacijos nurodytą terminą, mano pateiktas pasiūlymas bus atmestas ir galimu laimėtoju pagal pasiūlymo vertinimo rezultatus pripažintas kitas tiekėjas, kurio pasiūlymas pasiūlymų eilėje buvo įrašytas po mano pasiūlymo.</w:t>
      </w:r>
    </w:p>
    <w:p w14:paraId="04C8E54C" w14:textId="77777777" w:rsidR="00FE3D39" w:rsidRPr="00FE3D39" w:rsidRDefault="00FE3D39" w:rsidP="00FE3D39">
      <w:pPr>
        <w:snapToGrid w:val="0"/>
        <w:jc w:val="both"/>
        <w:rPr>
          <w:sz w:val="24"/>
          <w:szCs w:val="24"/>
          <w:lang w:val="lt-LT" w:eastAsia="lt-LT"/>
        </w:rPr>
      </w:pPr>
    </w:p>
    <w:p w14:paraId="08DD3E94" w14:textId="77777777" w:rsidR="00AC0D42" w:rsidRPr="007A3D56" w:rsidRDefault="00AC0D42" w:rsidP="007A3D56">
      <w:pPr>
        <w:rPr>
          <w:sz w:val="24"/>
          <w:szCs w:val="24"/>
          <w:lang w:val="lt-LT" w:eastAsia="lt-LT"/>
        </w:rPr>
      </w:pPr>
    </w:p>
    <w:p w14:paraId="2AB65D81" w14:textId="47A84A7B" w:rsidR="00AC0D42" w:rsidRPr="007A3D56" w:rsidRDefault="00AC0D42" w:rsidP="007A3D56">
      <w:pPr>
        <w:rPr>
          <w:sz w:val="24"/>
          <w:szCs w:val="24"/>
          <w:lang w:val="lt-LT" w:eastAsia="lt-LT"/>
        </w:rPr>
      </w:pPr>
      <w:r w:rsidRPr="007A3D56">
        <w:rPr>
          <w:sz w:val="24"/>
          <w:szCs w:val="24"/>
          <w:lang w:val="lt-LT" w:eastAsia="lt-LT"/>
        </w:rPr>
        <w:t>Tiekėjas už deklaracijoje pateiktos informacijos teisingumą atsako įstatymų nustatyta tvarka.</w:t>
      </w:r>
    </w:p>
    <w:p w14:paraId="312DD802" w14:textId="77777777" w:rsidR="00B6136F" w:rsidRPr="007A3D56" w:rsidRDefault="00B6136F" w:rsidP="007A3D56">
      <w:pPr>
        <w:rPr>
          <w:sz w:val="24"/>
          <w:szCs w:val="24"/>
          <w:lang w:val="lt-LT" w:eastAsia="lt-LT"/>
        </w:rPr>
      </w:pPr>
    </w:p>
    <w:tbl>
      <w:tblPr>
        <w:tblW w:w="8609" w:type="dxa"/>
        <w:tblInd w:w="288" w:type="dxa"/>
        <w:tblLayout w:type="fixed"/>
        <w:tblLook w:val="01E0" w:firstRow="1" w:lastRow="1" w:firstColumn="1" w:lastColumn="1" w:noHBand="0" w:noVBand="0"/>
      </w:tblPr>
      <w:tblGrid>
        <w:gridCol w:w="3794"/>
        <w:gridCol w:w="2814"/>
        <w:gridCol w:w="2001"/>
      </w:tblGrid>
      <w:tr w:rsidR="00B6136F" w:rsidRPr="00635EF2" w14:paraId="3C8BB7E8" w14:textId="77777777" w:rsidTr="007C6270">
        <w:trPr>
          <w:trHeight w:val="186"/>
        </w:trPr>
        <w:tc>
          <w:tcPr>
            <w:tcW w:w="3794" w:type="dxa"/>
          </w:tcPr>
          <w:p w14:paraId="46C49CC4" w14:textId="5E3562E4" w:rsidR="00B6136F" w:rsidRPr="00635EF2" w:rsidRDefault="00B6136F" w:rsidP="007A3D56">
            <w:pPr>
              <w:rPr>
                <w:position w:val="6"/>
                <w:lang w:val="lt-LT" w:eastAsia="lt-LT"/>
              </w:rPr>
            </w:pPr>
            <w:bookmarkStart w:id="38" w:name="_Toc481009995"/>
            <w:r w:rsidRPr="00635EF2">
              <w:rPr>
                <w:position w:val="6"/>
                <w:lang w:val="lt-LT" w:eastAsia="lt-LT"/>
              </w:rPr>
              <w:t>_________________</w:t>
            </w:r>
            <w:bookmarkEnd w:id="38"/>
            <w:r w:rsidR="00635EF2">
              <w:rPr>
                <w:position w:val="6"/>
                <w:lang w:val="lt-LT" w:eastAsia="lt-LT"/>
              </w:rPr>
              <w:t>______</w:t>
            </w:r>
          </w:p>
          <w:p w14:paraId="0CB1DAE4" w14:textId="77777777" w:rsidR="007C6270" w:rsidRPr="00635EF2" w:rsidRDefault="00B6136F" w:rsidP="007A3D56">
            <w:pPr>
              <w:rPr>
                <w:position w:val="6"/>
                <w:lang w:val="lt-LT" w:eastAsia="lt-LT"/>
              </w:rPr>
            </w:pPr>
            <w:bookmarkStart w:id="39" w:name="_Toc481009996"/>
            <w:r w:rsidRPr="00635EF2">
              <w:rPr>
                <w:position w:val="6"/>
                <w:lang w:val="lt-LT" w:eastAsia="lt-LT"/>
              </w:rPr>
              <w:t xml:space="preserve">(Deklaraciją pasirašančio </w:t>
            </w:r>
          </w:p>
          <w:p w14:paraId="7FBEF573" w14:textId="68F58682" w:rsidR="00B6136F" w:rsidRPr="00635EF2" w:rsidRDefault="00B6136F" w:rsidP="007A3D56">
            <w:pPr>
              <w:rPr>
                <w:lang w:val="lt-LT" w:eastAsia="lt-LT"/>
              </w:rPr>
            </w:pPr>
            <w:r w:rsidRPr="00635EF2">
              <w:rPr>
                <w:position w:val="6"/>
                <w:lang w:val="lt-LT" w:eastAsia="lt-LT"/>
              </w:rPr>
              <w:t>asmens pareigų pavadinimas)</w:t>
            </w:r>
            <w:bookmarkEnd w:id="39"/>
          </w:p>
        </w:tc>
        <w:tc>
          <w:tcPr>
            <w:tcW w:w="2814" w:type="dxa"/>
          </w:tcPr>
          <w:p w14:paraId="5BDB2C58" w14:textId="7E4AFD4F" w:rsidR="00B6136F" w:rsidRPr="00635EF2" w:rsidRDefault="00B6136F" w:rsidP="007A3D56">
            <w:pPr>
              <w:rPr>
                <w:position w:val="6"/>
                <w:lang w:val="lt-LT" w:eastAsia="lt-LT"/>
              </w:rPr>
            </w:pPr>
            <w:bookmarkStart w:id="40" w:name="_Toc481009997"/>
            <w:r w:rsidRPr="00635EF2">
              <w:rPr>
                <w:position w:val="6"/>
                <w:lang w:val="lt-LT" w:eastAsia="lt-LT"/>
              </w:rPr>
              <w:t>____________</w:t>
            </w:r>
            <w:bookmarkEnd w:id="40"/>
          </w:p>
          <w:p w14:paraId="024117A5" w14:textId="74DEC63F" w:rsidR="00B6136F" w:rsidRPr="00635EF2" w:rsidRDefault="007C6270" w:rsidP="007A3D56">
            <w:pPr>
              <w:rPr>
                <w:lang w:val="lt-LT" w:eastAsia="lt-LT"/>
              </w:rPr>
            </w:pPr>
            <w:bookmarkStart w:id="41" w:name="_Toc481009998"/>
            <w:r w:rsidRPr="00635EF2">
              <w:rPr>
                <w:position w:val="6"/>
                <w:lang w:val="lt-LT" w:eastAsia="lt-LT"/>
              </w:rPr>
              <w:t xml:space="preserve">      (</w:t>
            </w:r>
            <w:r w:rsidR="00B6136F" w:rsidRPr="00635EF2">
              <w:rPr>
                <w:position w:val="6"/>
                <w:lang w:val="lt-LT" w:eastAsia="lt-LT"/>
              </w:rPr>
              <w:t>Parašas</w:t>
            </w:r>
            <w:bookmarkEnd w:id="41"/>
            <w:r w:rsidRPr="00635EF2">
              <w:rPr>
                <w:position w:val="6"/>
                <w:lang w:val="lt-LT" w:eastAsia="lt-LT"/>
              </w:rPr>
              <w:t>)</w:t>
            </w:r>
          </w:p>
        </w:tc>
        <w:tc>
          <w:tcPr>
            <w:tcW w:w="2001" w:type="dxa"/>
          </w:tcPr>
          <w:p w14:paraId="532F84D2" w14:textId="420F40CA" w:rsidR="00635EF2" w:rsidRDefault="00B6136F" w:rsidP="007A3D56">
            <w:pPr>
              <w:rPr>
                <w:position w:val="6"/>
                <w:lang w:val="lt-LT" w:eastAsia="lt-LT"/>
              </w:rPr>
            </w:pPr>
            <w:r w:rsidRPr="00635EF2">
              <w:rPr>
                <w:position w:val="6"/>
                <w:lang w:val="lt-LT" w:eastAsia="lt-LT"/>
              </w:rPr>
              <w:t>___________</w:t>
            </w:r>
            <w:bookmarkStart w:id="42" w:name="_Toc481009999"/>
            <w:r w:rsidR="00635EF2">
              <w:rPr>
                <w:position w:val="6"/>
                <w:lang w:val="lt-LT" w:eastAsia="lt-LT"/>
              </w:rPr>
              <w:t>____</w:t>
            </w:r>
          </w:p>
          <w:p w14:paraId="02136163" w14:textId="610745D4" w:rsidR="00B6136F" w:rsidRPr="00635EF2" w:rsidRDefault="007C6270" w:rsidP="007A3D56">
            <w:pPr>
              <w:rPr>
                <w:position w:val="6"/>
                <w:lang w:val="lt-LT" w:eastAsia="lt-LT"/>
              </w:rPr>
            </w:pPr>
            <w:r w:rsidRPr="00635EF2">
              <w:rPr>
                <w:position w:val="6"/>
                <w:lang w:val="lt-LT" w:eastAsia="lt-LT"/>
              </w:rPr>
              <w:t xml:space="preserve">(Vardas ir </w:t>
            </w:r>
            <w:r w:rsidR="00B6136F" w:rsidRPr="00635EF2">
              <w:rPr>
                <w:position w:val="6"/>
                <w:lang w:val="lt-LT" w:eastAsia="lt-LT"/>
              </w:rPr>
              <w:t>pavardė)</w:t>
            </w:r>
            <w:bookmarkEnd w:id="42"/>
          </w:p>
        </w:tc>
      </w:tr>
    </w:tbl>
    <w:p w14:paraId="571B07D0" w14:textId="77777777" w:rsidR="00B6136F" w:rsidRPr="007A3D56" w:rsidRDefault="00B6136F" w:rsidP="007A3D56">
      <w:pPr>
        <w:rPr>
          <w:rFonts w:ascii="Arial" w:hAnsi="Arial" w:cs="Arial"/>
          <w:sz w:val="24"/>
          <w:szCs w:val="24"/>
          <w:lang w:val="lt-LT" w:eastAsia="lt-LT"/>
        </w:rPr>
      </w:pPr>
    </w:p>
    <w:p w14:paraId="4307A0D0" w14:textId="3A9AB1F7" w:rsidR="00C63AB6" w:rsidRDefault="00C63AB6" w:rsidP="007A3D56">
      <w:pPr>
        <w:rPr>
          <w:sz w:val="24"/>
          <w:szCs w:val="24"/>
          <w:lang w:val="lt-LT"/>
        </w:rPr>
      </w:pPr>
    </w:p>
    <w:p w14:paraId="3C070751" w14:textId="2C149957" w:rsidR="00FE7495" w:rsidRPr="003E11D6" w:rsidRDefault="003E11D6" w:rsidP="00C63AB6">
      <w:pPr>
        <w:rPr>
          <w:rFonts w:eastAsiaTheme="minorEastAsia"/>
          <w:b/>
          <w:sz w:val="24"/>
          <w:szCs w:val="24"/>
          <w:lang w:val="lt-LT"/>
        </w:rPr>
      </w:pPr>
      <w:r>
        <w:rPr>
          <w:rFonts w:eastAsiaTheme="minorEastAsia"/>
          <w:lang w:val="lt-LT"/>
        </w:rPr>
        <w:br w:type="page"/>
      </w:r>
    </w:p>
    <w:p w14:paraId="4DDE4259" w14:textId="1A2E7506" w:rsidR="00FE7495" w:rsidRDefault="00FE7495" w:rsidP="00C63AB6">
      <w:pPr>
        <w:rPr>
          <w:lang w:val="lt-LT"/>
        </w:rPr>
      </w:pPr>
    </w:p>
    <w:p w14:paraId="034C1FFB" w14:textId="297C2FCA" w:rsidR="00FE7495" w:rsidRDefault="00FE7495" w:rsidP="00C63AB6">
      <w:pPr>
        <w:rPr>
          <w:lang w:val="lt-LT"/>
        </w:rPr>
      </w:pPr>
    </w:p>
    <w:p w14:paraId="1C421959" w14:textId="75B87EBF" w:rsidR="00FE7495" w:rsidRDefault="00FE7495" w:rsidP="00C63AB6">
      <w:pPr>
        <w:rPr>
          <w:lang w:val="lt-LT"/>
        </w:rPr>
      </w:pPr>
    </w:p>
    <w:p w14:paraId="154B612C" w14:textId="71BD9018" w:rsidR="00FE7495" w:rsidRDefault="00FE7495" w:rsidP="00C63AB6">
      <w:pPr>
        <w:rPr>
          <w:lang w:val="lt-LT"/>
        </w:rPr>
      </w:pPr>
    </w:p>
    <w:p w14:paraId="7892E198" w14:textId="6E472613" w:rsidR="00754447" w:rsidRPr="00B35F36" w:rsidRDefault="004400A2" w:rsidP="00DB3940">
      <w:pPr>
        <w:pStyle w:val="Antrat1"/>
        <w:numPr>
          <w:ilvl w:val="0"/>
          <w:numId w:val="0"/>
        </w:numPr>
        <w:ind w:left="1287"/>
        <w:rPr>
          <w:lang w:val="lt-LT"/>
        </w:rPr>
      </w:pPr>
      <w:bookmarkStart w:id="43" w:name="_Toc485638363"/>
      <w:r>
        <w:rPr>
          <w:lang w:val="lt-LT"/>
        </w:rPr>
        <w:t>2</w:t>
      </w:r>
      <w:r w:rsidR="00C63AB6" w:rsidRPr="00B35F36">
        <w:rPr>
          <w:lang w:val="lt-LT"/>
        </w:rPr>
        <w:t xml:space="preserve"> </w:t>
      </w:r>
      <w:r w:rsidR="00754447" w:rsidRPr="00B35F36">
        <w:rPr>
          <w:lang w:val="lt-LT"/>
        </w:rPr>
        <w:t xml:space="preserve">PRIEDAS PASIŪLYMO </w:t>
      </w:r>
      <w:r w:rsidR="000C7237">
        <w:rPr>
          <w:lang w:val="lt-LT"/>
        </w:rPr>
        <w:t>RAŠTAS</w:t>
      </w:r>
      <w:bookmarkEnd w:id="43"/>
    </w:p>
    <w:p w14:paraId="5A250C71" w14:textId="11055641" w:rsidR="0050675E" w:rsidRPr="009352D6" w:rsidRDefault="00AA3258" w:rsidP="00A61840">
      <w:pPr>
        <w:pStyle w:val="Pagrindinistekstas"/>
        <w:jc w:val="center"/>
        <w:rPr>
          <w:rFonts w:ascii="Times New Roman" w:hAnsi="Times New Roman" w:cs="Times New Roman"/>
          <w:b/>
          <w:bCs/>
          <w:caps/>
          <w:lang w:val="lt-LT" w:eastAsia="fi-FI"/>
        </w:rPr>
      </w:pPr>
      <w:r w:rsidRPr="00AA3258">
        <w:rPr>
          <w:rFonts w:ascii="Times New Roman" w:hAnsi="Times New Roman" w:cs="Times New Roman"/>
          <w:b/>
          <w:bCs/>
          <w:caps/>
          <w:lang w:val="ru-RU" w:eastAsia="fi-FI"/>
        </w:rPr>
        <w:t>LIETAUS NUOTEKYNĖS ĮRENGIM</w:t>
      </w:r>
      <w:r>
        <w:rPr>
          <w:rFonts w:ascii="Times New Roman" w:hAnsi="Times New Roman" w:cs="Times New Roman"/>
          <w:b/>
          <w:bCs/>
          <w:caps/>
          <w:lang w:val="lt-LT" w:eastAsia="fi-FI"/>
        </w:rPr>
        <w:t>O</w:t>
      </w:r>
      <w:r w:rsidRPr="00AA3258">
        <w:rPr>
          <w:rFonts w:ascii="Times New Roman" w:hAnsi="Times New Roman" w:cs="Times New Roman"/>
          <w:b/>
          <w:bCs/>
          <w:caps/>
          <w:lang w:val="ru-RU" w:eastAsia="fi-FI"/>
        </w:rPr>
        <w:t xml:space="preserve"> ŠEŠKINĖS KOMPLEKSO PRIEIGOSE</w:t>
      </w:r>
      <w:r w:rsidR="0050675E" w:rsidRPr="009352D6">
        <w:rPr>
          <w:rFonts w:ascii="Times New Roman" w:hAnsi="Times New Roman" w:cs="Times New Roman"/>
          <w:b/>
          <w:bCs/>
          <w:caps/>
          <w:lang w:val="lt-LT" w:eastAsia="fi-FI"/>
        </w:rPr>
        <w:t xml:space="preserve"> </w:t>
      </w:r>
      <w:r w:rsidR="003E11D6">
        <w:rPr>
          <w:rFonts w:ascii="Times New Roman" w:hAnsi="Times New Roman" w:cs="Times New Roman"/>
          <w:b/>
          <w:bCs/>
          <w:caps/>
          <w:lang w:val="lt-LT" w:eastAsia="fi-FI"/>
        </w:rPr>
        <w:t>SU TECHNINIO DARBO PROJEKTO PARENGIMU</w:t>
      </w:r>
    </w:p>
    <w:bookmarkEnd w:id="30"/>
    <w:p w14:paraId="41273435" w14:textId="77777777" w:rsidR="00754447" w:rsidRPr="00B35F36" w:rsidRDefault="00754447" w:rsidP="00754447">
      <w:pPr>
        <w:pStyle w:val="Pagrindiniotekstotrauka2"/>
        <w:ind w:firstLine="0"/>
        <w:jc w:val="center"/>
        <w:rPr>
          <w:color w:val="000000"/>
          <w:szCs w:val="24"/>
          <w:lang w:val="lt-LT"/>
        </w:rPr>
      </w:pPr>
      <w:r w:rsidRPr="00B35F36">
        <w:rPr>
          <w:color w:val="000000"/>
          <w:szCs w:val="24"/>
          <w:lang w:val="lt-LT"/>
        </w:rPr>
        <w:t>20__-__-__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5570"/>
      </w:tblGrid>
      <w:tr w:rsidR="00754447" w:rsidRPr="00B35F36" w14:paraId="078E3B4A"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180A9CE3"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pavadinimas ir kodas (</w:t>
            </w:r>
            <w:r w:rsidRPr="00B35F36">
              <w:rPr>
                <w:i/>
                <w:color w:val="000000"/>
                <w:szCs w:val="24"/>
                <w:lang w:val="lt-LT"/>
              </w:rPr>
              <w:t>jei pasiūlymą pateikia ūkio subjektų grupė, nurodyti visų partnerių pavadinimus</w:t>
            </w:r>
            <w:r w:rsidRPr="00B35F36">
              <w:rPr>
                <w:color w:val="000000"/>
                <w:szCs w:val="24"/>
                <w:lang w:val="lt-LT"/>
              </w:rPr>
              <w:t>)</w:t>
            </w:r>
          </w:p>
        </w:tc>
        <w:tc>
          <w:tcPr>
            <w:tcW w:w="5570" w:type="dxa"/>
            <w:tcBorders>
              <w:top w:val="single" w:sz="4" w:space="0" w:color="auto"/>
              <w:left w:val="single" w:sz="4" w:space="0" w:color="auto"/>
              <w:bottom w:val="single" w:sz="4" w:space="0" w:color="auto"/>
              <w:right w:val="single" w:sz="4" w:space="0" w:color="auto"/>
            </w:tcBorders>
          </w:tcPr>
          <w:p w14:paraId="6A317CD1" w14:textId="77777777" w:rsidR="00754447" w:rsidRPr="00B35F36" w:rsidRDefault="00754447" w:rsidP="007513CF">
            <w:pPr>
              <w:pStyle w:val="Pagrindiniotekstotrauka2"/>
              <w:ind w:firstLine="0"/>
              <w:rPr>
                <w:color w:val="000000"/>
                <w:szCs w:val="24"/>
                <w:lang w:val="lt-LT"/>
              </w:rPr>
            </w:pPr>
          </w:p>
        </w:tc>
      </w:tr>
      <w:tr w:rsidR="00754447" w:rsidRPr="00B35F36" w14:paraId="59142BF5"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768545C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adresas</w:t>
            </w:r>
          </w:p>
        </w:tc>
        <w:tc>
          <w:tcPr>
            <w:tcW w:w="5570" w:type="dxa"/>
            <w:tcBorders>
              <w:top w:val="single" w:sz="4" w:space="0" w:color="auto"/>
              <w:left w:val="single" w:sz="4" w:space="0" w:color="auto"/>
              <w:bottom w:val="single" w:sz="4" w:space="0" w:color="auto"/>
              <w:right w:val="single" w:sz="4" w:space="0" w:color="auto"/>
            </w:tcBorders>
          </w:tcPr>
          <w:p w14:paraId="71D37A9F" w14:textId="77777777" w:rsidR="00754447" w:rsidRPr="00B35F36" w:rsidRDefault="00754447" w:rsidP="007513CF">
            <w:pPr>
              <w:pStyle w:val="Pagrindiniotekstotrauka2"/>
              <w:ind w:firstLine="0"/>
              <w:rPr>
                <w:color w:val="000000"/>
                <w:szCs w:val="24"/>
                <w:lang w:val="lt-LT"/>
              </w:rPr>
            </w:pPr>
          </w:p>
        </w:tc>
      </w:tr>
      <w:tr w:rsidR="00754447" w:rsidRPr="00B35F36" w14:paraId="25EF6BB0"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75E73C21"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Atsakingo/įgalioto asmens vardas ir pavardė</w:t>
            </w:r>
          </w:p>
        </w:tc>
        <w:tc>
          <w:tcPr>
            <w:tcW w:w="5570" w:type="dxa"/>
            <w:tcBorders>
              <w:top w:val="single" w:sz="4" w:space="0" w:color="auto"/>
              <w:left w:val="single" w:sz="4" w:space="0" w:color="auto"/>
              <w:bottom w:val="single" w:sz="4" w:space="0" w:color="auto"/>
              <w:right w:val="single" w:sz="4" w:space="0" w:color="auto"/>
            </w:tcBorders>
          </w:tcPr>
          <w:p w14:paraId="42FAADEE" w14:textId="77777777" w:rsidR="00754447" w:rsidRPr="00B35F36" w:rsidRDefault="00754447" w:rsidP="007513CF">
            <w:pPr>
              <w:pStyle w:val="Pagrindiniotekstotrauka2"/>
              <w:ind w:firstLine="0"/>
              <w:rPr>
                <w:color w:val="000000"/>
                <w:szCs w:val="24"/>
                <w:lang w:val="lt-LT"/>
              </w:rPr>
            </w:pPr>
          </w:p>
        </w:tc>
      </w:tr>
      <w:tr w:rsidR="00754447" w:rsidRPr="00B35F36" w14:paraId="10715D1D"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6D030BD0"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Telefono numeris</w:t>
            </w:r>
          </w:p>
        </w:tc>
        <w:tc>
          <w:tcPr>
            <w:tcW w:w="5570" w:type="dxa"/>
            <w:tcBorders>
              <w:top w:val="single" w:sz="4" w:space="0" w:color="auto"/>
              <w:left w:val="single" w:sz="4" w:space="0" w:color="auto"/>
              <w:bottom w:val="single" w:sz="4" w:space="0" w:color="auto"/>
              <w:right w:val="single" w:sz="4" w:space="0" w:color="auto"/>
            </w:tcBorders>
          </w:tcPr>
          <w:p w14:paraId="28E91257" w14:textId="77777777" w:rsidR="00754447" w:rsidRPr="00B35F36" w:rsidRDefault="00754447" w:rsidP="007513CF">
            <w:pPr>
              <w:pStyle w:val="Pagrindiniotekstotrauka2"/>
              <w:ind w:firstLine="0"/>
              <w:rPr>
                <w:color w:val="000000"/>
                <w:szCs w:val="24"/>
                <w:lang w:val="lt-LT"/>
              </w:rPr>
            </w:pPr>
          </w:p>
        </w:tc>
      </w:tr>
      <w:tr w:rsidR="00754447" w:rsidRPr="00B35F36" w14:paraId="03DF22A1"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680DDC47"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Fakso numeris</w:t>
            </w:r>
          </w:p>
        </w:tc>
        <w:tc>
          <w:tcPr>
            <w:tcW w:w="5570" w:type="dxa"/>
            <w:tcBorders>
              <w:top w:val="single" w:sz="4" w:space="0" w:color="auto"/>
              <w:left w:val="single" w:sz="4" w:space="0" w:color="auto"/>
              <w:bottom w:val="single" w:sz="4" w:space="0" w:color="auto"/>
              <w:right w:val="single" w:sz="4" w:space="0" w:color="auto"/>
            </w:tcBorders>
          </w:tcPr>
          <w:p w14:paraId="76C87937" w14:textId="77777777" w:rsidR="00754447" w:rsidRPr="00B35F36" w:rsidRDefault="00754447" w:rsidP="007513CF">
            <w:pPr>
              <w:pStyle w:val="Pagrindiniotekstotrauka2"/>
              <w:ind w:firstLine="0"/>
              <w:rPr>
                <w:color w:val="000000"/>
                <w:szCs w:val="24"/>
                <w:lang w:val="lt-LT"/>
              </w:rPr>
            </w:pPr>
          </w:p>
        </w:tc>
      </w:tr>
      <w:tr w:rsidR="00754447" w:rsidRPr="00B35F36" w14:paraId="30EE8A7D"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2240207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E. pašto adresas</w:t>
            </w:r>
          </w:p>
        </w:tc>
        <w:tc>
          <w:tcPr>
            <w:tcW w:w="5570" w:type="dxa"/>
            <w:tcBorders>
              <w:top w:val="single" w:sz="4" w:space="0" w:color="auto"/>
              <w:left w:val="single" w:sz="4" w:space="0" w:color="auto"/>
              <w:bottom w:val="single" w:sz="4" w:space="0" w:color="auto"/>
              <w:right w:val="single" w:sz="4" w:space="0" w:color="auto"/>
            </w:tcBorders>
          </w:tcPr>
          <w:p w14:paraId="112AC5AF" w14:textId="77777777" w:rsidR="00754447" w:rsidRPr="00B35F36" w:rsidRDefault="00754447" w:rsidP="007513CF">
            <w:pPr>
              <w:pStyle w:val="Pagrindiniotekstotrauka2"/>
              <w:ind w:firstLine="0"/>
              <w:rPr>
                <w:color w:val="000000"/>
                <w:szCs w:val="24"/>
                <w:lang w:val="lt-LT"/>
              </w:rPr>
            </w:pPr>
          </w:p>
        </w:tc>
      </w:tr>
    </w:tbl>
    <w:p w14:paraId="4A43B4ED" w14:textId="77777777" w:rsidR="00754447" w:rsidRPr="00B35F36" w:rsidRDefault="00754447" w:rsidP="00754447">
      <w:pPr>
        <w:ind w:firstLine="720"/>
        <w:jc w:val="both"/>
        <w:rPr>
          <w:color w:val="000000"/>
          <w:sz w:val="24"/>
          <w:szCs w:val="24"/>
          <w:lang w:val="lt-LT"/>
        </w:rPr>
      </w:pPr>
    </w:p>
    <w:p w14:paraId="206F9224" w14:textId="77777777" w:rsidR="003E11D6" w:rsidRPr="00B35F36" w:rsidRDefault="003E11D6" w:rsidP="003E11D6">
      <w:pPr>
        <w:ind w:firstLine="720"/>
        <w:jc w:val="both"/>
        <w:rPr>
          <w:color w:val="000000"/>
          <w:sz w:val="24"/>
          <w:szCs w:val="24"/>
          <w:lang w:val="lt-LT"/>
        </w:rPr>
      </w:pPr>
      <w:r w:rsidRPr="00B35F36">
        <w:rPr>
          <w:color w:val="000000"/>
          <w:sz w:val="24"/>
          <w:szCs w:val="24"/>
          <w:lang w:val="lt-LT"/>
        </w:rPr>
        <w:t xml:space="preserve">Pažymime, kad sutinkame su visomis </w:t>
      </w:r>
      <w:r>
        <w:rPr>
          <w:color w:val="000000"/>
          <w:sz w:val="24"/>
          <w:szCs w:val="24"/>
          <w:lang w:val="lt-LT"/>
        </w:rPr>
        <w:t>p</w:t>
      </w:r>
      <w:r w:rsidRPr="00B35F36">
        <w:rPr>
          <w:color w:val="000000"/>
          <w:sz w:val="24"/>
          <w:szCs w:val="24"/>
          <w:lang w:val="lt-LT"/>
        </w:rPr>
        <w:t>irkimo dokumentų sąlygomis.</w:t>
      </w:r>
    </w:p>
    <w:p w14:paraId="6AFD41C4" w14:textId="6ED8379B" w:rsidR="00823D1D" w:rsidRPr="00B35F36" w:rsidRDefault="003E11D6" w:rsidP="00823D1D">
      <w:pPr>
        <w:ind w:firstLine="720"/>
        <w:jc w:val="both"/>
        <w:rPr>
          <w:b/>
          <w:sz w:val="24"/>
          <w:szCs w:val="24"/>
          <w:lang w:val="lt-LT"/>
        </w:rPr>
      </w:pPr>
      <w:r w:rsidRPr="00B35F36">
        <w:rPr>
          <w:b/>
          <w:sz w:val="24"/>
          <w:szCs w:val="24"/>
          <w:lang w:val="lt-LT"/>
        </w:rPr>
        <w:t xml:space="preserve">Siūlome šią </w:t>
      </w:r>
      <w:r>
        <w:rPr>
          <w:b/>
          <w:sz w:val="24"/>
          <w:szCs w:val="24"/>
          <w:lang w:val="lt-LT"/>
        </w:rPr>
        <w:t>pirkimo objekto</w:t>
      </w:r>
      <w:r w:rsidRPr="00B35F36">
        <w:rPr>
          <w:b/>
          <w:sz w:val="24"/>
          <w:szCs w:val="24"/>
          <w:lang w:val="lt-LT"/>
        </w:rPr>
        <w:t xml:space="preserve"> kainą:</w:t>
      </w:r>
      <w:r w:rsidRPr="00B35F36">
        <w:rPr>
          <w:sz w:val="24"/>
          <w:szCs w:val="24"/>
          <w:lang w:val="lt-LT"/>
        </w:rPr>
        <w:t>______________</w:t>
      </w:r>
      <w:r w:rsidRPr="00B35F36">
        <w:rPr>
          <w:b/>
          <w:sz w:val="24"/>
          <w:szCs w:val="24"/>
          <w:lang w:val="lt-LT"/>
        </w:rPr>
        <w:t xml:space="preserve"> su PVM</w:t>
      </w:r>
      <w:r>
        <w:rPr>
          <w:b/>
          <w:sz w:val="24"/>
          <w:szCs w:val="24"/>
          <w:lang w:val="lt-LT"/>
        </w:rPr>
        <w:t xml:space="preserve"> </w:t>
      </w:r>
      <w:r w:rsidRPr="00B35F36">
        <w:rPr>
          <w:b/>
          <w:sz w:val="24"/>
          <w:szCs w:val="24"/>
          <w:lang w:val="lt-LT"/>
        </w:rPr>
        <w:t>(skaičiais ir žodžiais)</w:t>
      </w:r>
      <w:r w:rsidR="00823D1D">
        <w:rPr>
          <w:b/>
          <w:sz w:val="24"/>
          <w:szCs w:val="24"/>
          <w:lang w:val="lt-LT"/>
        </w:rPr>
        <w:t xml:space="preserve"> </w:t>
      </w:r>
      <w:r w:rsidR="00823D1D" w:rsidRPr="00E04CD4">
        <w:rPr>
          <w:sz w:val="24"/>
          <w:szCs w:val="24"/>
          <w:lang w:val="lt-LT"/>
        </w:rPr>
        <w:t>kur PVM sudaro:_______________________ (skaičiais ir žodžiais)</w:t>
      </w:r>
      <w:r w:rsidR="00823D1D">
        <w:rPr>
          <w:sz w:val="24"/>
          <w:szCs w:val="24"/>
          <w:lang w:val="lt-LT"/>
        </w:rPr>
        <w:t>.</w:t>
      </w:r>
    </w:p>
    <w:p w14:paraId="73462D0B" w14:textId="01D51BB6" w:rsidR="003E11D6" w:rsidRPr="00B35F36" w:rsidRDefault="003E11D6" w:rsidP="003E11D6">
      <w:pPr>
        <w:ind w:firstLine="720"/>
        <w:jc w:val="both"/>
        <w:rPr>
          <w:b/>
          <w:sz w:val="24"/>
          <w:szCs w:val="24"/>
          <w:lang w:val="lt-LT"/>
        </w:rPr>
      </w:pPr>
    </w:p>
    <w:p w14:paraId="663AE126" w14:textId="77777777" w:rsidR="003E11D6" w:rsidRPr="00B35F36" w:rsidRDefault="003E11D6" w:rsidP="003E11D6">
      <w:pPr>
        <w:pStyle w:val="Pagrindinistekstas"/>
        <w:ind w:firstLine="709"/>
        <w:rPr>
          <w:rFonts w:ascii="Times New Roman" w:hAnsi="Times New Roman" w:cs="Times New Roman"/>
          <w:lang w:val="lt-LT"/>
        </w:rPr>
      </w:pPr>
    </w:p>
    <w:p w14:paraId="7BDC6D35" w14:textId="77777777" w:rsidR="003E11D6" w:rsidRPr="00B35F36" w:rsidRDefault="003E11D6" w:rsidP="003E11D6">
      <w:pPr>
        <w:pStyle w:val="Pagrindinistekstas"/>
        <w:ind w:firstLine="709"/>
        <w:rPr>
          <w:rFonts w:ascii="Times New Roman" w:hAnsi="Times New Roman" w:cs="Times New Roman"/>
          <w:lang w:val="lt-LT"/>
        </w:rPr>
      </w:pPr>
      <w:r w:rsidRPr="00B35F36">
        <w:rPr>
          <w:rFonts w:ascii="Times New Roman" w:hAnsi="Times New Roman" w:cs="Times New Roman"/>
          <w:lang w:val="lt-LT"/>
        </w:rPr>
        <w:t xml:space="preserve">Į siūlomą darbų kainą įskaičiuoti visi mokesčiai ir išlaidos (pristatymo, draudimo, pakrovimo, sumontavimo ir kt.). Siūlomi darbai visiškai atitinka pirkimo dokumentuose nurodytus reikalavimus. </w:t>
      </w:r>
    </w:p>
    <w:p w14:paraId="52567480" w14:textId="77777777" w:rsidR="003E11D6" w:rsidRPr="00B35F36" w:rsidRDefault="003E11D6" w:rsidP="003E11D6">
      <w:pPr>
        <w:ind w:firstLine="709"/>
        <w:jc w:val="both"/>
        <w:rPr>
          <w:color w:val="000000"/>
          <w:sz w:val="24"/>
          <w:szCs w:val="24"/>
          <w:lang w:val="lt-LT"/>
        </w:rPr>
      </w:pPr>
    </w:p>
    <w:p w14:paraId="59C04238" w14:textId="77777777" w:rsidR="003E11D6" w:rsidRPr="00B35F36" w:rsidRDefault="003E11D6" w:rsidP="003E11D6">
      <w:pPr>
        <w:ind w:firstLine="709"/>
        <w:jc w:val="both"/>
        <w:rPr>
          <w:color w:val="000000"/>
          <w:sz w:val="24"/>
          <w:szCs w:val="24"/>
          <w:lang w:val="lt-LT"/>
        </w:rPr>
      </w:pPr>
      <w:r w:rsidRPr="00B35F36">
        <w:rPr>
          <w:color w:val="000000"/>
          <w:sz w:val="24"/>
          <w:szCs w:val="24"/>
          <w:lang w:val="lt-LT"/>
        </w:rPr>
        <w:t>Informacija apie subrangovus</w:t>
      </w:r>
      <w:r>
        <w:rPr>
          <w:color w:val="000000"/>
          <w:sz w:val="24"/>
          <w:szCs w:val="24"/>
          <w:lang w:val="lt-LT"/>
        </w:rPr>
        <w:t>/subteikėjus</w:t>
      </w:r>
      <w:r w:rsidRPr="00B35F36">
        <w:rPr>
          <w:color w:val="000000"/>
          <w:sz w:val="24"/>
          <w:szCs w:val="24"/>
          <w:lang w:val="lt-LT"/>
        </w:rPr>
        <w:t>:</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232"/>
        <w:gridCol w:w="341"/>
        <w:gridCol w:w="962"/>
        <w:gridCol w:w="2524"/>
        <w:gridCol w:w="2943"/>
      </w:tblGrid>
      <w:tr w:rsidR="003E11D6" w:rsidRPr="00B35F36" w14:paraId="547C39D8" w14:textId="77777777" w:rsidTr="00B977F2">
        <w:tc>
          <w:tcPr>
            <w:tcW w:w="570" w:type="dxa"/>
            <w:tcBorders>
              <w:top w:val="single" w:sz="4" w:space="0" w:color="auto"/>
              <w:left w:val="single" w:sz="4" w:space="0" w:color="auto"/>
              <w:bottom w:val="single" w:sz="4" w:space="0" w:color="auto"/>
              <w:right w:val="single" w:sz="4" w:space="0" w:color="auto"/>
            </w:tcBorders>
            <w:hideMark/>
          </w:tcPr>
          <w:p w14:paraId="3FB93184" w14:textId="77777777" w:rsidR="003E11D6" w:rsidRPr="00B35F36" w:rsidRDefault="003E11D6" w:rsidP="00B977F2">
            <w:pPr>
              <w:jc w:val="center"/>
              <w:rPr>
                <w:b/>
                <w:color w:val="000000"/>
                <w:sz w:val="24"/>
                <w:szCs w:val="24"/>
                <w:lang w:val="lt-LT"/>
              </w:rPr>
            </w:pPr>
            <w:r w:rsidRPr="00B35F36">
              <w:rPr>
                <w:b/>
                <w:color w:val="000000"/>
                <w:sz w:val="24"/>
                <w:szCs w:val="24"/>
                <w:lang w:val="lt-LT"/>
              </w:rPr>
              <w:t>Eil. nr.</w:t>
            </w:r>
          </w:p>
        </w:tc>
        <w:tc>
          <w:tcPr>
            <w:tcW w:w="2232" w:type="dxa"/>
            <w:tcBorders>
              <w:top w:val="single" w:sz="4" w:space="0" w:color="auto"/>
              <w:left w:val="single" w:sz="4" w:space="0" w:color="auto"/>
              <w:bottom w:val="single" w:sz="4" w:space="0" w:color="auto"/>
              <w:right w:val="single" w:sz="4" w:space="0" w:color="auto"/>
            </w:tcBorders>
            <w:hideMark/>
          </w:tcPr>
          <w:p w14:paraId="3EAD6042" w14:textId="77777777" w:rsidR="003E11D6" w:rsidRPr="00B35F36" w:rsidRDefault="003E11D6" w:rsidP="00B977F2">
            <w:pPr>
              <w:jc w:val="center"/>
              <w:rPr>
                <w:b/>
                <w:color w:val="000000"/>
                <w:sz w:val="24"/>
                <w:szCs w:val="24"/>
                <w:lang w:val="lt-LT"/>
              </w:rPr>
            </w:pPr>
            <w:r w:rsidRPr="00B35F36">
              <w:rPr>
                <w:b/>
                <w:color w:val="000000"/>
                <w:sz w:val="24"/>
                <w:szCs w:val="24"/>
                <w:lang w:val="lt-LT"/>
              </w:rPr>
              <w:t>Subrangovo</w:t>
            </w:r>
            <w:r>
              <w:rPr>
                <w:b/>
                <w:color w:val="000000"/>
                <w:sz w:val="24"/>
                <w:szCs w:val="24"/>
                <w:lang w:val="lt-LT"/>
              </w:rPr>
              <w:t>/subteikėjo</w:t>
            </w:r>
            <w:r w:rsidRPr="00B35F36">
              <w:rPr>
                <w:b/>
                <w:color w:val="000000"/>
                <w:sz w:val="24"/>
                <w:szCs w:val="24"/>
                <w:lang w:val="lt-LT"/>
              </w:rPr>
              <w:t xml:space="preserve"> pavadinimas ir adresas</w:t>
            </w:r>
          </w:p>
        </w:tc>
        <w:tc>
          <w:tcPr>
            <w:tcW w:w="1303" w:type="dxa"/>
            <w:gridSpan w:val="2"/>
            <w:tcBorders>
              <w:top w:val="single" w:sz="4" w:space="0" w:color="auto"/>
              <w:left w:val="single" w:sz="4" w:space="0" w:color="auto"/>
              <w:bottom w:val="single" w:sz="4" w:space="0" w:color="auto"/>
              <w:right w:val="single" w:sz="4" w:space="0" w:color="auto"/>
            </w:tcBorders>
          </w:tcPr>
          <w:p w14:paraId="1C528C82" w14:textId="77777777" w:rsidR="003E11D6" w:rsidRPr="00B35F36" w:rsidRDefault="003E11D6" w:rsidP="00B977F2">
            <w:pPr>
              <w:jc w:val="center"/>
              <w:rPr>
                <w:b/>
                <w:color w:val="000000"/>
                <w:sz w:val="24"/>
                <w:szCs w:val="24"/>
                <w:lang w:val="lt-LT"/>
              </w:rPr>
            </w:pPr>
            <w:r w:rsidRPr="00B35F36">
              <w:rPr>
                <w:b/>
                <w:color w:val="000000"/>
                <w:sz w:val="24"/>
                <w:szCs w:val="24"/>
                <w:lang w:val="lt-LT"/>
              </w:rPr>
              <w:t>Įmonės kodas</w:t>
            </w:r>
          </w:p>
        </w:tc>
        <w:tc>
          <w:tcPr>
            <w:tcW w:w="2524" w:type="dxa"/>
            <w:tcBorders>
              <w:top w:val="single" w:sz="4" w:space="0" w:color="auto"/>
              <w:left w:val="single" w:sz="4" w:space="0" w:color="auto"/>
              <w:bottom w:val="single" w:sz="4" w:space="0" w:color="auto"/>
              <w:right w:val="single" w:sz="4" w:space="0" w:color="auto"/>
            </w:tcBorders>
          </w:tcPr>
          <w:p w14:paraId="25E52A79" w14:textId="77777777" w:rsidR="003E11D6" w:rsidRPr="00B35F36" w:rsidRDefault="003E11D6" w:rsidP="00B977F2">
            <w:pPr>
              <w:jc w:val="center"/>
              <w:rPr>
                <w:b/>
                <w:color w:val="000000"/>
                <w:sz w:val="24"/>
                <w:szCs w:val="24"/>
                <w:lang w:val="lt-LT"/>
              </w:rPr>
            </w:pPr>
            <w:r w:rsidRPr="00B35F36">
              <w:rPr>
                <w:b/>
                <w:sz w:val="24"/>
                <w:szCs w:val="24"/>
                <w:lang w:val="lt-LT"/>
              </w:rPr>
              <w:t>Subrangovui</w:t>
            </w:r>
            <w:r>
              <w:rPr>
                <w:b/>
                <w:sz w:val="24"/>
                <w:szCs w:val="24"/>
                <w:lang w:val="lt-LT"/>
              </w:rPr>
              <w:t>/subteikėjai</w:t>
            </w:r>
            <w:r w:rsidRPr="00B35F36">
              <w:rPr>
                <w:b/>
                <w:sz w:val="24"/>
                <w:szCs w:val="24"/>
                <w:lang w:val="lt-LT"/>
              </w:rPr>
              <w:t xml:space="preserve"> ketinami pavesti darbai/paslaugos</w:t>
            </w:r>
          </w:p>
        </w:tc>
        <w:tc>
          <w:tcPr>
            <w:tcW w:w="2943" w:type="dxa"/>
            <w:tcBorders>
              <w:top w:val="single" w:sz="4" w:space="0" w:color="auto"/>
              <w:left w:val="single" w:sz="4" w:space="0" w:color="auto"/>
              <w:bottom w:val="single" w:sz="4" w:space="0" w:color="auto"/>
              <w:right w:val="single" w:sz="4" w:space="0" w:color="auto"/>
            </w:tcBorders>
            <w:hideMark/>
          </w:tcPr>
          <w:p w14:paraId="639B363A" w14:textId="77777777" w:rsidR="003E11D6" w:rsidRPr="00B35F36" w:rsidRDefault="003E11D6" w:rsidP="00B977F2">
            <w:pPr>
              <w:jc w:val="center"/>
              <w:rPr>
                <w:b/>
                <w:color w:val="000000"/>
                <w:sz w:val="24"/>
                <w:szCs w:val="24"/>
                <w:lang w:val="lt-LT"/>
              </w:rPr>
            </w:pPr>
            <w:r w:rsidRPr="00B35F36">
              <w:rPr>
                <w:b/>
                <w:color w:val="000000"/>
                <w:sz w:val="24"/>
                <w:szCs w:val="24"/>
                <w:lang w:val="lt-LT"/>
              </w:rPr>
              <w:t>Sut</w:t>
            </w:r>
            <w:r>
              <w:rPr>
                <w:b/>
                <w:color w:val="000000"/>
                <w:sz w:val="24"/>
                <w:szCs w:val="24"/>
                <w:lang w:val="lt-LT"/>
              </w:rPr>
              <w:t>arties dalis (paslaugų/darbų</w:t>
            </w:r>
            <w:r w:rsidRPr="00B35F36">
              <w:rPr>
                <w:b/>
                <w:color w:val="000000"/>
                <w:sz w:val="24"/>
                <w:szCs w:val="24"/>
                <w:lang w:val="lt-LT"/>
              </w:rPr>
              <w:t xml:space="preserve"> apimtis EUR), kuriai ketinama pasitelkti subrangovus</w:t>
            </w:r>
            <w:r>
              <w:rPr>
                <w:b/>
                <w:color w:val="000000"/>
                <w:sz w:val="24"/>
                <w:szCs w:val="24"/>
                <w:lang w:val="lt-LT"/>
              </w:rPr>
              <w:t>/subteikėjus</w:t>
            </w:r>
          </w:p>
        </w:tc>
      </w:tr>
      <w:tr w:rsidR="003E11D6" w:rsidRPr="00B35F36" w14:paraId="628EF9E8" w14:textId="77777777" w:rsidTr="00B977F2">
        <w:tc>
          <w:tcPr>
            <w:tcW w:w="570" w:type="dxa"/>
            <w:tcBorders>
              <w:top w:val="single" w:sz="4" w:space="0" w:color="auto"/>
              <w:left w:val="single" w:sz="4" w:space="0" w:color="auto"/>
              <w:bottom w:val="single" w:sz="4" w:space="0" w:color="auto"/>
              <w:right w:val="single" w:sz="4" w:space="0" w:color="auto"/>
            </w:tcBorders>
          </w:tcPr>
          <w:p w14:paraId="3CC3E717" w14:textId="77777777" w:rsidR="003E11D6" w:rsidRPr="00B35F36" w:rsidRDefault="003E11D6" w:rsidP="00B977F2">
            <w:pPr>
              <w:jc w:val="both"/>
              <w:rPr>
                <w:color w:val="000000"/>
                <w:sz w:val="24"/>
                <w:szCs w:val="24"/>
                <w:lang w:val="lt-LT"/>
              </w:rPr>
            </w:pPr>
          </w:p>
        </w:tc>
        <w:tc>
          <w:tcPr>
            <w:tcW w:w="2573" w:type="dxa"/>
            <w:gridSpan w:val="2"/>
            <w:tcBorders>
              <w:top w:val="single" w:sz="4" w:space="0" w:color="auto"/>
              <w:left w:val="single" w:sz="4" w:space="0" w:color="auto"/>
              <w:bottom w:val="single" w:sz="4" w:space="0" w:color="auto"/>
              <w:right w:val="single" w:sz="4" w:space="0" w:color="auto"/>
            </w:tcBorders>
          </w:tcPr>
          <w:p w14:paraId="42852C1B" w14:textId="77777777" w:rsidR="003E11D6" w:rsidRPr="00B35F36" w:rsidRDefault="003E11D6" w:rsidP="00B977F2">
            <w:pPr>
              <w:jc w:val="both"/>
              <w:rPr>
                <w:color w:val="000000"/>
                <w:sz w:val="24"/>
                <w:szCs w:val="24"/>
                <w:lang w:val="lt-LT"/>
              </w:rPr>
            </w:pPr>
          </w:p>
        </w:tc>
        <w:tc>
          <w:tcPr>
            <w:tcW w:w="962" w:type="dxa"/>
            <w:tcBorders>
              <w:top w:val="single" w:sz="4" w:space="0" w:color="auto"/>
              <w:left w:val="single" w:sz="4" w:space="0" w:color="auto"/>
              <w:bottom w:val="single" w:sz="4" w:space="0" w:color="auto"/>
              <w:right w:val="single" w:sz="4" w:space="0" w:color="auto"/>
            </w:tcBorders>
          </w:tcPr>
          <w:p w14:paraId="09F9DDFB" w14:textId="77777777" w:rsidR="003E11D6" w:rsidRPr="00B35F36" w:rsidRDefault="003E11D6" w:rsidP="00B977F2">
            <w:pPr>
              <w:jc w:val="both"/>
              <w:rPr>
                <w:color w:val="000000"/>
                <w:sz w:val="24"/>
                <w:szCs w:val="24"/>
                <w:lang w:val="lt-LT"/>
              </w:rPr>
            </w:pPr>
          </w:p>
        </w:tc>
        <w:tc>
          <w:tcPr>
            <w:tcW w:w="2524" w:type="dxa"/>
            <w:tcBorders>
              <w:top w:val="single" w:sz="4" w:space="0" w:color="auto"/>
              <w:left w:val="single" w:sz="4" w:space="0" w:color="auto"/>
              <w:bottom w:val="single" w:sz="4" w:space="0" w:color="auto"/>
              <w:right w:val="single" w:sz="4" w:space="0" w:color="auto"/>
            </w:tcBorders>
          </w:tcPr>
          <w:p w14:paraId="51C59550" w14:textId="77777777" w:rsidR="003E11D6" w:rsidRPr="00B35F36" w:rsidRDefault="003E11D6" w:rsidP="00B977F2">
            <w:pPr>
              <w:jc w:val="both"/>
              <w:rPr>
                <w:color w:val="000000"/>
                <w:sz w:val="24"/>
                <w:szCs w:val="24"/>
                <w:lang w:val="lt-LT"/>
              </w:rPr>
            </w:pPr>
          </w:p>
        </w:tc>
        <w:tc>
          <w:tcPr>
            <w:tcW w:w="2943" w:type="dxa"/>
            <w:tcBorders>
              <w:top w:val="single" w:sz="4" w:space="0" w:color="auto"/>
              <w:left w:val="single" w:sz="4" w:space="0" w:color="auto"/>
              <w:bottom w:val="single" w:sz="4" w:space="0" w:color="auto"/>
              <w:right w:val="single" w:sz="4" w:space="0" w:color="auto"/>
            </w:tcBorders>
          </w:tcPr>
          <w:p w14:paraId="23FE0192" w14:textId="77777777" w:rsidR="003E11D6" w:rsidRPr="00B35F36" w:rsidRDefault="003E11D6" w:rsidP="00B977F2">
            <w:pPr>
              <w:jc w:val="both"/>
              <w:rPr>
                <w:color w:val="000000"/>
                <w:sz w:val="24"/>
                <w:szCs w:val="24"/>
                <w:lang w:val="lt-LT"/>
              </w:rPr>
            </w:pPr>
          </w:p>
        </w:tc>
      </w:tr>
    </w:tbl>
    <w:p w14:paraId="00DF228F" w14:textId="77777777" w:rsidR="00221473" w:rsidRPr="00B35F36" w:rsidRDefault="00221473" w:rsidP="00754447">
      <w:pPr>
        <w:ind w:firstLine="709"/>
        <w:jc w:val="both"/>
        <w:rPr>
          <w:color w:val="000000"/>
          <w:sz w:val="24"/>
          <w:szCs w:val="24"/>
          <w:lang w:val="lt-LT"/>
        </w:rPr>
      </w:pPr>
    </w:p>
    <w:p w14:paraId="0B3D755C" w14:textId="77777777" w:rsidR="00754447" w:rsidRPr="00B35F36" w:rsidRDefault="00754447" w:rsidP="00754447">
      <w:pPr>
        <w:ind w:firstLine="709"/>
        <w:jc w:val="both"/>
        <w:rPr>
          <w:color w:val="000000"/>
          <w:sz w:val="24"/>
          <w:szCs w:val="24"/>
          <w:lang w:val="lt-LT"/>
        </w:rPr>
      </w:pPr>
      <w:r w:rsidRPr="00B35F36">
        <w:rPr>
          <w:color w:val="000000"/>
          <w:sz w:val="24"/>
          <w:szCs w:val="24"/>
          <w:lang w:val="lt-LT"/>
        </w:rPr>
        <w:t>Kartu su pasiūlymu pateikiami šie dokumentai: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8682"/>
      </w:tblGrid>
      <w:tr w:rsidR="00754447" w:rsidRPr="00B35F36" w14:paraId="6438A86A" w14:textId="77777777" w:rsidTr="007A3D56">
        <w:tc>
          <w:tcPr>
            <w:tcW w:w="669" w:type="dxa"/>
            <w:tcBorders>
              <w:top w:val="single" w:sz="4" w:space="0" w:color="auto"/>
              <w:left w:val="single" w:sz="4" w:space="0" w:color="auto"/>
              <w:bottom w:val="single" w:sz="4" w:space="0" w:color="auto"/>
              <w:right w:val="single" w:sz="4" w:space="0" w:color="auto"/>
            </w:tcBorders>
            <w:hideMark/>
          </w:tcPr>
          <w:p w14:paraId="4FCC00BF" w14:textId="77777777" w:rsidR="00754447" w:rsidRPr="00B35F36" w:rsidRDefault="00754447" w:rsidP="007513CF">
            <w:pPr>
              <w:jc w:val="center"/>
              <w:rPr>
                <w:b/>
                <w:color w:val="000000"/>
                <w:sz w:val="24"/>
                <w:szCs w:val="24"/>
                <w:lang w:val="lt-LT"/>
              </w:rPr>
            </w:pPr>
            <w:r w:rsidRPr="00B35F36">
              <w:rPr>
                <w:b/>
                <w:color w:val="000000"/>
                <w:sz w:val="24"/>
                <w:szCs w:val="24"/>
                <w:lang w:val="lt-LT"/>
              </w:rPr>
              <w:t>Eil. nr.</w:t>
            </w:r>
          </w:p>
        </w:tc>
        <w:tc>
          <w:tcPr>
            <w:tcW w:w="8682" w:type="dxa"/>
            <w:tcBorders>
              <w:top w:val="single" w:sz="4" w:space="0" w:color="auto"/>
              <w:left w:val="single" w:sz="4" w:space="0" w:color="auto"/>
              <w:bottom w:val="single" w:sz="4" w:space="0" w:color="auto"/>
              <w:right w:val="single" w:sz="4" w:space="0" w:color="auto"/>
            </w:tcBorders>
            <w:hideMark/>
          </w:tcPr>
          <w:p w14:paraId="604578D0" w14:textId="77777777" w:rsidR="00754447" w:rsidRPr="00B35F36" w:rsidRDefault="00754447" w:rsidP="007513CF">
            <w:pPr>
              <w:jc w:val="center"/>
              <w:rPr>
                <w:b/>
                <w:color w:val="000000"/>
                <w:sz w:val="24"/>
                <w:szCs w:val="24"/>
                <w:lang w:val="lt-LT"/>
              </w:rPr>
            </w:pPr>
            <w:r w:rsidRPr="00B35F36">
              <w:rPr>
                <w:b/>
                <w:color w:val="000000"/>
                <w:sz w:val="24"/>
                <w:szCs w:val="24"/>
                <w:lang w:val="lt-LT"/>
              </w:rPr>
              <w:t>Pateiktų dokumentų pavadinimas</w:t>
            </w:r>
          </w:p>
        </w:tc>
      </w:tr>
      <w:tr w:rsidR="00754447" w:rsidRPr="00B35F36" w14:paraId="7AF7D46A" w14:textId="77777777" w:rsidTr="007A3D56">
        <w:tc>
          <w:tcPr>
            <w:tcW w:w="669" w:type="dxa"/>
            <w:tcBorders>
              <w:top w:val="single" w:sz="4" w:space="0" w:color="auto"/>
              <w:left w:val="single" w:sz="4" w:space="0" w:color="auto"/>
              <w:bottom w:val="single" w:sz="4" w:space="0" w:color="auto"/>
              <w:right w:val="single" w:sz="4" w:space="0" w:color="auto"/>
            </w:tcBorders>
          </w:tcPr>
          <w:p w14:paraId="6CA1D714" w14:textId="77777777" w:rsidR="00754447" w:rsidRPr="00B35F36" w:rsidRDefault="00754447" w:rsidP="007513CF">
            <w:pPr>
              <w:jc w:val="both"/>
              <w:rPr>
                <w:color w:val="000000"/>
                <w:sz w:val="24"/>
                <w:szCs w:val="24"/>
                <w:lang w:val="lt-LT"/>
              </w:rPr>
            </w:pPr>
          </w:p>
        </w:tc>
        <w:tc>
          <w:tcPr>
            <w:tcW w:w="8682" w:type="dxa"/>
            <w:tcBorders>
              <w:top w:val="single" w:sz="4" w:space="0" w:color="auto"/>
              <w:left w:val="single" w:sz="4" w:space="0" w:color="auto"/>
              <w:bottom w:val="single" w:sz="4" w:space="0" w:color="auto"/>
              <w:right w:val="single" w:sz="4" w:space="0" w:color="auto"/>
            </w:tcBorders>
          </w:tcPr>
          <w:p w14:paraId="17C4FBAD" w14:textId="77777777" w:rsidR="00754447" w:rsidRPr="00B35F36" w:rsidRDefault="00754447" w:rsidP="007513CF">
            <w:pPr>
              <w:jc w:val="both"/>
              <w:rPr>
                <w:color w:val="000000"/>
                <w:sz w:val="24"/>
                <w:szCs w:val="24"/>
                <w:lang w:val="lt-LT"/>
              </w:rPr>
            </w:pPr>
          </w:p>
        </w:tc>
      </w:tr>
    </w:tbl>
    <w:p w14:paraId="109CEC09" w14:textId="77777777" w:rsidR="00221473" w:rsidRPr="00B35F36" w:rsidRDefault="00221473" w:rsidP="00754447">
      <w:pPr>
        <w:ind w:firstLine="709"/>
        <w:jc w:val="both"/>
        <w:rPr>
          <w:sz w:val="24"/>
          <w:szCs w:val="24"/>
          <w:lang w:val="lt-LT"/>
        </w:rPr>
      </w:pPr>
    </w:p>
    <w:p w14:paraId="6F17BCC1" w14:textId="77777777" w:rsidR="00754447" w:rsidRPr="00B35F36" w:rsidRDefault="00754447" w:rsidP="00754447">
      <w:pPr>
        <w:ind w:firstLine="709"/>
        <w:jc w:val="both"/>
        <w:rPr>
          <w:sz w:val="24"/>
          <w:szCs w:val="24"/>
          <w:lang w:val="lt-LT"/>
        </w:rPr>
      </w:pPr>
      <w:r w:rsidRPr="00B35F36">
        <w:rPr>
          <w:sz w:val="24"/>
          <w:szCs w:val="24"/>
          <w:lang w:val="lt-LT"/>
        </w:rPr>
        <w:t>Šiame pasiūlyme yra pateikta konfidenciali informacija: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2482"/>
        <w:gridCol w:w="3260"/>
        <w:gridCol w:w="2709"/>
      </w:tblGrid>
      <w:tr w:rsidR="00754447" w:rsidRPr="00B35F36" w14:paraId="7B1778F0"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7CB12DBF"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Eil.</w:t>
            </w:r>
          </w:p>
          <w:p w14:paraId="3434FF7C"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Nr.</w:t>
            </w:r>
          </w:p>
        </w:tc>
        <w:tc>
          <w:tcPr>
            <w:tcW w:w="2482" w:type="dxa"/>
            <w:tcBorders>
              <w:top w:val="single" w:sz="4" w:space="0" w:color="auto"/>
              <w:left w:val="single" w:sz="4" w:space="0" w:color="auto"/>
              <w:bottom w:val="single" w:sz="4" w:space="0" w:color="auto"/>
              <w:right w:val="single" w:sz="4" w:space="0" w:color="auto"/>
            </w:tcBorders>
            <w:vAlign w:val="center"/>
          </w:tcPr>
          <w:p w14:paraId="7039FEB4"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ED24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Dokumente esanti konfidenciali informacija (nurodoma dokumento dalis / puslapis, kuriame yra konfidenciali informacija)</w:t>
            </w:r>
            <w:r w:rsidRPr="00B35F36">
              <w:rPr>
                <w:b/>
                <w:sz w:val="24"/>
                <w:szCs w:val="24"/>
                <w:lang w:val="lt-LT"/>
              </w:rPr>
              <w:t>*</w:t>
            </w:r>
          </w:p>
        </w:tc>
        <w:tc>
          <w:tcPr>
            <w:tcW w:w="2709" w:type="dxa"/>
            <w:tcBorders>
              <w:top w:val="single" w:sz="4" w:space="0" w:color="auto"/>
              <w:left w:val="single" w:sz="4" w:space="0" w:color="auto"/>
              <w:bottom w:val="single" w:sz="4" w:space="0" w:color="auto"/>
              <w:right w:val="single" w:sz="4" w:space="0" w:color="auto"/>
            </w:tcBorders>
            <w:vAlign w:val="center"/>
          </w:tcPr>
          <w:p w14:paraId="53944B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Konfidencialios informacijos pagrindimas (paaiškinama, kuo remiantis nurodytas dokumentas ar jo dalis yra konfidencialūs)</w:t>
            </w:r>
            <w:r w:rsidRPr="00B35F36">
              <w:rPr>
                <w:b/>
                <w:sz w:val="24"/>
                <w:szCs w:val="24"/>
                <w:lang w:val="lt-LT"/>
              </w:rPr>
              <w:t>*</w:t>
            </w:r>
          </w:p>
        </w:tc>
      </w:tr>
      <w:tr w:rsidR="00754447" w:rsidRPr="00B35F36" w14:paraId="1ED523A4"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4E879336"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42275A8E"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7AC9CE8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2B05F6AD" w14:textId="77777777" w:rsidR="00754447" w:rsidRPr="00B35F36" w:rsidRDefault="00754447" w:rsidP="007513CF">
            <w:pPr>
              <w:widowControl w:val="0"/>
              <w:suppressLineNumbers/>
              <w:suppressAutoHyphens/>
              <w:jc w:val="both"/>
              <w:rPr>
                <w:sz w:val="24"/>
                <w:szCs w:val="24"/>
                <w:lang w:val="lt-LT"/>
              </w:rPr>
            </w:pPr>
          </w:p>
        </w:tc>
      </w:tr>
      <w:tr w:rsidR="00754447" w:rsidRPr="00B35F36" w14:paraId="07EEED25"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71C5076B"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2EBA809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43E41046"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F512B1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r>
      <w:tr w:rsidR="00754447" w:rsidRPr="00B35F36" w14:paraId="00E99FC2"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740C6B78"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1B83E24B"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D8D08E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69C2FFC" w14:textId="77777777" w:rsidR="00754447" w:rsidRPr="00B35F36" w:rsidRDefault="00754447" w:rsidP="007513CF">
            <w:pPr>
              <w:widowControl w:val="0"/>
              <w:suppressLineNumbers/>
              <w:suppressAutoHyphens/>
              <w:jc w:val="both"/>
              <w:rPr>
                <w:sz w:val="24"/>
                <w:szCs w:val="24"/>
                <w:lang w:val="lt-LT"/>
              </w:rPr>
            </w:pPr>
          </w:p>
        </w:tc>
      </w:tr>
    </w:tbl>
    <w:p w14:paraId="1DA27459" w14:textId="77777777" w:rsidR="00754447" w:rsidRPr="00B35F36" w:rsidRDefault="00754447" w:rsidP="00754447">
      <w:pPr>
        <w:suppressAutoHyphens/>
        <w:ind w:firstLine="709"/>
        <w:jc w:val="both"/>
        <w:rPr>
          <w:sz w:val="24"/>
          <w:szCs w:val="24"/>
          <w:lang w:val="lt-LT"/>
        </w:rPr>
      </w:pPr>
      <w:r w:rsidRPr="00B35F36">
        <w:rPr>
          <w:bCs/>
          <w:sz w:val="24"/>
          <w:szCs w:val="24"/>
          <w:lang w:val="lt-LT"/>
        </w:rPr>
        <w:lastRenderedPageBreak/>
        <w:t>*Pildyti tuomet, jei bus pateikta konfidenciali informacija. Dalyvis negali nurodyti, kad konfidenciali yra pasiūlymo kaina.</w:t>
      </w:r>
      <w:r w:rsidRPr="00B35F36">
        <w:rPr>
          <w:sz w:val="24"/>
          <w:szCs w:val="24"/>
          <w:lang w:val="lt-LT"/>
        </w:rPr>
        <w:t xml:space="preserve"> Jei dalyvis šios lentelės neužpildo ir (arba) failo pavadinime nenurodo „konfidencialu“, perkančioji organizacija laiko, kad jo pateiktame pasiūlyme nėra konfidencialios informacijos ir dalyvio pasiūlymas bus išviešintas vadovaujantis Viešųjų pirkimų įstatymo 18 str. 11 dalimi.</w:t>
      </w:r>
    </w:p>
    <w:p w14:paraId="7C564DE0" w14:textId="078667B3" w:rsidR="00754447" w:rsidRPr="00B35F36" w:rsidRDefault="00754447" w:rsidP="00754447">
      <w:pPr>
        <w:jc w:val="both"/>
        <w:rPr>
          <w:color w:val="000000"/>
          <w:sz w:val="24"/>
          <w:szCs w:val="24"/>
          <w:lang w:val="lt-LT"/>
        </w:rPr>
      </w:pPr>
      <w:r w:rsidRPr="00B35F36">
        <w:rPr>
          <w:color w:val="000000"/>
          <w:sz w:val="24"/>
          <w:szCs w:val="24"/>
          <w:lang w:val="lt-LT"/>
        </w:rPr>
        <w:t xml:space="preserve">Pasiūlymą užtikriname </w:t>
      </w:r>
      <w:r w:rsidR="00027CB2">
        <w:rPr>
          <w:color w:val="000000"/>
          <w:sz w:val="24"/>
          <w:szCs w:val="24"/>
          <w:lang w:val="lt-LT"/>
        </w:rPr>
        <w:t>p</w:t>
      </w:r>
      <w:r w:rsidRPr="00B35F36">
        <w:rPr>
          <w:color w:val="000000"/>
          <w:sz w:val="24"/>
          <w:szCs w:val="24"/>
          <w:lang w:val="lt-LT"/>
        </w:rPr>
        <w:t>irkimo dokumentuose nurodytomis priemonėmis ____________________.</w:t>
      </w:r>
    </w:p>
    <w:p w14:paraId="15F68406" w14:textId="77777777" w:rsidR="00754447" w:rsidRPr="00B35F36" w:rsidRDefault="00754447" w:rsidP="00754447">
      <w:pPr>
        <w:jc w:val="both"/>
        <w:rPr>
          <w:color w:val="000000"/>
          <w:sz w:val="24"/>
          <w:szCs w:val="24"/>
          <w:lang w:val="lt-LT"/>
        </w:rPr>
      </w:pPr>
    </w:p>
    <w:p w14:paraId="2D339CCB" w14:textId="77777777" w:rsidR="00754447" w:rsidRPr="00B35F36" w:rsidRDefault="00754447" w:rsidP="00754447">
      <w:pPr>
        <w:jc w:val="both"/>
        <w:rPr>
          <w:color w:val="000000"/>
          <w:sz w:val="24"/>
          <w:szCs w:val="24"/>
          <w:lang w:val="lt-LT"/>
        </w:rPr>
      </w:pPr>
      <w:r w:rsidRPr="00B35F36">
        <w:rPr>
          <w:color w:val="000000"/>
          <w:sz w:val="24"/>
          <w:szCs w:val="24"/>
          <w:lang w:val="lt-LT"/>
        </w:rPr>
        <w:t>Pasiūlymas galioja iki 20____________________ d.</w:t>
      </w:r>
    </w:p>
    <w:p w14:paraId="3012DD95" w14:textId="77777777" w:rsidR="00754447" w:rsidRPr="00B35F36" w:rsidRDefault="00754447" w:rsidP="00754447">
      <w:pPr>
        <w:jc w:val="both"/>
        <w:rPr>
          <w:color w:val="000000"/>
          <w:sz w:val="24"/>
          <w:szCs w:val="24"/>
          <w:lang w:val="lt-LT"/>
        </w:rPr>
      </w:pPr>
    </w:p>
    <w:p w14:paraId="5ECB5BB1" w14:textId="77777777" w:rsidR="00754447" w:rsidRPr="00B35F36" w:rsidRDefault="00754447" w:rsidP="00754447">
      <w:pPr>
        <w:jc w:val="both"/>
        <w:rPr>
          <w:color w:val="000000"/>
          <w:sz w:val="24"/>
          <w:szCs w:val="24"/>
          <w:lang w:val="lt-LT"/>
        </w:rPr>
      </w:pPr>
    </w:p>
    <w:p w14:paraId="3A8988D7" w14:textId="77777777" w:rsidR="00754447" w:rsidRPr="00B35F36" w:rsidRDefault="00754447" w:rsidP="00754447">
      <w:pPr>
        <w:jc w:val="both"/>
        <w:rPr>
          <w:color w:val="000000"/>
          <w:sz w:val="24"/>
          <w:szCs w:val="24"/>
          <w:lang w:val="lt-LT"/>
        </w:rPr>
      </w:pPr>
      <w:r w:rsidRPr="00B35F36">
        <w:rPr>
          <w:color w:val="000000"/>
          <w:sz w:val="24"/>
          <w:szCs w:val="24"/>
          <w:lang w:val="lt-LT"/>
        </w:rPr>
        <w:t>_____________________________</w:t>
      </w:r>
      <w:r w:rsidRPr="00B35F36">
        <w:rPr>
          <w:color w:val="000000"/>
          <w:sz w:val="24"/>
          <w:szCs w:val="24"/>
          <w:lang w:val="lt-LT"/>
        </w:rPr>
        <w:tab/>
        <w:t>___________</w:t>
      </w:r>
      <w:r w:rsidRPr="00B35F36">
        <w:rPr>
          <w:color w:val="000000"/>
          <w:sz w:val="24"/>
          <w:szCs w:val="24"/>
          <w:lang w:val="lt-LT"/>
        </w:rPr>
        <w:tab/>
        <w:t>_________________</w:t>
      </w:r>
    </w:p>
    <w:p w14:paraId="49537D64" w14:textId="77777777" w:rsidR="00754447" w:rsidRPr="00B35F36" w:rsidRDefault="00754447" w:rsidP="00754447">
      <w:pPr>
        <w:jc w:val="both"/>
        <w:rPr>
          <w:color w:val="000000"/>
          <w:sz w:val="24"/>
          <w:szCs w:val="24"/>
          <w:lang w:val="lt-LT"/>
        </w:rPr>
      </w:pPr>
      <w:r w:rsidRPr="00B35F36">
        <w:rPr>
          <w:i/>
          <w:color w:val="000000"/>
          <w:sz w:val="24"/>
          <w:szCs w:val="24"/>
          <w:lang w:val="lt-LT"/>
        </w:rPr>
        <w:t>Dalyvis arba jo įgaliotas asmuo</w:t>
      </w:r>
      <w:r w:rsidRPr="00B35F36">
        <w:rPr>
          <w:i/>
          <w:color w:val="000000"/>
          <w:sz w:val="24"/>
          <w:szCs w:val="24"/>
          <w:lang w:val="lt-LT"/>
        </w:rPr>
        <w:tab/>
        <w:t>parašas</w:t>
      </w:r>
      <w:r w:rsidRPr="00B35F36">
        <w:rPr>
          <w:i/>
          <w:color w:val="000000"/>
          <w:sz w:val="24"/>
          <w:szCs w:val="24"/>
          <w:lang w:val="lt-LT"/>
        </w:rPr>
        <w:tab/>
      </w:r>
      <w:r w:rsidRPr="00B35F36">
        <w:rPr>
          <w:i/>
          <w:color w:val="000000"/>
          <w:sz w:val="24"/>
          <w:szCs w:val="24"/>
          <w:lang w:val="lt-LT"/>
        </w:rPr>
        <w:tab/>
        <w:t>vardas ir pavardė</w:t>
      </w:r>
      <w:r w:rsidRPr="00B35F36">
        <w:rPr>
          <w:i/>
          <w:color w:val="000000"/>
          <w:sz w:val="24"/>
          <w:szCs w:val="24"/>
          <w:lang w:val="lt-LT"/>
        </w:rPr>
        <w:tab/>
      </w:r>
    </w:p>
    <w:p w14:paraId="66E7A70B" w14:textId="77777777" w:rsidR="000C7237" w:rsidRPr="00A053B0" w:rsidRDefault="000C7237" w:rsidP="000C7237">
      <w:pPr>
        <w:jc w:val="right"/>
        <w:rPr>
          <w:sz w:val="24"/>
          <w:szCs w:val="24"/>
        </w:rPr>
      </w:pPr>
      <w:bookmarkStart w:id="44" w:name="_Toc456885078"/>
    </w:p>
    <w:p w14:paraId="4D0FE7C7" w14:textId="77777777" w:rsidR="00027CB2" w:rsidRDefault="00027CB2">
      <w:pPr>
        <w:rPr>
          <w:b/>
          <w:sz w:val="24"/>
          <w:szCs w:val="24"/>
        </w:rPr>
      </w:pPr>
      <w:bookmarkStart w:id="45" w:name="_Toc464530815"/>
      <w:bookmarkStart w:id="46" w:name="_Toc464530923"/>
      <w:bookmarkStart w:id="47" w:name="_Toc465042293"/>
      <w:bookmarkStart w:id="48" w:name="_Toc469562402"/>
      <w:r>
        <w:br w:type="page"/>
      </w:r>
    </w:p>
    <w:p w14:paraId="60002EF4" w14:textId="5353B33C" w:rsidR="000C7237" w:rsidRPr="00A053B0" w:rsidRDefault="000C7237" w:rsidP="000C7237">
      <w:pPr>
        <w:pStyle w:val="Antrat1"/>
        <w:numPr>
          <w:ilvl w:val="0"/>
          <w:numId w:val="0"/>
        </w:numPr>
        <w:ind w:left="567"/>
      </w:pPr>
      <w:bookmarkStart w:id="49" w:name="_Toc485638364"/>
      <w:r w:rsidRPr="00A053B0">
        <w:lastRenderedPageBreak/>
        <w:t>PASIŪLYMO RAŠTO 1 PRIEDAS</w:t>
      </w:r>
      <w:bookmarkEnd w:id="45"/>
      <w:bookmarkEnd w:id="46"/>
      <w:bookmarkEnd w:id="47"/>
      <w:r w:rsidRPr="00A053B0">
        <w:t xml:space="preserve"> DUOMENYS</w:t>
      </w:r>
      <w:bookmarkEnd w:id="48"/>
      <w:bookmarkEnd w:id="49"/>
    </w:p>
    <w:p w14:paraId="02163E4E" w14:textId="77777777" w:rsidR="000C7237" w:rsidRPr="00A053B0" w:rsidRDefault="000C7237" w:rsidP="000C7237">
      <w:pPr>
        <w:jc w:val="center"/>
        <w:rPr>
          <w:b/>
          <w:sz w:val="24"/>
          <w:szCs w:val="24"/>
          <w:lang w:eastAsia="fi-FI"/>
        </w:rPr>
      </w:pPr>
    </w:p>
    <w:p w14:paraId="43C08722" w14:textId="567372AC" w:rsidR="000C7237" w:rsidRPr="009352D6" w:rsidRDefault="00AA3258" w:rsidP="00A61840">
      <w:pPr>
        <w:pStyle w:val="Pagrindinistekstas"/>
        <w:jc w:val="center"/>
        <w:rPr>
          <w:rFonts w:ascii="Times New Roman" w:hAnsi="Times New Roman" w:cs="Times New Roman"/>
          <w:b/>
          <w:bCs/>
          <w:caps/>
          <w:lang w:val="lt-LT" w:eastAsia="fi-FI"/>
        </w:rPr>
      </w:pPr>
      <w:r w:rsidRPr="00AA3258">
        <w:rPr>
          <w:rFonts w:ascii="Times New Roman" w:hAnsi="Times New Roman" w:cs="Times New Roman"/>
          <w:b/>
          <w:bCs/>
          <w:caps/>
          <w:lang w:val="ru-RU" w:eastAsia="fi-FI"/>
        </w:rPr>
        <w:t>LIETAUS NUOTEKYNĖS ĮRENGIM</w:t>
      </w:r>
      <w:r>
        <w:rPr>
          <w:rFonts w:ascii="Times New Roman" w:hAnsi="Times New Roman" w:cs="Times New Roman"/>
          <w:b/>
          <w:bCs/>
          <w:caps/>
          <w:lang w:val="lt-LT" w:eastAsia="fi-FI"/>
        </w:rPr>
        <w:t>AS</w:t>
      </w:r>
      <w:r w:rsidRPr="00AA3258">
        <w:rPr>
          <w:rFonts w:ascii="Times New Roman" w:hAnsi="Times New Roman" w:cs="Times New Roman"/>
          <w:b/>
          <w:bCs/>
          <w:caps/>
          <w:lang w:val="ru-RU" w:eastAsia="fi-FI"/>
        </w:rPr>
        <w:t xml:space="preserve"> ŠEŠKINĖS KOMPLEKSO PRIEIGOSE</w:t>
      </w:r>
      <w:r w:rsidR="000C7237" w:rsidRPr="009352D6">
        <w:rPr>
          <w:rFonts w:ascii="Times New Roman" w:hAnsi="Times New Roman" w:cs="Times New Roman"/>
          <w:b/>
          <w:bCs/>
          <w:caps/>
          <w:lang w:val="lt-LT" w:eastAsia="fi-FI"/>
        </w:rPr>
        <w:t xml:space="preserve"> </w:t>
      </w:r>
    </w:p>
    <w:p w14:paraId="636C7CEF" w14:textId="77777777" w:rsidR="000C7237" w:rsidRPr="00A053B0" w:rsidRDefault="000C7237" w:rsidP="000C7237">
      <w:pPr>
        <w:jc w:val="center"/>
        <w:rPr>
          <w:b/>
          <w:i/>
          <w:sz w:val="24"/>
          <w:szCs w:val="24"/>
          <w:highlight w:val="yellow"/>
          <w:lang w:eastAsia="fi-F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4281"/>
      </w:tblGrid>
      <w:tr w:rsidR="000C7237" w:rsidRPr="00A053B0" w14:paraId="0D0E0FFC" w14:textId="77777777" w:rsidTr="00F6262A">
        <w:trPr>
          <w:tblHeader/>
        </w:trPr>
        <w:tc>
          <w:tcPr>
            <w:tcW w:w="3085" w:type="dxa"/>
            <w:tcBorders>
              <w:top w:val="single" w:sz="4" w:space="0" w:color="auto"/>
              <w:left w:val="single" w:sz="4" w:space="0" w:color="auto"/>
              <w:bottom w:val="single" w:sz="4" w:space="0" w:color="auto"/>
              <w:right w:val="single" w:sz="4" w:space="0" w:color="auto"/>
            </w:tcBorders>
            <w:vAlign w:val="center"/>
            <w:hideMark/>
          </w:tcPr>
          <w:p w14:paraId="5401BDB5" w14:textId="77777777" w:rsidR="000C7237" w:rsidRPr="00A053B0" w:rsidRDefault="000C7237" w:rsidP="000C7237">
            <w:pPr>
              <w:jc w:val="center"/>
              <w:rPr>
                <w:b/>
                <w:bCs/>
                <w:sz w:val="24"/>
                <w:szCs w:val="24"/>
                <w:lang w:val="en-US" w:eastAsia="fi-FI"/>
              </w:rPr>
            </w:pPr>
            <w:r w:rsidRPr="00A053B0">
              <w:rPr>
                <w:b/>
                <w:bCs/>
                <w:sz w:val="24"/>
                <w:szCs w:val="24"/>
                <w:lang w:val="en-US" w:eastAsia="fi-FI"/>
              </w:rPr>
              <w:t>Pavadinimas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1D79D45" w14:textId="77777777" w:rsidR="000C7237" w:rsidRPr="00A053B0" w:rsidRDefault="000C7237" w:rsidP="000C7237">
            <w:pPr>
              <w:jc w:val="center"/>
              <w:rPr>
                <w:b/>
                <w:bCs/>
                <w:sz w:val="24"/>
                <w:szCs w:val="24"/>
                <w:lang w:val="en-US" w:eastAsia="fi-FI"/>
              </w:rPr>
            </w:pPr>
            <w:r w:rsidRPr="00A053B0">
              <w:rPr>
                <w:b/>
                <w:bCs/>
                <w:sz w:val="24"/>
                <w:szCs w:val="24"/>
                <w:lang w:val="en-US" w:eastAsia="fi-FI"/>
              </w:rPr>
              <w:t>Bendrųjų arba konkrečiųjų sutarties sąlygų punktai</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7B95C13" w14:textId="77777777" w:rsidR="000C7237" w:rsidRPr="00A053B0" w:rsidRDefault="000C7237" w:rsidP="000C7237">
            <w:pPr>
              <w:jc w:val="center"/>
              <w:rPr>
                <w:b/>
                <w:bCs/>
                <w:sz w:val="24"/>
                <w:szCs w:val="24"/>
                <w:lang w:val="en-US" w:eastAsia="fi-FI"/>
              </w:rPr>
            </w:pPr>
            <w:r w:rsidRPr="00A053B0">
              <w:rPr>
                <w:b/>
                <w:bCs/>
                <w:sz w:val="24"/>
                <w:szCs w:val="24"/>
                <w:lang w:val="en-US" w:eastAsia="fi-FI"/>
              </w:rPr>
              <w:t>Duomenys</w:t>
            </w:r>
          </w:p>
        </w:tc>
      </w:tr>
      <w:tr w:rsidR="000C7237" w:rsidRPr="00A053B0" w14:paraId="06C9CDCC"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F87EA2B"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Užsakovas/ Perkančioji organizacija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2F799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1.1.2.2 ir </w:t>
            </w:r>
            <w:hyperlink r:id="rId16" w:anchor="perkancioji_org" w:history="1">
              <w:r w:rsidRPr="00A053B0">
                <w:rPr>
                  <w:color w:val="0000FF"/>
                  <w:sz w:val="24"/>
                  <w:szCs w:val="24"/>
                  <w:u w:val="single"/>
                  <w:lang w:val="en-US" w:eastAsia="fi-FI"/>
                </w:rPr>
                <w:t>1.1.2.11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4588D5D" w14:textId="77777777" w:rsidR="000C7237" w:rsidRPr="00A053B0" w:rsidRDefault="000C7237" w:rsidP="000C7237">
            <w:pPr>
              <w:keepNext/>
              <w:jc w:val="both"/>
              <w:rPr>
                <w:b/>
                <w:color w:val="000000"/>
                <w:sz w:val="24"/>
                <w:szCs w:val="24"/>
                <w:lang w:val="en-US" w:eastAsia="fi-FI"/>
              </w:rPr>
            </w:pPr>
            <w:r w:rsidRPr="00A053B0">
              <w:rPr>
                <w:b/>
                <w:color w:val="000000"/>
                <w:sz w:val="24"/>
                <w:szCs w:val="24"/>
                <w:lang w:val="en-US" w:eastAsia="fi-FI"/>
              </w:rPr>
              <w:t>UAB „GRINDA“</w:t>
            </w:r>
          </w:p>
          <w:p w14:paraId="64341E1F"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Eigulių g. 32, LT-03150 Vilnius</w:t>
            </w:r>
          </w:p>
          <w:p w14:paraId="3E747656"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Įmonės kodas: 120153047</w:t>
            </w:r>
          </w:p>
          <w:p w14:paraId="14EC8A60"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PVM kodas: LT201530410</w:t>
            </w:r>
          </w:p>
          <w:p w14:paraId="51854324"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Tel.: (8 5) 215 20 89, Faks.: (8 5) 215 21 04</w:t>
            </w:r>
          </w:p>
          <w:p w14:paraId="006D93C0"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El. p.: info@grinda.lt</w:t>
            </w:r>
          </w:p>
        </w:tc>
      </w:tr>
      <w:tr w:rsidR="000C7237" w:rsidRPr="00A053B0" w14:paraId="455B8B04"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6E8C290"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Įgyvendinančioji institucija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7CB6D0" w14:textId="77777777" w:rsidR="000C7237" w:rsidRPr="00A053B0" w:rsidRDefault="0088515D" w:rsidP="000C7237">
            <w:pPr>
              <w:jc w:val="center"/>
              <w:rPr>
                <w:sz w:val="24"/>
                <w:szCs w:val="24"/>
                <w:lang w:val="en-US" w:eastAsia="fi-FI"/>
              </w:rPr>
            </w:pPr>
            <w:hyperlink r:id="rId17" w:anchor="igyvendinancioji_inst" w:history="1">
              <w:r w:rsidR="000C7237" w:rsidRPr="00A053B0">
                <w:rPr>
                  <w:color w:val="0000FF"/>
                  <w:sz w:val="24"/>
                  <w:szCs w:val="24"/>
                  <w:u w:val="single"/>
                  <w:lang w:val="en-US" w:eastAsia="fi-FI"/>
                </w:rPr>
                <w:t>1.1.2.12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D7E1701"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 xml:space="preserve">Lietuvos Respublikos Aplinkos ministerijos Aplinkos projektų valdymo agentūra </w:t>
            </w:r>
          </w:p>
          <w:p w14:paraId="39453D7E"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Labdarių g. 3, LT-01120 Vilnius,</w:t>
            </w:r>
          </w:p>
          <w:p w14:paraId="3054EED7" w14:textId="77777777" w:rsidR="000C7237" w:rsidRPr="00A053B0" w:rsidRDefault="000C7237" w:rsidP="000C7237">
            <w:pPr>
              <w:keepNext/>
              <w:rPr>
                <w:rFonts w:eastAsia="MS Mincho"/>
                <w:sz w:val="24"/>
                <w:szCs w:val="24"/>
                <w:lang w:val="en-US" w:eastAsia="fi-FI"/>
              </w:rPr>
            </w:pPr>
            <w:r w:rsidRPr="00A053B0">
              <w:rPr>
                <w:color w:val="000000"/>
                <w:sz w:val="24"/>
                <w:szCs w:val="24"/>
                <w:lang w:val="en-US" w:eastAsia="fi-FI"/>
              </w:rPr>
              <w:t>tel. (8 5) 272 57 58, faksas (8 5) 272 25 63</w:t>
            </w:r>
          </w:p>
        </w:tc>
      </w:tr>
      <w:tr w:rsidR="000C7237" w:rsidRPr="00A053B0" w14:paraId="7F44B535"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3F0FB48"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Rangovas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E4E966" w14:textId="77777777" w:rsidR="000C7237" w:rsidRPr="00A053B0" w:rsidRDefault="000C7237" w:rsidP="000C7237">
            <w:pPr>
              <w:jc w:val="center"/>
              <w:rPr>
                <w:sz w:val="24"/>
                <w:szCs w:val="24"/>
                <w:lang w:val="en-US" w:eastAsia="fi-FI"/>
              </w:rPr>
            </w:pPr>
            <w:r w:rsidRPr="00A053B0">
              <w:rPr>
                <w:sz w:val="24"/>
                <w:szCs w:val="24"/>
                <w:lang w:val="en-US" w:eastAsia="fi-FI"/>
              </w:rPr>
              <w:t>1.1.2.3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EDACBA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 xml:space="preserve">&lt;pavadinimas&gt;, </w:t>
            </w:r>
          </w:p>
          <w:p w14:paraId="4AC32766"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&lt;adresas&gt;</w:t>
            </w:r>
          </w:p>
          <w:p w14:paraId="3BCB3F35"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&lt;Tel./faks.&gt;</w:t>
            </w:r>
          </w:p>
        </w:tc>
      </w:tr>
      <w:tr w:rsidR="000C7237" w:rsidRPr="00A053B0" w14:paraId="2CC7AEA2"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9E8B41C" w14:textId="77777777" w:rsidR="000C7237" w:rsidRPr="00A053B0" w:rsidRDefault="000C7237" w:rsidP="000C7237">
            <w:pPr>
              <w:rPr>
                <w:b/>
                <w:sz w:val="24"/>
                <w:szCs w:val="24"/>
                <w:lang w:val="en-US" w:eastAsia="fi-FI"/>
              </w:rPr>
            </w:pPr>
            <w:r w:rsidRPr="00A053B0">
              <w:rPr>
                <w:b/>
                <w:sz w:val="24"/>
                <w:szCs w:val="24"/>
                <w:lang w:val="en-US" w:eastAsia="fi-FI"/>
              </w:rPr>
              <w:t>Rangovo atstovas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52416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1.1.2.5 ir </w:t>
            </w:r>
            <w:hyperlink r:id="rId18" w:anchor="Rangovo_atstovas_4_3" w:history="1">
              <w:r w:rsidRPr="00A053B0">
                <w:rPr>
                  <w:color w:val="0000FF"/>
                  <w:sz w:val="24"/>
                  <w:szCs w:val="24"/>
                  <w:u w:val="single"/>
                  <w:lang w:val="en-US" w:eastAsia="fi-FI"/>
                </w:rPr>
                <w:t>4.3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1A4053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&lt;vardas, pavardė&gt;</w:t>
            </w:r>
          </w:p>
          <w:p w14:paraId="1C686E3D"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 adresas&gt;</w:t>
            </w:r>
          </w:p>
          <w:p w14:paraId="6D59E589"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 Tel./faks , el. paštas&gt;</w:t>
            </w:r>
          </w:p>
        </w:tc>
      </w:tr>
      <w:tr w:rsidR="000C7237" w:rsidRPr="00A053B0" w14:paraId="6F06B84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3834C0E" w14:textId="77777777" w:rsidR="000C7237" w:rsidRPr="00A053B0" w:rsidRDefault="000C7237" w:rsidP="000C7237">
            <w:pPr>
              <w:rPr>
                <w:b/>
                <w:sz w:val="24"/>
                <w:szCs w:val="24"/>
                <w:lang w:val="en-US" w:eastAsia="fi-FI"/>
              </w:rPr>
            </w:pPr>
            <w:r w:rsidRPr="00A053B0">
              <w:rPr>
                <w:b/>
                <w:sz w:val="24"/>
                <w:szCs w:val="24"/>
                <w:lang w:val="en-US" w:eastAsia="fi-FI"/>
              </w:rPr>
              <w:t>Inžinierius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096856" w14:textId="77777777" w:rsidR="000C7237" w:rsidRPr="00A053B0" w:rsidRDefault="0088515D" w:rsidP="000C7237">
            <w:pPr>
              <w:jc w:val="center"/>
              <w:rPr>
                <w:sz w:val="24"/>
                <w:szCs w:val="24"/>
                <w:lang w:val="en-US" w:eastAsia="fi-FI"/>
              </w:rPr>
            </w:pPr>
            <w:hyperlink r:id="rId19" w:anchor="inzinierius" w:history="1">
              <w:r w:rsidR="000C7237" w:rsidRPr="00A053B0">
                <w:rPr>
                  <w:color w:val="0000FF"/>
                  <w:sz w:val="24"/>
                  <w:szCs w:val="24"/>
                  <w:u w:val="single"/>
                  <w:lang w:val="en-US" w:eastAsia="fi-FI"/>
                </w:rPr>
                <w:t>1.1.2.4</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6F48E60" w14:textId="77777777" w:rsidR="000C7237" w:rsidRPr="00A053B0" w:rsidRDefault="000C7237" w:rsidP="000C7237">
            <w:pPr>
              <w:rPr>
                <w:bCs/>
                <w:color w:val="1F497D"/>
                <w:sz w:val="24"/>
                <w:szCs w:val="24"/>
                <w:lang w:val="en-US" w:eastAsia="fi-FI"/>
              </w:rPr>
            </w:pPr>
            <w:r w:rsidRPr="00A053B0">
              <w:rPr>
                <w:bCs/>
                <w:sz w:val="24"/>
                <w:szCs w:val="24"/>
                <w:lang w:val="en-US" w:eastAsia="fi-FI"/>
              </w:rPr>
              <w:t xml:space="preserve">Inžinierius bus atrinktas teisės aktų nustatyta tvarka. </w:t>
            </w:r>
            <w:r w:rsidRPr="00A053B0">
              <w:rPr>
                <w:bCs/>
                <w:i/>
                <w:sz w:val="24"/>
                <w:szCs w:val="24"/>
                <w:lang w:val="en-US" w:eastAsia="fi-FI"/>
              </w:rPr>
              <w:t>Iki tol Užsakovas privalo skirti Inžinierių iš savo įmonės arba iš projekto partnerio, kuris kartu vykdys statinio statybos techninio prižiūrėtojo funkcijas.</w:t>
            </w:r>
            <w:r w:rsidRPr="00A053B0">
              <w:rPr>
                <w:bCs/>
                <w:sz w:val="24"/>
                <w:szCs w:val="24"/>
                <w:lang w:val="en-US" w:eastAsia="fi-FI"/>
              </w:rPr>
              <w:t xml:space="preserve"> </w:t>
            </w:r>
          </w:p>
        </w:tc>
      </w:tr>
      <w:tr w:rsidR="000C7237" w:rsidRPr="00A053B0" w14:paraId="288E479C" w14:textId="77777777" w:rsidTr="00F6262A">
        <w:trPr>
          <w:trHeight w:val="702"/>
        </w:trPr>
        <w:tc>
          <w:tcPr>
            <w:tcW w:w="3085" w:type="dxa"/>
            <w:tcBorders>
              <w:top w:val="single" w:sz="4" w:space="0" w:color="auto"/>
              <w:left w:val="single" w:sz="4" w:space="0" w:color="auto"/>
              <w:bottom w:val="single" w:sz="4" w:space="0" w:color="auto"/>
              <w:right w:val="single" w:sz="4" w:space="0" w:color="auto"/>
            </w:tcBorders>
            <w:vAlign w:val="center"/>
            <w:hideMark/>
          </w:tcPr>
          <w:p w14:paraId="6FD7D5CD" w14:textId="77777777" w:rsidR="000C7237" w:rsidRPr="00A053B0" w:rsidRDefault="000C7237" w:rsidP="000C7237">
            <w:pPr>
              <w:rPr>
                <w:b/>
                <w:sz w:val="24"/>
                <w:szCs w:val="24"/>
                <w:lang w:val="en-US" w:eastAsia="fi-FI"/>
              </w:rPr>
            </w:pPr>
            <w:r w:rsidRPr="00A053B0">
              <w:rPr>
                <w:b/>
                <w:sz w:val="24"/>
                <w:szCs w:val="24"/>
                <w:lang w:val="en-US" w:eastAsia="fi-FI"/>
              </w:rPr>
              <w:t>Darbo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32163A"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1.1.3.2 ir </w:t>
            </w:r>
            <w:hyperlink r:id="rId20" w:anchor="Darbo_pradzia" w:history="1">
              <w:r w:rsidRPr="00A053B0">
                <w:rPr>
                  <w:color w:val="0000FF"/>
                  <w:sz w:val="24"/>
                  <w:szCs w:val="24"/>
                  <w:u w:val="single"/>
                  <w:lang w:val="en-US" w:eastAsia="fi-FI"/>
                </w:rPr>
                <w:t>8.1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A8B998C" w14:textId="371F390E" w:rsidR="000C7237" w:rsidRPr="00A053B0" w:rsidRDefault="000C7237" w:rsidP="000C7237">
            <w:pPr>
              <w:rPr>
                <w:sz w:val="24"/>
                <w:szCs w:val="24"/>
                <w:lang w:val="en-US" w:eastAsia="fi-FI"/>
              </w:rPr>
            </w:pPr>
            <w:r w:rsidRPr="00A053B0">
              <w:rPr>
                <w:color w:val="000000"/>
                <w:sz w:val="24"/>
                <w:szCs w:val="24"/>
                <w:lang w:val="en-US" w:eastAsia="fi-FI"/>
              </w:rPr>
              <w:t xml:space="preserve">Inžinierius ne vėliau kaip per 7 </w:t>
            </w:r>
            <w:r>
              <w:rPr>
                <w:color w:val="000000"/>
                <w:sz w:val="24"/>
                <w:szCs w:val="24"/>
                <w:lang w:val="en-US" w:eastAsia="fi-FI"/>
              </w:rPr>
              <w:t xml:space="preserve">(septynias) darbo </w:t>
            </w:r>
            <w:r w:rsidRPr="00A053B0">
              <w:rPr>
                <w:color w:val="000000"/>
                <w:sz w:val="24"/>
                <w:szCs w:val="24"/>
                <w:lang w:val="en-US" w:eastAsia="fi-FI"/>
              </w:rPr>
              <w:t xml:space="preserve">dienas nuo Sutarties </w:t>
            </w:r>
            <w:r w:rsidR="00823D1D">
              <w:rPr>
                <w:color w:val="000000"/>
                <w:sz w:val="24"/>
                <w:szCs w:val="24"/>
                <w:lang w:val="en-US" w:eastAsia="fi-FI"/>
              </w:rPr>
              <w:t>įsigaliojimo</w:t>
            </w:r>
            <w:r w:rsidRPr="00A053B0">
              <w:rPr>
                <w:color w:val="000000"/>
                <w:sz w:val="24"/>
                <w:szCs w:val="24"/>
                <w:lang w:val="en-US" w:eastAsia="fi-FI"/>
              </w:rPr>
              <w:t xml:space="preserve"> dienos turi informuoti Rangovą ir Užsakovą apie Darbo pradžios datą.</w:t>
            </w:r>
          </w:p>
        </w:tc>
      </w:tr>
      <w:tr w:rsidR="000C7237" w:rsidRPr="00A053B0" w14:paraId="78492D11" w14:textId="77777777" w:rsidTr="00F6262A">
        <w:trPr>
          <w:trHeight w:val="663"/>
        </w:trPr>
        <w:tc>
          <w:tcPr>
            <w:tcW w:w="3085" w:type="dxa"/>
            <w:tcBorders>
              <w:top w:val="single" w:sz="4" w:space="0" w:color="auto"/>
              <w:left w:val="single" w:sz="4" w:space="0" w:color="auto"/>
              <w:bottom w:val="single" w:sz="4" w:space="0" w:color="auto"/>
              <w:right w:val="single" w:sz="4" w:space="0" w:color="auto"/>
            </w:tcBorders>
            <w:vAlign w:val="center"/>
            <w:hideMark/>
          </w:tcPr>
          <w:p w14:paraId="755DE48A" w14:textId="77777777" w:rsidR="000C7237" w:rsidRPr="00A053B0" w:rsidRDefault="000C7237" w:rsidP="000C7237">
            <w:pPr>
              <w:rPr>
                <w:b/>
                <w:sz w:val="24"/>
                <w:szCs w:val="24"/>
                <w:lang w:val="en-US" w:eastAsia="fi-FI"/>
              </w:rPr>
            </w:pPr>
            <w:r w:rsidRPr="00A053B0">
              <w:rPr>
                <w:b/>
                <w:sz w:val="24"/>
                <w:szCs w:val="24"/>
                <w:lang w:val="en-US" w:eastAsia="fi-FI"/>
              </w:rPr>
              <w:t>Baigimo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157D2B" w14:textId="77777777" w:rsidR="000C7237" w:rsidRPr="00A053B0" w:rsidRDefault="000C7237" w:rsidP="000C7237">
            <w:pPr>
              <w:jc w:val="center"/>
              <w:rPr>
                <w:sz w:val="24"/>
                <w:szCs w:val="24"/>
                <w:lang w:val="en-US" w:eastAsia="fi-FI"/>
              </w:rPr>
            </w:pPr>
            <w:r w:rsidRPr="00A053B0">
              <w:rPr>
                <w:sz w:val="24"/>
                <w:szCs w:val="24"/>
                <w:lang w:val="en-US" w:eastAsia="fi-FI"/>
              </w:rPr>
              <w:t>1.1.3.3, 8.2 ir 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6F97FE" w14:textId="7EACFA18" w:rsidR="000C7237" w:rsidRPr="00A053B0" w:rsidRDefault="000C7237" w:rsidP="000C7237">
            <w:pPr>
              <w:rPr>
                <w:sz w:val="24"/>
                <w:szCs w:val="24"/>
                <w:lang w:val="en-US" w:eastAsia="fi-FI"/>
              </w:rPr>
            </w:pPr>
            <w:r w:rsidRPr="00A053B0">
              <w:rPr>
                <w:sz w:val="24"/>
                <w:szCs w:val="24"/>
                <w:lang w:val="en-US" w:eastAsia="fi-FI"/>
              </w:rPr>
              <w:t>2</w:t>
            </w:r>
            <w:r w:rsidR="00027CB2">
              <w:rPr>
                <w:sz w:val="24"/>
                <w:szCs w:val="24"/>
                <w:lang w:val="en-US" w:eastAsia="fi-FI"/>
              </w:rPr>
              <w:t>7</w:t>
            </w:r>
            <w:r w:rsidRPr="00A053B0">
              <w:rPr>
                <w:sz w:val="24"/>
                <w:szCs w:val="24"/>
                <w:lang w:val="en-US" w:eastAsia="fi-FI"/>
              </w:rPr>
              <w:t xml:space="preserve"> mėn. nuo darbo pradžios datos su galimybe pratęsti v</w:t>
            </w:r>
            <w:r>
              <w:rPr>
                <w:sz w:val="24"/>
                <w:szCs w:val="24"/>
                <w:lang w:val="en-US" w:eastAsia="fi-FI"/>
              </w:rPr>
              <w:t>ieną kartą iki 3 mėnesių laikotarpiui.</w:t>
            </w:r>
          </w:p>
          <w:p w14:paraId="192695B0" w14:textId="77777777" w:rsidR="000C7237" w:rsidRPr="00A053B0" w:rsidRDefault="000C7237" w:rsidP="000C7237">
            <w:pPr>
              <w:rPr>
                <w:sz w:val="24"/>
                <w:szCs w:val="24"/>
                <w:lang w:val="en-US" w:eastAsia="fi-FI"/>
              </w:rPr>
            </w:pPr>
          </w:p>
        </w:tc>
      </w:tr>
      <w:tr w:rsidR="000C7237" w:rsidRPr="00A053B0" w14:paraId="70DC4D1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2A52E4DB" w14:textId="77777777" w:rsidR="000C7237" w:rsidRPr="00A053B0" w:rsidRDefault="000C7237" w:rsidP="000C7237">
            <w:pPr>
              <w:rPr>
                <w:b/>
                <w:sz w:val="24"/>
                <w:szCs w:val="24"/>
                <w:lang w:val="en-US" w:eastAsia="fi-FI"/>
              </w:rPr>
            </w:pPr>
            <w:r w:rsidRPr="00A053B0">
              <w:rPr>
                <w:b/>
                <w:sz w:val="24"/>
                <w:szCs w:val="24"/>
                <w:lang w:val="en-US" w:eastAsia="fi-FI"/>
              </w:rPr>
              <w:t>Darbo baigimo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226CD1"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1.1.3.5 ir </w:t>
            </w:r>
            <w:hyperlink r:id="rId21" w:anchor="darbu_peremimas_10_1" w:history="1">
              <w:r w:rsidRPr="00A053B0">
                <w:rPr>
                  <w:color w:val="0000FF"/>
                  <w:sz w:val="24"/>
                  <w:szCs w:val="24"/>
                  <w:u w:val="single"/>
                  <w:lang w:val="en-US" w:eastAsia="fi-FI"/>
                </w:rPr>
                <w:t>10.1</w:t>
              </w:r>
            </w:hyperlink>
            <w:r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8B55DCD" w14:textId="77777777" w:rsidR="000C7237" w:rsidRPr="00A053B0" w:rsidRDefault="000C7237" w:rsidP="000C7237">
            <w:pPr>
              <w:rPr>
                <w:i/>
                <w:color w:val="1F497D"/>
                <w:sz w:val="24"/>
                <w:szCs w:val="24"/>
                <w:lang w:val="en-US" w:eastAsia="fi-FI"/>
              </w:rPr>
            </w:pPr>
            <w:r w:rsidRPr="00A053B0">
              <w:rPr>
                <w:color w:val="000000"/>
                <w:sz w:val="24"/>
                <w:szCs w:val="24"/>
                <w:lang w:val="en-US" w:eastAsia="fi-FI"/>
              </w:rPr>
              <w:t>Inžinieriaus išduotoje Perėmimo pažymoje nurodyta data.</w:t>
            </w:r>
          </w:p>
        </w:tc>
      </w:tr>
      <w:tr w:rsidR="000C7237" w:rsidRPr="00A053B0" w14:paraId="1398330E" w14:textId="77777777" w:rsidTr="00F6262A">
        <w:tc>
          <w:tcPr>
            <w:tcW w:w="3085" w:type="dxa"/>
            <w:tcBorders>
              <w:top w:val="single" w:sz="4" w:space="0" w:color="auto"/>
              <w:left w:val="single" w:sz="4" w:space="0" w:color="auto"/>
              <w:bottom w:val="single" w:sz="4" w:space="0" w:color="auto"/>
              <w:right w:val="single" w:sz="4" w:space="0" w:color="auto"/>
            </w:tcBorders>
            <w:vAlign w:val="center"/>
          </w:tcPr>
          <w:p w14:paraId="4E85B64E" w14:textId="77777777" w:rsidR="000C7237" w:rsidRPr="0048582F" w:rsidRDefault="000C7237" w:rsidP="000C7237">
            <w:pPr>
              <w:rPr>
                <w:b/>
                <w:sz w:val="24"/>
                <w:szCs w:val="24"/>
                <w:lang w:eastAsia="fi-FI"/>
              </w:rPr>
            </w:pPr>
            <w:r>
              <w:rPr>
                <w:b/>
                <w:sz w:val="24"/>
                <w:szCs w:val="24"/>
                <w:lang w:val="en-US" w:eastAsia="fi-FI"/>
              </w:rPr>
              <w:t>Perėmimo pažymos išdavimo data</w:t>
            </w:r>
          </w:p>
        </w:tc>
        <w:tc>
          <w:tcPr>
            <w:tcW w:w="1843" w:type="dxa"/>
            <w:tcBorders>
              <w:top w:val="single" w:sz="4" w:space="0" w:color="auto"/>
              <w:left w:val="single" w:sz="4" w:space="0" w:color="auto"/>
              <w:bottom w:val="single" w:sz="4" w:space="0" w:color="auto"/>
              <w:right w:val="single" w:sz="4" w:space="0" w:color="auto"/>
            </w:tcBorders>
            <w:vAlign w:val="center"/>
          </w:tcPr>
          <w:p w14:paraId="7AAFB775" w14:textId="77777777" w:rsidR="000C7237" w:rsidRPr="00A053B0" w:rsidRDefault="000C7237" w:rsidP="000C7237">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421DFDA3" w14:textId="77777777" w:rsidR="000C7237" w:rsidRPr="00102125" w:rsidRDefault="000C7237" w:rsidP="000C7237">
            <w:pPr>
              <w:rPr>
                <w:color w:val="000000"/>
                <w:sz w:val="24"/>
                <w:szCs w:val="24"/>
                <w:lang w:val="en-US" w:eastAsia="fi-FI"/>
              </w:rPr>
            </w:pPr>
            <w:r w:rsidRPr="00102125">
              <w:rPr>
                <w:sz w:val="24"/>
                <w:szCs w:val="24"/>
                <w:lang w:val="en-US" w:eastAsia="fi-FI"/>
              </w:rPr>
              <w:t xml:space="preserve">Inžinierius išduoda Perėmimo pažymą per 28 dienas </w:t>
            </w:r>
            <w:r>
              <w:rPr>
                <w:sz w:val="24"/>
                <w:szCs w:val="24"/>
                <w:lang w:val="en-US" w:eastAsia="fi-FI"/>
              </w:rPr>
              <w:t>gavęs Rangovo prašymą, kuris turi būti pateiktas ne vėliau kaip iki darbų pabaigos.</w:t>
            </w:r>
          </w:p>
        </w:tc>
      </w:tr>
      <w:tr w:rsidR="00027CB2" w:rsidRPr="00A053B0" w14:paraId="3CCAD2E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0EB5596" w14:textId="77777777" w:rsidR="00027CB2" w:rsidRPr="00A053B0" w:rsidRDefault="00027CB2" w:rsidP="00027CB2">
            <w:pPr>
              <w:rPr>
                <w:b/>
                <w:sz w:val="24"/>
                <w:szCs w:val="24"/>
                <w:lang w:val="en-US" w:eastAsia="fi-FI"/>
              </w:rPr>
            </w:pPr>
            <w:r w:rsidRPr="00A053B0">
              <w:rPr>
                <w:b/>
                <w:sz w:val="24"/>
                <w:szCs w:val="24"/>
                <w:lang w:val="en-US" w:eastAsia="fi-FI"/>
              </w:rPr>
              <w:t>Statybos užbaigimo akto pasirašymo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3F297D" w14:textId="77777777" w:rsidR="00027CB2" w:rsidRPr="00A053B0" w:rsidRDefault="0088515D" w:rsidP="00027CB2">
            <w:pPr>
              <w:jc w:val="center"/>
              <w:rPr>
                <w:sz w:val="24"/>
                <w:szCs w:val="24"/>
                <w:lang w:val="en-US" w:eastAsia="fi-FI"/>
              </w:rPr>
            </w:pPr>
            <w:hyperlink r:id="rId22" w:anchor="statybos_uzbaigimo_aktas_1_1_3_10" w:history="1">
              <w:r w:rsidR="00027CB2" w:rsidRPr="00A053B0">
                <w:rPr>
                  <w:color w:val="0000FF"/>
                  <w:sz w:val="24"/>
                  <w:szCs w:val="24"/>
                  <w:u w:val="single"/>
                  <w:lang w:val="en-US" w:eastAsia="fi-FI"/>
                </w:rPr>
                <w:t>1.1.3.10</w:t>
              </w:r>
            </w:hyperlink>
            <w:r w:rsidR="00027CB2"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527A3FB" w14:textId="3BF9F764" w:rsidR="00027CB2" w:rsidRPr="00A053B0" w:rsidRDefault="00027CB2" w:rsidP="00027CB2">
            <w:pPr>
              <w:rPr>
                <w:i/>
                <w:color w:val="1F497D"/>
                <w:sz w:val="24"/>
                <w:szCs w:val="24"/>
                <w:lang w:val="en-US" w:eastAsia="fi-FI"/>
              </w:rPr>
            </w:pPr>
            <w:r w:rsidRPr="00A053B0">
              <w:rPr>
                <w:color w:val="000000"/>
                <w:sz w:val="24"/>
                <w:szCs w:val="24"/>
                <w:lang w:val="en-US" w:eastAsia="fi-FI"/>
              </w:rPr>
              <w:t xml:space="preserve">Pagal </w:t>
            </w:r>
            <w:r w:rsidRPr="009A3E9D">
              <w:rPr>
                <w:color w:val="000000"/>
                <w:sz w:val="24"/>
                <w:szCs w:val="24"/>
                <w:lang w:val="en-US" w:eastAsia="fi-FI"/>
              </w:rPr>
              <w:t xml:space="preserve">STR </w:t>
            </w:r>
            <w:r w:rsidRPr="009A3E9D">
              <w:rPr>
                <w:sz w:val="24"/>
                <w:szCs w:val="24"/>
                <w:lang w:eastAsia="ar-SA"/>
              </w:rPr>
              <w:t>1.05.01:2017</w:t>
            </w:r>
            <w:r>
              <w:rPr>
                <w:sz w:val="24"/>
                <w:szCs w:val="24"/>
                <w:lang w:val="lt-LT" w:eastAsia="ar-SA"/>
              </w:rPr>
              <w:t xml:space="preserve"> </w:t>
            </w:r>
            <w:r w:rsidRPr="009A3E9D">
              <w:rPr>
                <w:color w:val="000000"/>
                <w:sz w:val="24"/>
                <w:szCs w:val="24"/>
                <w:lang w:val="en-US" w:eastAsia="fi-FI"/>
              </w:rPr>
              <w:t>reikalavimus</w:t>
            </w:r>
            <w:r w:rsidRPr="00A053B0">
              <w:rPr>
                <w:color w:val="000000"/>
                <w:sz w:val="24"/>
                <w:szCs w:val="24"/>
                <w:lang w:val="en-US" w:eastAsia="fi-FI"/>
              </w:rPr>
              <w:t xml:space="preserve"> Statybos užbaigimo akto pasirašymo data.</w:t>
            </w:r>
          </w:p>
        </w:tc>
      </w:tr>
      <w:tr w:rsidR="00027CB2" w:rsidRPr="00A053B0" w14:paraId="5EAEB524"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4C092E39" w14:textId="77777777" w:rsidR="00027CB2" w:rsidRPr="00A053B0" w:rsidRDefault="00027CB2" w:rsidP="00027CB2">
            <w:pPr>
              <w:rPr>
                <w:b/>
                <w:sz w:val="24"/>
                <w:szCs w:val="24"/>
                <w:lang w:val="en-US" w:eastAsia="fi-FI"/>
              </w:rPr>
            </w:pPr>
            <w:r w:rsidRPr="00A053B0">
              <w:rPr>
                <w:b/>
                <w:sz w:val="24"/>
                <w:szCs w:val="24"/>
                <w:lang w:val="en-US" w:eastAsia="fi-FI"/>
              </w:rPr>
              <w:t>Pranešimo apie defektus laiko pradžios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3F1FCB" w14:textId="77777777" w:rsidR="00027CB2" w:rsidRPr="00A053B0" w:rsidRDefault="0088515D" w:rsidP="00027CB2">
            <w:pPr>
              <w:jc w:val="center"/>
              <w:rPr>
                <w:sz w:val="24"/>
                <w:szCs w:val="24"/>
                <w:lang w:val="en-US" w:eastAsia="fi-FI"/>
              </w:rPr>
            </w:pPr>
            <w:hyperlink r:id="rId23" w:anchor="defektus_laikas_1_1_3_7" w:history="1">
              <w:r w:rsidR="00027CB2" w:rsidRPr="00A053B0">
                <w:rPr>
                  <w:color w:val="0000FF"/>
                  <w:sz w:val="24"/>
                  <w:szCs w:val="24"/>
                  <w:u w:val="single"/>
                  <w:lang w:val="en-US" w:eastAsia="fi-FI"/>
                </w:rPr>
                <w:t>1.1.3.7</w:t>
              </w:r>
            </w:hyperlink>
            <w:r w:rsidR="00027CB2"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BB3757A" w14:textId="77777777" w:rsidR="00027CB2" w:rsidRPr="00A053B0" w:rsidRDefault="00027CB2" w:rsidP="00027CB2">
            <w:pPr>
              <w:rPr>
                <w:i/>
                <w:color w:val="1F497D"/>
                <w:sz w:val="24"/>
                <w:szCs w:val="24"/>
                <w:lang w:val="en-US" w:eastAsia="fi-FI"/>
              </w:rPr>
            </w:pPr>
            <w:r w:rsidRPr="00FA6ADE">
              <w:rPr>
                <w:color w:val="000000"/>
                <w:sz w:val="24"/>
                <w:szCs w:val="24"/>
                <w:lang w:val="en-US" w:eastAsia="fi-FI"/>
              </w:rPr>
              <w:t>Netaikoma.</w:t>
            </w:r>
          </w:p>
        </w:tc>
      </w:tr>
      <w:tr w:rsidR="00027CB2" w:rsidRPr="00A053B0" w14:paraId="3C48FAAD"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F680E9A" w14:textId="77777777" w:rsidR="00027CB2" w:rsidRPr="00A053B0" w:rsidRDefault="00027CB2" w:rsidP="00027CB2">
            <w:pPr>
              <w:rPr>
                <w:b/>
                <w:sz w:val="24"/>
                <w:szCs w:val="24"/>
                <w:lang w:val="en-US" w:eastAsia="fi-FI"/>
              </w:rPr>
            </w:pPr>
            <w:r w:rsidRPr="00A053B0">
              <w:rPr>
                <w:b/>
                <w:sz w:val="24"/>
                <w:szCs w:val="24"/>
                <w:lang w:val="en-US" w:eastAsia="fi-FI"/>
              </w:rPr>
              <w:lastRenderedPageBreak/>
              <w:t>Pranešimo apie defektus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0512B3" w14:textId="77777777" w:rsidR="00027CB2" w:rsidRPr="00A053B0" w:rsidRDefault="0088515D" w:rsidP="00027CB2">
            <w:pPr>
              <w:jc w:val="center"/>
              <w:rPr>
                <w:sz w:val="24"/>
                <w:szCs w:val="24"/>
                <w:lang w:val="en-US" w:eastAsia="fi-FI"/>
              </w:rPr>
            </w:pPr>
            <w:hyperlink r:id="rId24" w:anchor="defektus_laikas_1_1_3_7" w:history="1">
              <w:r w:rsidR="00027CB2" w:rsidRPr="00A053B0">
                <w:rPr>
                  <w:color w:val="0000FF"/>
                  <w:sz w:val="24"/>
                  <w:szCs w:val="24"/>
                  <w:u w:val="single"/>
                  <w:lang w:val="en-US" w:eastAsia="fi-FI"/>
                </w:rPr>
                <w:t>1.1.3.7</w:t>
              </w:r>
            </w:hyperlink>
            <w:r w:rsidR="00027CB2"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BAB0E1C" w14:textId="77777777" w:rsidR="00027CB2" w:rsidRPr="00A053B0" w:rsidRDefault="00027CB2" w:rsidP="00027CB2">
            <w:pPr>
              <w:rPr>
                <w:sz w:val="24"/>
                <w:szCs w:val="24"/>
                <w:lang w:val="en-US" w:eastAsia="fi-FI"/>
              </w:rPr>
            </w:pPr>
            <w:r w:rsidRPr="00A053B0">
              <w:rPr>
                <w:sz w:val="24"/>
                <w:szCs w:val="24"/>
                <w:lang w:val="en-US" w:eastAsia="fi-FI"/>
              </w:rPr>
              <w:t>Netaikoma.</w:t>
            </w:r>
          </w:p>
        </w:tc>
      </w:tr>
      <w:tr w:rsidR="00027CB2" w:rsidRPr="00A053B0" w14:paraId="36BE9B80"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6C582A8" w14:textId="77777777" w:rsidR="00027CB2" w:rsidRPr="00A053B0" w:rsidRDefault="00027CB2" w:rsidP="00027CB2">
            <w:pPr>
              <w:rPr>
                <w:b/>
                <w:sz w:val="24"/>
                <w:szCs w:val="24"/>
                <w:lang w:val="en-US" w:eastAsia="fi-FI"/>
              </w:rPr>
            </w:pPr>
            <w:r w:rsidRPr="00A053B0">
              <w:rPr>
                <w:b/>
                <w:sz w:val="24"/>
                <w:szCs w:val="24"/>
                <w:lang w:val="en-US" w:eastAsia="fi-FI"/>
              </w:rPr>
              <w:t>Atlikimo pažymos išdavimo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24FA1" w14:textId="77777777" w:rsidR="00027CB2" w:rsidRPr="00A053B0" w:rsidRDefault="00027CB2" w:rsidP="00027CB2">
            <w:pPr>
              <w:jc w:val="center"/>
              <w:rPr>
                <w:sz w:val="24"/>
                <w:szCs w:val="24"/>
                <w:lang w:val="en-US" w:eastAsia="fi-FI"/>
              </w:rPr>
            </w:pPr>
            <w:r w:rsidRPr="00A053B0">
              <w:rPr>
                <w:sz w:val="24"/>
                <w:szCs w:val="24"/>
                <w:lang w:val="en-US" w:eastAsia="fi-FI"/>
              </w:rPr>
              <w:t xml:space="preserve">1.1.3.8 ir </w:t>
            </w:r>
            <w:hyperlink r:id="rId25" w:anchor="atlikimo_pazyma_11_9" w:history="1">
              <w:r w:rsidRPr="00A053B0">
                <w:rPr>
                  <w:color w:val="0000FF"/>
                  <w:sz w:val="24"/>
                  <w:szCs w:val="24"/>
                  <w:u w:val="single"/>
                  <w:lang w:val="en-US" w:eastAsia="fi-FI"/>
                </w:rPr>
                <w:t>11.9</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F25C336" w14:textId="77777777" w:rsidR="00027CB2" w:rsidRPr="00A053B0" w:rsidRDefault="00027CB2" w:rsidP="00027CB2">
            <w:pPr>
              <w:rPr>
                <w:sz w:val="24"/>
                <w:szCs w:val="24"/>
                <w:lang w:val="en-US" w:eastAsia="fi-FI"/>
              </w:rPr>
            </w:pPr>
            <w:r w:rsidRPr="00A053B0">
              <w:rPr>
                <w:bCs/>
                <w:sz w:val="24"/>
                <w:szCs w:val="24"/>
                <w:lang w:val="en-US" w:eastAsia="fi-FI"/>
              </w:rPr>
              <w:t>Ne vėliau kaip per 84 dienas po Perėmimo pažymos išdavimo.</w:t>
            </w:r>
          </w:p>
        </w:tc>
      </w:tr>
      <w:tr w:rsidR="00027CB2" w:rsidRPr="00A053B0" w14:paraId="4CE443D2"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49604FC5" w14:textId="77777777" w:rsidR="00027CB2" w:rsidRPr="00A053B0" w:rsidRDefault="00027CB2" w:rsidP="00027CB2">
            <w:pPr>
              <w:rPr>
                <w:b/>
                <w:sz w:val="24"/>
                <w:szCs w:val="24"/>
                <w:lang w:val="en-US" w:eastAsia="fi-FI"/>
              </w:rPr>
            </w:pPr>
            <w:r w:rsidRPr="00A053B0">
              <w:rPr>
                <w:b/>
                <w:sz w:val="24"/>
                <w:szCs w:val="24"/>
                <w:lang w:val="en-US" w:eastAsia="fi-FI"/>
              </w:rPr>
              <w:t>Informacijos perdavimo priemonės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E12358" w14:textId="77777777" w:rsidR="00027CB2" w:rsidRPr="00A053B0" w:rsidRDefault="00027CB2" w:rsidP="00027CB2">
            <w:pPr>
              <w:jc w:val="center"/>
              <w:rPr>
                <w:sz w:val="24"/>
                <w:szCs w:val="24"/>
                <w:lang w:val="en-US" w:eastAsia="fi-FI"/>
              </w:rPr>
            </w:pPr>
            <w:r w:rsidRPr="00A053B0">
              <w:rPr>
                <w:sz w:val="24"/>
                <w:szCs w:val="24"/>
                <w:lang w:val="en-US" w:eastAsia="fi-FI"/>
              </w:rPr>
              <w:t>1.3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E159439" w14:textId="77777777" w:rsidR="00027CB2" w:rsidRPr="00A053B0" w:rsidRDefault="00027CB2" w:rsidP="00027CB2">
            <w:pPr>
              <w:rPr>
                <w:sz w:val="24"/>
                <w:szCs w:val="24"/>
                <w:lang w:val="en-US" w:eastAsia="fi-FI"/>
              </w:rPr>
            </w:pPr>
            <w:r w:rsidRPr="00A053B0">
              <w:rPr>
                <w:sz w:val="24"/>
                <w:szCs w:val="24"/>
                <w:lang w:val="en-US" w:eastAsia="fi-FI"/>
              </w:rPr>
              <w:t>Faksimile arba el. paštu (pasirašytas ir nuskanuotas dokumentas) ir patvirtinimas paštu arba įteikiant tiesiogiai ar per kurjerį</w:t>
            </w:r>
          </w:p>
        </w:tc>
      </w:tr>
      <w:tr w:rsidR="00027CB2" w:rsidRPr="00A053B0" w14:paraId="1A6E0755"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C0AA587" w14:textId="77777777" w:rsidR="00027CB2" w:rsidRPr="00A053B0" w:rsidRDefault="00027CB2" w:rsidP="00027CB2">
            <w:pPr>
              <w:rPr>
                <w:b/>
                <w:sz w:val="24"/>
                <w:szCs w:val="24"/>
                <w:lang w:val="en-US" w:eastAsia="fi-FI"/>
              </w:rPr>
            </w:pPr>
            <w:r w:rsidRPr="00A053B0">
              <w:rPr>
                <w:b/>
                <w:sz w:val="24"/>
                <w:szCs w:val="24"/>
                <w:lang w:val="en-US" w:eastAsia="fi-FI"/>
              </w:rPr>
              <w:t xml:space="preserve">Taikoma teisė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7D2EDD" w14:textId="77777777" w:rsidR="00027CB2" w:rsidRPr="00A053B0" w:rsidRDefault="00027CB2" w:rsidP="00027CB2">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307BDA2F" w14:textId="77777777" w:rsidR="00027CB2" w:rsidRPr="00A053B0" w:rsidRDefault="00027CB2" w:rsidP="00027CB2">
            <w:pPr>
              <w:rPr>
                <w:sz w:val="24"/>
                <w:szCs w:val="24"/>
                <w:lang w:val="en-US" w:eastAsia="fi-FI"/>
              </w:rPr>
            </w:pPr>
            <w:r w:rsidRPr="00A053B0">
              <w:rPr>
                <w:sz w:val="24"/>
                <w:szCs w:val="24"/>
                <w:lang w:val="en-US" w:eastAsia="fi-FI"/>
              </w:rPr>
              <w:t>Lietuvos Respublikos teisė</w:t>
            </w:r>
          </w:p>
        </w:tc>
      </w:tr>
      <w:tr w:rsidR="00027CB2" w:rsidRPr="00A053B0" w14:paraId="5EFE2CFC"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A1BFB95" w14:textId="77777777" w:rsidR="00027CB2" w:rsidRPr="00A053B0" w:rsidRDefault="00027CB2" w:rsidP="00027CB2">
            <w:pPr>
              <w:rPr>
                <w:b/>
                <w:sz w:val="24"/>
                <w:szCs w:val="24"/>
                <w:lang w:val="en-US" w:eastAsia="fi-FI"/>
              </w:rPr>
            </w:pPr>
            <w:r w:rsidRPr="00A053B0">
              <w:rPr>
                <w:b/>
                <w:sz w:val="24"/>
                <w:szCs w:val="24"/>
                <w:lang w:val="en-US" w:eastAsia="fi-FI"/>
              </w:rPr>
              <w:t>Pagrindinė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8F4357" w14:textId="77777777" w:rsidR="00027CB2" w:rsidRPr="00A053B0" w:rsidRDefault="00027CB2" w:rsidP="00027CB2">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175400" w14:textId="77777777" w:rsidR="00027CB2" w:rsidRPr="00A053B0" w:rsidRDefault="00027CB2" w:rsidP="00027CB2">
            <w:pPr>
              <w:rPr>
                <w:sz w:val="24"/>
                <w:szCs w:val="24"/>
                <w:lang w:val="en-US" w:eastAsia="fi-FI"/>
              </w:rPr>
            </w:pPr>
            <w:r w:rsidRPr="00A053B0">
              <w:rPr>
                <w:sz w:val="24"/>
                <w:szCs w:val="24"/>
                <w:lang w:val="en-US" w:eastAsia="fi-FI"/>
              </w:rPr>
              <w:t>Lietuvių kalba</w:t>
            </w:r>
          </w:p>
        </w:tc>
      </w:tr>
      <w:tr w:rsidR="00027CB2" w:rsidRPr="00A053B0" w14:paraId="727BE7A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810A719" w14:textId="77777777" w:rsidR="00027CB2" w:rsidRPr="00A053B0" w:rsidRDefault="00027CB2" w:rsidP="00027CB2">
            <w:pPr>
              <w:rPr>
                <w:b/>
                <w:sz w:val="24"/>
                <w:szCs w:val="24"/>
                <w:lang w:val="en-US" w:eastAsia="fi-FI"/>
              </w:rPr>
            </w:pPr>
            <w:r w:rsidRPr="00A053B0">
              <w:rPr>
                <w:b/>
                <w:sz w:val="24"/>
                <w:szCs w:val="24"/>
                <w:lang w:val="en-US" w:eastAsia="fi-FI"/>
              </w:rPr>
              <w:t>Bendravimo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E744F9" w14:textId="77777777" w:rsidR="00027CB2" w:rsidRPr="00A053B0" w:rsidRDefault="00027CB2" w:rsidP="00027CB2">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704DC498" w14:textId="77777777" w:rsidR="00027CB2" w:rsidRPr="00A053B0" w:rsidRDefault="00027CB2" w:rsidP="00027CB2">
            <w:pPr>
              <w:rPr>
                <w:sz w:val="24"/>
                <w:szCs w:val="24"/>
                <w:lang w:val="en-US" w:eastAsia="fi-FI"/>
              </w:rPr>
            </w:pPr>
            <w:r w:rsidRPr="00A053B0">
              <w:rPr>
                <w:sz w:val="24"/>
                <w:szCs w:val="24"/>
                <w:lang w:val="en-US" w:eastAsia="fi-FI"/>
              </w:rPr>
              <w:t>Lietuvių</w:t>
            </w:r>
          </w:p>
        </w:tc>
      </w:tr>
      <w:tr w:rsidR="00027CB2" w:rsidRPr="00A053B0" w14:paraId="58E9A68C"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16725220" w14:textId="77777777" w:rsidR="00027CB2" w:rsidRPr="00A053B0" w:rsidRDefault="00027CB2" w:rsidP="00027CB2">
            <w:pPr>
              <w:rPr>
                <w:b/>
                <w:sz w:val="24"/>
                <w:szCs w:val="24"/>
                <w:lang w:val="en-US" w:eastAsia="fi-FI"/>
              </w:rPr>
            </w:pPr>
            <w:r w:rsidRPr="00A053B0">
              <w:rPr>
                <w:b/>
                <w:sz w:val="24"/>
                <w:szCs w:val="24"/>
                <w:lang w:val="en-US" w:eastAsia="fi-FI"/>
              </w:rPr>
              <w:t>Teisė naudotis statybviete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C55D7B" w14:textId="77777777" w:rsidR="00027CB2" w:rsidRPr="00A053B0" w:rsidRDefault="00027CB2" w:rsidP="00027CB2">
            <w:pPr>
              <w:jc w:val="center"/>
              <w:rPr>
                <w:sz w:val="24"/>
                <w:szCs w:val="24"/>
                <w:lang w:val="en-US" w:eastAsia="fi-FI"/>
              </w:rPr>
            </w:pPr>
            <w:r w:rsidRPr="00A053B0">
              <w:rPr>
                <w:sz w:val="24"/>
                <w:szCs w:val="24"/>
                <w:lang w:val="en-US" w:eastAsia="fi-FI"/>
              </w:rPr>
              <w:t>2.1</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0A018F1" w14:textId="77777777" w:rsidR="00027CB2" w:rsidRPr="00A053B0" w:rsidRDefault="00027CB2" w:rsidP="00027CB2">
            <w:pPr>
              <w:rPr>
                <w:sz w:val="24"/>
                <w:szCs w:val="24"/>
                <w:lang w:val="en-US" w:eastAsia="fi-FI"/>
              </w:rPr>
            </w:pPr>
            <w:r w:rsidRPr="00A053B0">
              <w:rPr>
                <w:sz w:val="24"/>
                <w:szCs w:val="24"/>
                <w:lang w:val="en-US" w:eastAsia="fi-FI"/>
              </w:rPr>
              <w:t>Programoje nurodytu terminu (terminais)</w:t>
            </w:r>
          </w:p>
        </w:tc>
      </w:tr>
      <w:tr w:rsidR="00027CB2" w:rsidRPr="00A053B0" w14:paraId="2D0A75CC" w14:textId="77777777" w:rsidTr="00F6262A">
        <w:tc>
          <w:tcPr>
            <w:tcW w:w="3085" w:type="dxa"/>
            <w:tcBorders>
              <w:top w:val="single" w:sz="4" w:space="0" w:color="auto"/>
              <w:left w:val="single" w:sz="4" w:space="0" w:color="auto"/>
              <w:bottom w:val="single" w:sz="4" w:space="0" w:color="auto"/>
              <w:right w:val="single" w:sz="4" w:space="0" w:color="auto"/>
            </w:tcBorders>
            <w:vAlign w:val="center"/>
          </w:tcPr>
          <w:p w14:paraId="16A73043" w14:textId="77777777" w:rsidR="00027CB2" w:rsidRPr="00A053B0" w:rsidRDefault="00027CB2" w:rsidP="00027CB2">
            <w:pPr>
              <w:rPr>
                <w:b/>
                <w:sz w:val="24"/>
                <w:szCs w:val="24"/>
                <w:lang w:val="en-US" w:eastAsia="fi-FI"/>
              </w:rPr>
            </w:pPr>
            <w:r>
              <w:rPr>
                <w:b/>
                <w:sz w:val="24"/>
                <w:szCs w:val="24"/>
                <w:lang w:val="en-US" w:eastAsia="fi-FI"/>
              </w:rPr>
              <w:t>Atlikimo užtikrinimas</w:t>
            </w:r>
          </w:p>
        </w:tc>
        <w:tc>
          <w:tcPr>
            <w:tcW w:w="1843" w:type="dxa"/>
            <w:tcBorders>
              <w:top w:val="single" w:sz="4" w:space="0" w:color="auto"/>
              <w:left w:val="single" w:sz="4" w:space="0" w:color="auto"/>
              <w:bottom w:val="single" w:sz="4" w:space="0" w:color="auto"/>
              <w:right w:val="single" w:sz="4" w:space="0" w:color="auto"/>
            </w:tcBorders>
            <w:vAlign w:val="center"/>
          </w:tcPr>
          <w:p w14:paraId="26F3474B" w14:textId="77777777" w:rsidR="00027CB2" w:rsidRPr="00A053B0" w:rsidRDefault="00027CB2" w:rsidP="00027CB2">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5E02D0A0" w14:textId="5C55104F" w:rsidR="00027CB2" w:rsidRPr="00A053B0" w:rsidRDefault="00027CB2" w:rsidP="00027CB2">
            <w:pPr>
              <w:rPr>
                <w:sz w:val="24"/>
                <w:szCs w:val="24"/>
                <w:lang w:val="en-US" w:eastAsia="fi-FI"/>
              </w:rPr>
            </w:pPr>
            <w:r>
              <w:rPr>
                <w:sz w:val="24"/>
                <w:szCs w:val="24"/>
                <w:lang w:val="en-US" w:eastAsia="fi-FI"/>
              </w:rPr>
              <w:t xml:space="preserve">Pirkimo sąlygų 36 punkte nustatytas Sutarties atlikimo užtikrinimas, pateiktas pagal Pirkimo sąlygų </w:t>
            </w:r>
            <w:r w:rsidR="001C73A9">
              <w:rPr>
                <w:sz w:val="24"/>
                <w:szCs w:val="24"/>
                <w:lang w:val="en-US" w:eastAsia="fi-FI"/>
              </w:rPr>
              <w:t>7</w:t>
            </w:r>
            <w:r>
              <w:rPr>
                <w:sz w:val="24"/>
                <w:szCs w:val="24"/>
                <w:lang w:val="en-US" w:eastAsia="fi-FI"/>
              </w:rPr>
              <w:t xml:space="preserve"> priedą “Sutarties sąlygų įvykdymo garantija”</w:t>
            </w:r>
          </w:p>
        </w:tc>
      </w:tr>
      <w:tr w:rsidR="00027CB2" w:rsidRPr="00A053B0" w14:paraId="5FF0862B" w14:textId="77777777" w:rsidTr="00F6262A">
        <w:trPr>
          <w:trHeight w:val="647"/>
        </w:trPr>
        <w:tc>
          <w:tcPr>
            <w:tcW w:w="3085" w:type="dxa"/>
            <w:tcBorders>
              <w:top w:val="single" w:sz="4" w:space="0" w:color="auto"/>
              <w:left w:val="single" w:sz="4" w:space="0" w:color="auto"/>
              <w:bottom w:val="single" w:sz="4" w:space="0" w:color="auto"/>
              <w:right w:val="single" w:sz="4" w:space="0" w:color="auto"/>
            </w:tcBorders>
            <w:vAlign w:val="center"/>
            <w:hideMark/>
          </w:tcPr>
          <w:p w14:paraId="0555EDA0" w14:textId="77777777" w:rsidR="00027CB2" w:rsidRPr="00A053B0" w:rsidRDefault="00027CB2" w:rsidP="00027CB2">
            <w:pPr>
              <w:rPr>
                <w:b/>
                <w:sz w:val="24"/>
                <w:szCs w:val="24"/>
                <w:lang w:val="en-US" w:eastAsia="fi-FI"/>
              </w:rPr>
            </w:pPr>
            <w:r w:rsidRPr="00A053B0">
              <w:rPr>
                <w:b/>
                <w:sz w:val="24"/>
                <w:szCs w:val="24"/>
                <w:lang w:val="en-US" w:eastAsia="fi-FI"/>
              </w:rPr>
              <w:t>Atlikimo užtikrinimo pateikimo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89D6C9" w14:textId="77777777" w:rsidR="00027CB2" w:rsidRPr="00A053B0" w:rsidRDefault="0088515D" w:rsidP="00027CB2">
            <w:pPr>
              <w:jc w:val="center"/>
              <w:rPr>
                <w:sz w:val="24"/>
                <w:szCs w:val="24"/>
                <w:lang w:val="en-US" w:eastAsia="fi-FI"/>
              </w:rPr>
            </w:pPr>
            <w:hyperlink r:id="rId26" w:anchor="atlikimo_uztikrinimas" w:history="1">
              <w:r w:rsidR="00027CB2"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F01B7AE" w14:textId="77777777" w:rsidR="00027CB2" w:rsidRPr="00E73F34" w:rsidRDefault="00027CB2" w:rsidP="00027CB2">
            <w:pPr>
              <w:rPr>
                <w:sz w:val="24"/>
                <w:szCs w:val="24"/>
                <w:lang w:val="en-US" w:eastAsia="fi-FI"/>
              </w:rPr>
            </w:pPr>
            <w:r w:rsidRPr="00E73F34">
              <w:rPr>
                <w:sz w:val="24"/>
                <w:szCs w:val="24"/>
                <w:lang w:val="pl-PL"/>
              </w:rPr>
              <w:t>Per 7 darbo dienas nuo sutarties pasirašymo dienos</w:t>
            </w:r>
          </w:p>
        </w:tc>
      </w:tr>
      <w:tr w:rsidR="00027CB2" w:rsidRPr="00A053B0" w14:paraId="5628AEA5"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29581868" w14:textId="77777777" w:rsidR="00027CB2" w:rsidRPr="00A053B0" w:rsidRDefault="00027CB2" w:rsidP="00027CB2">
            <w:pPr>
              <w:rPr>
                <w:b/>
                <w:sz w:val="24"/>
                <w:szCs w:val="24"/>
                <w:lang w:val="en-US" w:eastAsia="fi-FI"/>
              </w:rPr>
            </w:pPr>
            <w:r w:rsidRPr="00A053B0">
              <w:rPr>
                <w:b/>
                <w:sz w:val="24"/>
                <w:szCs w:val="24"/>
                <w:lang w:val="en-US" w:eastAsia="fi-FI"/>
              </w:rPr>
              <w:t>Atlikimo užtikrinimo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AD2021" w14:textId="77777777" w:rsidR="00027CB2" w:rsidRPr="00A053B0" w:rsidRDefault="0088515D" w:rsidP="00027CB2">
            <w:pPr>
              <w:jc w:val="center"/>
              <w:rPr>
                <w:sz w:val="24"/>
                <w:szCs w:val="24"/>
                <w:lang w:val="en-US" w:eastAsia="fi-FI"/>
              </w:rPr>
            </w:pPr>
            <w:hyperlink r:id="rId27" w:anchor="atlikimo_uztikrinimas" w:history="1">
              <w:r w:rsidR="00027CB2"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3B65D5F" w14:textId="41195AA7" w:rsidR="00027CB2" w:rsidRPr="00A053B0" w:rsidRDefault="00027CB2" w:rsidP="00027CB2">
            <w:pPr>
              <w:rPr>
                <w:sz w:val="24"/>
                <w:szCs w:val="24"/>
                <w:lang w:val="en-US" w:eastAsia="fi-FI"/>
              </w:rPr>
            </w:pPr>
            <w:r>
              <w:rPr>
                <w:color w:val="000000"/>
                <w:sz w:val="24"/>
                <w:szCs w:val="24"/>
                <w:lang w:val="pl-PL"/>
              </w:rPr>
              <w:t>17</w:t>
            </w:r>
            <w:r w:rsidRPr="00E00DF5">
              <w:rPr>
                <w:color w:val="000000"/>
                <w:sz w:val="24"/>
                <w:szCs w:val="24"/>
                <w:lang w:val="pl-PL"/>
              </w:rPr>
              <w:t>0</w:t>
            </w:r>
            <w:r>
              <w:rPr>
                <w:color w:val="000000"/>
                <w:sz w:val="24"/>
                <w:szCs w:val="24"/>
                <w:lang w:val="pl-PL"/>
              </w:rPr>
              <w:t>.</w:t>
            </w:r>
            <w:r w:rsidRPr="00E00DF5">
              <w:rPr>
                <w:sz w:val="24"/>
                <w:szCs w:val="24"/>
                <w:lang w:val="pl-PL"/>
              </w:rPr>
              <w:t>000,00</w:t>
            </w:r>
            <w:r w:rsidRPr="00E00DF5">
              <w:rPr>
                <w:color w:val="000000"/>
                <w:sz w:val="24"/>
                <w:szCs w:val="24"/>
                <w:lang w:val="pl-PL"/>
              </w:rPr>
              <w:t xml:space="preserve"> </w:t>
            </w:r>
            <w:r w:rsidRPr="00A053B0">
              <w:rPr>
                <w:sz w:val="24"/>
                <w:szCs w:val="24"/>
                <w:lang w:val="en-US"/>
              </w:rPr>
              <w:t>E</w:t>
            </w:r>
            <w:r>
              <w:rPr>
                <w:sz w:val="24"/>
                <w:szCs w:val="24"/>
                <w:lang w:val="en-US"/>
              </w:rPr>
              <w:t>UR</w:t>
            </w:r>
          </w:p>
        </w:tc>
      </w:tr>
      <w:tr w:rsidR="00027CB2" w:rsidRPr="00A053B0" w14:paraId="1D6FE73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71C0E56D" w14:textId="77777777" w:rsidR="00027CB2" w:rsidRPr="00A053B0" w:rsidRDefault="00027CB2" w:rsidP="00027CB2">
            <w:pPr>
              <w:rPr>
                <w:b/>
                <w:sz w:val="24"/>
                <w:szCs w:val="24"/>
                <w:lang w:val="en-US" w:eastAsia="fi-FI"/>
              </w:rPr>
            </w:pPr>
            <w:r w:rsidRPr="00A053B0">
              <w:rPr>
                <w:b/>
                <w:sz w:val="24"/>
                <w:szCs w:val="24"/>
                <w:lang w:val="en-US" w:eastAsia="fi-FI"/>
              </w:rPr>
              <w:t>Atlikimo užtikrinimo galiojimo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2E7F9C" w14:textId="77777777" w:rsidR="00027CB2" w:rsidRPr="00A053B0" w:rsidRDefault="0088515D" w:rsidP="00027CB2">
            <w:pPr>
              <w:jc w:val="center"/>
              <w:rPr>
                <w:sz w:val="24"/>
                <w:szCs w:val="24"/>
                <w:lang w:val="en-US" w:eastAsia="fi-FI"/>
              </w:rPr>
            </w:pPr>
            <w:hyperlink r:id="rId28" w:anchor="atlikimo_uztikrinimas" w:history="1">
              <w:r w:rsidR="00027CB2"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2E244A2" w14:textId="77777777" w:rsidR="00027CB2" w:rsidRPr="00A053B0" w:rsidRDefault="00027CB2" w:rsidP="00027CB2">
            <w:pPr>
              <w:pStyle w:val="Pagrindinistekstas"/>
              <w:tabs>
                <w:tab w:val="left" w:pos="1701"/>
              </w:tabs>
              <w:rPr>
                <w:lang w:eastAsia="fi-FI"/>
              </w:rPr>
            </w:pPr>
            <w:r>
              <w:rPr>
                <w:rFonts w:ascii="Times New Roman" w:hAnsi="Times New Roman" w:cs="Times New Roman"/>
                <w:lang w:val="pl-PL"/>
              </w:rPr>
              <w:t>N</w:t>
            </w:r>
            <w:r w:rsidRPr="0048582F">
              <w:rPr>
                <w:rFonts w:ascii="Times New Roman" w:hAnsi="Times New Roman" w:cs="Times New Roman"/>
                <w:lang w:val="pl-PL"/>
              </w:rPr>
              <w:t xml:space="preserve">uo sutarties pasirašymo datos iki darbų baigimo datos (įvertinant </w:t>
            </w:r>
            <w:r>
              <w:rPr>
                <w:rFonts w:ascii="Times New Roman" w:hAnsi="Times New Roman" w:cs="Times New Roman"/>
                <w:lang w:val="pl-PL"/>
              </w:rPr>
              <w:t xml:space="preserve">28 dienas </w:t>
            </w:r>
            <w:r w:rsidRPr="0048582F">
              <w:rPr>
                <w:rFonts w:ascii="Times New Roman" w:hAnsi="Times New Roman" w:cs="Times New Roman"/>
                <w:lang w:val="pl-PL"/>
              </w:rPr>
              <w:t>Perėmimo pažymos išdavim</w:t>
            </w:r>
            <w:r>
              <w:rPr>
                <w:rFonts w:ascii="Times New Roman" w:hAnsi="Times New Roman" w:cs="Times New Roman"/>
                <w:lang w:val="pl-PL"/>
              </w:rPr>
              <w:t>ui</w:t>
            </w:r>
            <w:r w:rsidRPr="0048582F">
              <w:rPr>
                <w:rFonts w:ascii="Times New Roman" w:hAnsi="Times New Roman" w:cs="Times New Roman"/>
                <w:lang w:val="pl-PL"/>
              </w:rPr>
              <w:t xml:space="preserve"> ir 84 </w:t>
            </w:r>
            <w:r>
              <w:rPr>
                <w:rFonts w:ascii="Times New Roman" w:hAnsi="Times New Roman" w:cs="Times New Roman"/>
                <w:lang w:val="pl-PL"/>
              </w:rPr>
              <w:t>dienas iki statybos užbaigimo akto pasirašymo</w:t>
            </w:r>
            <w:r w:rsidRPr="0048582F">
              <w:rPr>
                <w:rFonts w:ascii="Times New Roman" w:hAnsi="Times New Roman" w:cs="Times New Roman"/>
                <w:lang w:val="pl-PL"/>
              </w:rPr>
              <w:t>);</w:t>
            </w:r>
          </w:p>
        </w:tc>
      </w:tr>
      <w:tr w:rsidR="00027CB2" w:rsidRPr="00A053B0" w14:paraId="1303F659"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9055C07" w14:textId="77777777" w:rsidR="00027CB2" w:rsidRPr="00A053B0" w:rsidRDefault="00027CB2" w:rsidP="00027CB2">
            <w:pPr>
              <w:rPr>
                <w:sz w:val="24"/>
                <w:szCs w:val="24"/>
                <w:lang w:val="en-US" w:eastAsia="fi-FI"/>
              </w:rPr>
            </w:pPr>
            <w:r w:rsidRPr="00A053B0">
              <w:rPr>
                <w:b/>
                <w:sz w:val="24"/>
                <w:szCs w:val="24"/>
                <w:lang w:val="en-US" w:eastAsia="fi-FI"/>
              </w:rPr>
              <w:t>Įprastinės darbo valandos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A863D8" w14:textId="77777777" w:rsidR="00027CB2" w:rsidRPr="00A053B0" w:rsidRDefault="0088515D" w:rsidP="00027CB2">
            <w:pPr>
              <w:jc w:val="center"/>
              <w:rPr>
                <w:sz w:val="24"/>
                <w:szCs w:val="24"/>
                <w:lang w:val="en-US" w:eastAsia="fi-FI"/>
              </w:rPr>
            </w:pPr>
            <w:hyperlink r:id="rId29" w:anchor="darbo_valandos" w:history="1">
              <w:r w:rsidR="00027CB2" w:rsidRPr="00A053B0">
                <w:rPr>
                  <w:color w:val="0000FF"/>
                  <w:sz w:val="24"/>
                  <w:szCs w:val="24"/>
                  <w:u w:val="single"/>
                  <w:lang w:val="en-US" w:eastAsia="fi-FI"/>
                </w:rPr>
                <w:t>6.5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00B0D25" w14:textId="77777777" w:rsidR="00027CB2" w:rsidRPr="00A053B0" w:rsidRDefault="00027CB2" w:rsidP="00027CB2">
            <w:pPr>
              <w:rPr>
                <w:sz w:val="24"/>
                <w:szCs w:val="24"/>
                <w:lang w:val="en-US" w:eastAsia="fi-FI"/>
              </w:rPr>
            </w:pPr>
            <w:r w:rsidRPr="00A053B0">
              <w:rPr>
                <w:sz w:val="24"/>
                <w:szCs w:val="24"/>
                <w:lang w:val="en-US" w:eastAsia="fi-FI"/>
              </w:rPr>
              <w:t>Darbo valandos nustatomos vadovaujantis Lietuvos Respublikos darbo kodeksu. Nacionalinės bei švenčių dienos – nedarbo dienos.</w:t>
            </w:r>
          </w:p>
        </w:tc>
      </w:tr>
      <w:tr w:rsidR="00027CB2" w:rsidRPr="00A053B0" w14:paraId="2EFF97CE"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1A0E66C3" w14:textId="00E0C8A7" w:rsidR="00027CB2" w:rsidRPr="00A053B0" w:rsidRDefault="00F6262A" w:rsidP="00027CB2">
            <w:pPr>
              <w:rPr>
                <w:b/>
                <w:sz w:val="24"/>
                <w:szCs w:val="24"/>
                <w:lang w:val="en-US" w:eastAsia="fi-FI"/>
              </w:rPr>
            </w:pPr>
            <w:r w:rsidRPr="00A053B0">
              <w:rPr>
                <w:b/>
                <w:sz w:val="24"/>
                <w:szCs w:val="24"/>
                <w:lang w:val="en-US" w:eastAsia="fi-FI"/>
              </w:rPr>
              <w:t>Patikslintos Programos pateikimo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8903AF" w14:textId="77777777" w:rsidR="00027CB2" w:rsidRPr="00A053B0" w:rsidRDefault="0088515D" w:rsidP="00027CB2">
            <w:pPr>
              <w:jc w:val="center"/>
              <w:rPr>
                <w:sz w:val="24"/>
                <w:szCs w:val="24"/>
                <w:lang w:val="en-US" w:eastAsia="fi-FI"/>
              </w:rPr>
            </w:pPr>
            <w:hyperlink r:id="rId30" w:anchor="programa_8_3" w:history="1">
              <w:r w:rsidR="00027CB2" w:rsidRPr="00A053B0">
                <w:rPr>
                  <w:color w:val="0000FF"/>
                  <w:sz w:val="24"/>
                  <w:szCs w:val="24"/>
                  <w:u w:val="single"/>
                  <w:lang w:val="en-US" w:eastAsia="fi-FI"/>
                </w:rPr>
                <w:t>8.3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45F16EE" w14:textId="6C6D819C" w:rsidR="00027CB2" w:rsidRPr="00A053B0" w:rsidRDefault="00027CB2" w:rsidP="00027CB2">
            <w:pPr>
              <w:rPr>
                <w:sz w:val="24"/>
                <w:szCs w:val="24"/>
                <w:lang w:val="en-US" w:eastAsia="fi-FI"/>
              </w:rPr>
            </w:pPr>
            <w:r w:rsidRPr="00A053B0">
              <w:rPr>
                <w:sz w:val="24"/>
                <w:szCs w:val="24"/>
                <w:lang w:val="en-US" w:eastAsia="fi-FI"/>
              </w:rPr>
              <w:t xml:space="preserve">Per 28 dienų po pranešimo apie darbo pradžią gavimo. </w:t>
            </w:r>
          </w:p>
        </w:tc>
      </w:tr>
      <w:tr w:rsidR="00027CB2" w:rsidRPr="00A053B0" w14:paraId="4B932470"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1E6F9088" w14:textId="77777777" w:rsidR="00027CB2" w:rsidRPr="00A053B0" w:rsidRDefault="00027CB2" w:rsidP="00027CB2">
            <w:pPr>
              <w:rPr>
                <w:b/>
                <w:sz w:val="24"/>
                <w:szCs w:val="24"/>
                <w:lang w:val="en-US" w:eastAsia="fi-FI"/>
              </w:rPr>
            </w:pPr>
            <w:r w:rsidRPr="00A053B0">
              <w:rPr>
                <w:b/>
                <w:sz w:val="24"/>
                <w:szCs w:val="24"/>
                <w:lang w:val="en-US" w:eastAsia="fi-FI"/>
              </w:rPr>
              <w:t>Baigimo laiko pratęsimas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086AF4" w14:textId="77777777" w:rsidR="00027CB2" w:rsidRPr="00A053B0" w:rsidRDefault="00027CB2" w:rsidP="00027CB2">
            <w:pPr>
              <w:jc w:val="center"/>
              <w:rPr>
                <w:sz w:val="24"/>
                <w:szCs w:val="24"/>
                <w:lang w:val="en-US" w:eastAsia="fi-FI"/>
              </w:rPr>
            </w:pPr>
            <w:r w:rsidRPr="00A053B0">
              <w:rPr>
                <w:sz w:val="24"/>
                <w:szCs w:val="24"/>
                <w:lang w:val="en-US" w:eastAsia="fi-FI"/>
              </w:rPr>
              <w:t>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2FBD94D" w14:textId="77777777" w:rsidR="00027CB2" w:rsidRPr="00A053B0" w:rsidRDefault="00027CB2" w:rsidP="00027CB2">
            <w:pPr>
              <w:rPr>
                <w:bCs/>
                <w:sz w:val="24"/>
                <w:szCs w:val="24"/>
                <w:lang w:val="en-US" w:eastAsia="fi-FI"/>
              </w:rPr>
            </w:pPr>
            <w:r w:rsidRPr="00A053B0">
              <w:rPr>
                <w:bCs/>
                <w:sz w:val="24"/>
                <w:szCs w:val="24"/>
                <w:lang w:val="en-US" w:eastAsia="fi-FI"/>
              </w:rPr>
              <w:t>Baigimo laiko pratęsimo sąlygos nurodytos 8.4 punkte.</w:t>
            </w:r>
          </w:p>
          <w:p w14:paraId="62CC1D76" w14:textId="77777777" w:rsidR="00027CB2" w:rsidRPr="00A053B0" w:rsidRDefault="00027CB2" w:rsidP="00027CB2">
            <w:pPr>
              <w:rPr>
                <w:i/>
                <w:color w:val="1F497D"/>
                <w:sz w:val="24"/>
                <w:szCs w:val="24"/>
                <w:lang w:val="en-US" w:eastAsia="fi-FI"/>
              </w:rPr>
            </w:pPr>
            <w:r w:rsidRPr="00A053B0">
              <w:rPr>
                <w:sz w:val="24"/>
                <w:szCs w:val="24"/>
                <w:lang w:val="en-US" w:eastAsia="fi-FI"/>
              </w:rPr>
              <w:t>Baigimo laiko pratęsimas galimas vi</w:t>
            </w:r>
            <w:r>
              <w:rPr>
                <w:sz w:val="24"/>
                <w:szCs w:val="24"/>
                <w:lang w:val="en-US" w:eastAsia="fi-FI"/>
              </w:rPr>
              <w:t>e</w:t>
            </w:r>
            <w:r w:rsidRPr="00A053B0">
              <w:rPr>
                <w:sz w:val="24"/>
                <w:szCs w:val="24"/>
                <w:lang w:val="en-US" w:eastAsia="fi-FI"/>
              </w:rPr>
              <w:t>ną kartą iki 3 (trijų) mėnesių laikotarpiui.</w:t>
            </w:r>
            <w:r w:rsidRPr="00A053B0">
              <w:rPr>
                <w:i/>
                <w:sz w:val="24"/>
                <w:szCs w:val="24"/>
                <w:lang w:val="en-US" w:eastAsia="fi-FI"/>
              </w:rPr>
              <w:t xml:space="preserve"> </w:t>
            </w:r>
          </w:p>
        </w:tc>
      </w:tr>
      <w:tr w:rsidR="00027CB2" w:rsidRPr="00A053B0" w14:paraId="01B7E8B8"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6E9BE18" w14:textId="77777777" w:rsidR="00027CB2" w:rsidRPr="00A053B0" w:rsidRDefault="00027CB2" w:rsidP="00027CB2">
            <w:pPr>
              <w:rPr>
                <w:b/>
                <w:sz w:val="24"/>
                <w:szCs w:val="24"/>
                <w:lang w:val="en-US" w:eastAsia="fi-FI"/>
              </w:rPr>
            </w:pPr>
            <w:r w:rsidRPr="00A053B0">
              <w:rPr>
                <w:b/>
                <w:sz w:val="24"/>
                <w:szCs w:val="24"/>
                <w:lang w:val="en-US" w:eastAsia="fi-FI"/>
              </w:rPr>
              <w:t>Kompensacija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2E7DA7" w14:textId="77777777" w:rsidR="00027CB2" w:rsidRPr="00A053B0" w:rsidRDefault="00027CB2" w:rsidP="00027CB2">
            <w:pPr>
              <w:jc w:val="center"/>
              <w:rPr>
                <w:sz w:val="24"/>
                <w:szCs w:val="24"/>
                <w:lang w:val="en-US" w:eastAsia="fi-FI"/>
              </w:rPr>
            </w:pPr>
            <w:r w:rsidRPr="00A053B0">
              <w:rPr>
                <w:sz w:val="24"/>
                <w:szCs w:val="24"/>
                <w:lang w:val="en-US" w:eastAsia="fi-FI"/>
              </w:rPr>
              <w:t xml:space="preserve">8.7 ir </w:t>
            </w:r>
            <w:hyperlink r:id="rId31" w:anchor="mokejimo_valiuta_14_15" w:history="1">
              <w:r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2974ED5" w14:textId="77777777" w:rsidR="00027CB2" w:rsidRPr="00A053B0" w:rsidRDefault="00027CB2" w:rsidP="00027CB2">
            <w:pPr>
              <w:rPr>
                <w:sz w:val="24"/>
                <w:szCs w:val="24"/>
                <w:lang w:val="en-US" w:eastAsia="fi-FI"/>
              </w:rPr>
            </w:pPr>
            <w:r w:rsidRPr="00A053B0">
              <w:rPr>
                <w:sz w:val="24"/>
                <w:szCs w:val="24"/>
                <w:lang w:val="en-US" w:eastAsia="fi-FI"/>
              </w:rPr>
              <w:t>Už kiekvieną uždelstą kalendorinę dieną skaičiuojama 0,05% kompensacija nuo priimtos sutarties sumos be PVM</w:t>
            </w:r>
          </w:p>
        </w:tc>
      </w:tr>
      <w:tr w:rsidR="00027CB2" w:rsidRPr="00A053B0" w14:paraId="21ABCC81"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7679C30" w14:textId="77777777" w:rsidR="00027CB2" w:rsidRPr="00A053B0" w:rsidRDefault="00027CB2" w:rsidP="00027CB2">
            <w:pPr>
              <w:rPr>
                <w:b/>
                <w:sz w:val="24"/>
                <w:szCs w:val="24"/>
                <w:lang w:val="en-US" w:eastAsia="fi-FI"/>
              </w:rPr>
            </w:pPr>
            <w:r w:rsidRPr="00A053B0">
              <w:rPr>
                <w:b/>
                <w:sz w:val="24"/>
                <w:szCs w:val="24"/>
                <w:lang w:val="en-US" w:eastAsia="fi-FI"/>
              </w:rPr>
              <w:t>Sutarta didžiausia kompensacijos suma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DF9089" w14:textId="77777777" w:rsidR="00027CB2" w:rsidRPr="00A053B0" w:rsidRDefault="00027CB2" w:rsidP="00027CB2">
            <w:pPr>
              <w:jc w:val="center"/>
              <w:rPr>
                <w:sz w:val="24"/>
                <w:szCs w:val="24"/>
                <w:lang w:val="en-US" w:eastAsia="fi-FI"/>
              </w:rPr>
            </w:pPr>
            <w:r w:rsidRPr="00A053B0">
              <w:rPr>
                <w:sz w:val="24"/>
                <w:szCs w:val="24"/>
                <w:lang w:val="en-US" w:eastAsia="fi-FI"/>
              </w:rPr>
              <w:t>8.7</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7B8A558" w14:textId="77777777" w:rsidR="00027CB2" w:rsidRPr="00A053B0" w:rsidRDefault="00027CB2" w:rsidP="00027CB2">
            <w:pPr>
              <w:rPr>
                <w:sz w:val="24"/>
                <w:szCs w:val="24"/>
                <w:lang w:val="en-US" w:eastAsia="fi-FI"/>
              </w:rPr>
            </w:pPr>
            <w:r w:rsidRPr="00A053B0">
              <w:rPr>
                <w:sz w:val="24"/>
                <w:szCs w:val="24"/>
                <w:lang w:val="en-US" w:eastAsia="fi-FI"/>
              </w:rPr>
              <w:t>10%</w:t>
            </w:r>
            <w:r w:rsidRPr="00A053B0">
              <w:rPr>
                <w:bCs/>
                <w:i/>
                <w:color w:val="FF0000"/>
                <w:sz w:val="24"/>
                <w:szCs w:val="24"/>
                <w:lang w:val="en-US" w:eastAsia="fi-FI"/>
              </w:rPr>
              <w:t xml:space="preserve"> </w:t>
            </w:r>
            <w:r w:rsidRPr="00A053B0">
              <w:rPr>
                <w:sz w:val="24"/>
                <w:szCs w:val="24"/>
                <w:lang w:val="en-US" w:eastAsia="fi-FI"/>
              </w:rPr>
              <w:t>nuo priimtos sutarties sumos be PVM</w:t>
            </w:r>
          </w:p>
        </w:tc>
      </w:tr>
      <w:tr w:rsidR="00027CB2" w:rsidRPr="00A053B0" w14:paraId="78BD70A7"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6D138CB" w14:textId="77777777" w:rsidR="00027CB2" w:rsidRPr="00A053B0" w:rsidRDefault="00027CB2" w:rsidP="00027CB2">
            <w:pPr>
              <w:rPr>
                <w:b/>
                <w:sz w:val="24"/>
                <w:szCs w:val="24"/>
                <w:lang w:val="en-US" w:eastAsia="fi-FI"/>
              </w:rPr>
            </w:pPr>
            <w:r w:rsidRPr="00A053B0">
              <w:rPr>
                <w:b/>
                <w:sz w:val="24"/>
                <w:szCs w:val="24"/>
                <w:lang w:val="en-US" w:eastAsia="fi-FI"/>
              </w:rPr>
              <w:t>Pataisymai dėl kainos pakeitimo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7CABF9" w14:textId="77777777" w:rsidR="00027CB2" w:rsidRPr="00A053B0" w:rsidRDefault="0088515D" w:rsidP="00027CB2">
            <w:pPr>
              <w:jc w:val="center"/>
              <w:rPr>
                <w:sz w:val="24"/>
                <w:szCs w:val="24"/>
                <w:lang w:val="en-US" w:eastAsia="fi-FI"/>
              </w:rPr>
            </w:pPr>
            <w:hyperlink r:id="rId32" w:anchor="pataisymai_del_kainos_pakeitimo_13_8" w:history="1">
              <w:r w:rsidR="00027CB2" w:rsidRPr="00A053B0">
                <w:rPr>
                  <w:color w:val="0000FF"/>
                  <w:sz w:val="24"/>
                  <w:szCs w:val="24"/>
                  <w:u w:val="single"/>
                  <w:lang w:val="en-US" w:eastAsia="fi-FI"/>
                </w:rPr>
                <w:t>13.8</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0DE3C55" w14:textId="77777777" w:rsidR="00027CB2" w:rsidRPr="00A053B0" w:rsidRDefault="00027CB2" w:rsidP="00027CB2">
            <w:pPr>
              <w:rPr>
                <w:sz w:val="24"/>
                <w:szCs w:val="24"/>
                <w:lang w:val="en-US" w:eastAsia="fi-FI"/>
              </w:rPr>
            </w:pPr>
            <w:r w:rsidRPr="00A053B0">
              <w:rPr>
                <w:sz w:val="24"/>
                <w:szCs w:val="24"/>
                <w:lang w:val="en-US" w:eastAsia="fi-FI"/>
              </w:rPr>
              <w:t>Sutarties kainos pokyčio apskaičiavimas pateikiamas Konkrečių sutarties sąlygų 13.8 punkte</w:t>
            </w:r>
          </w:p>
        </w:tc>
      </w:tr>
      <w:tr w:rsidR="00027CB2" w:rsidRPr="00A053B0" w14:paraId="2986698D" w14:textId="77777777" w:rsidTr="00F6262A">
        <w:tc>
          <w:tcPr>
            <w:tcW w:w="3085" w:type="dxa"/>
            <w:tcBorders>
              <w:top w:val="single" w:sz="4" w:space="0" w:color="auto"/>
              <w:left w:val="single" w:sz="4" w:space="0" w:color="auto"/>
              <w:bottom w:val="single" w:sz="4" w:space="0" w:color="auto"/>
              <w:right w:val="single" w:sz="4" w:space="0" w:color="auto"/>
            </w:tcBorders>
            <w:vAlign w:val="center"/>
          </w:tcPr>
          <w:p w14:paraId="1697A677" w14:textId="77777777" w:rsidR="00027CB2" w:rsidRPr="00542C4E" w:rsidRDefault="00027CB2" w:rsidP="00027CB2">
            <w:pPr>
              <w:rPr>
                <w:b/>
                <w:sz w:val="24"/>
                <w:szCs w:val="24"/>
                <w:lang w:val="en-US" w:eastAsia="fi-FI"/>
              </w:rPr>
            </w:pPr>
            <w:r w:rsidRPr="00542C4E">
              <w:rPr>
                <w:b/>
                <w:sz w:val="24"/>
                <w:szCs w:val="24"/>
              </w:rPr>
              <w:t>Papildomi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52D9D701" w14:textId="77777777" w:rsidR="00027CB2" w:rsidRPr="00542C4E" w:rsidRDefault="00027CB2" w:rsidP="00027CB2">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0A1A2EE9" w14:textId="77777777" w:rsidR="00027CB2" w:rsidRPr="00A053B0" w:rsidRDefault="00027CB2" w:rsidP="00027CB2">
            <w:pPr>
              <w:spacing w:before="120" w:after="120"/>
              <w:rPr>
                <w:sz w:val="24"/>
                <w:szCs w:val="24"/>
                <w:lang w:val="en-US" w:eastAsia="fi-FI"/>
              </w:rPr>
            </w:pPr>
            <w:r>
              <w:rPr>
                <w:sz w:val="24"/>
                <w:szCs w:val="24"/>
              </w:rPr>
              <w:t>S</w:t>
            </w:r>
            <w:r w:rsidRPr="0048582F">
              <w:rPr>
                <w:sz w:val="24"/>
                <w:szCs w:val="24"/>
              </w:rPr>
              <w:t xml:space="preserve">utartyje nenumatyti, tačiau tiesiogiai su sutartyje numatytais darbais susiję ir būtini sutarčiai įvykdyti (užbaigti), darbai. Visi papildomi darbai turi būti įsigyjami vykdant naujas  viešojo pirkimo </w:t>
            </w:r>
            <w:r w:rsidRPr="0048582F">
              <w:rPr>
                <w:sz w:val="24"/>
                <w:szCs w:val="24"/>
              </w:rPr>
              <w:lastRenderedPageBreak/>
              <w:t>procedūras bei sudarant naują viešojo pirkimo sutartį.</w:t>
            </w:r>
          </w:p>
        </w:tc>
      </w:tr>
      <w:tr w:rsidR="00027CB2" w:rsidRPr="00A053B0" w14:paraId="75E81089" w14:textId="77777777" w:rsidTr="00F6262A">
        <w:trPr>
          <w:trHeight w:val="1064"/>
        </w:trPr>
        <w:tc>
          <w:tcPr>
            <w:tcW w:w="3085" w:type="dxa"/>
            <w:tcBorders>
              <w:top w:val="single" w:sz="4" w:space="0" w:color="auto"/>
              <w:left w:val="single" w:sz="4" w:space="0" w:color="auto"/>
              <w:bottom w:val="single" w:sz="4" w:space="0" w:color="auto"/>
              <w:right w:val="single" w:sz="4" w:space="0" w:color="auto"/>
            </w:tcBorders>
            <w:vAlign w:val="center"/>
          </w:tcPr>
          <w:p w14:paraId="248C15F3" w14:textId="77777777" w:rsidR="00027CB2" w:rsidRPr="00542C4E" w:rsidRDefault="00027CB2" w:rsidP="00027CB2">
            <w:pPr>
              <w:rPr>
                <w:b/>
                <w:sz w:val="24"/>
                <w:szCs w:val="24"/>
                <w:lang w:val="en-US" w:eastAsia="fi-FI"/>
              </w:rPr>
            </w:pPr>
            <w:r w:rsidRPr="00542C4E">
              <w:rPr>
                <w:b/>
                <w:sz w:val="24"/>
                <w:szCs w:val="24"/>
              </w:rPr>
              <w:lastRenderedPageBreak/>
              <w:t>Nevykdomi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2D32C8F2" w14:textId="77777777" w:rsidR="00027CB2" w:rsidRPr="00542C4E" w:rsidRDefault="00027CB2" w:rsidP="00027CB2">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053B233" w14:textId="77777777" w:rsidR="00027CB2" w:rsidRPr="00A053B0" w:rsidRDefault="00027CB2" w:rsidP="00027CB2">
            <w:pPr>
              <w:rPr>
                <w:sz w:val="24"/>
                <w:szCs w:val="24"/>
                <w:lang w:val="en-US" w:eastAsia="fi-FI"/>
              </w:rPr>
            </w:pPr>
            <w:r>
              <w:t>D</w:t>
            </w:r>
            <w:r w:rsidRPr="0048582F">
              <w:rPr>
                <w:sz w:val="24"/>
                <w:szCs w:val="24"/>
              </w:rPr>
              <w:t>arbai, kurie sutartyje buvo numatyti, tačiau sutarties įgyvendinimo eigoje paaiškėjo, kad tokio pobūdžio darbų vykdymas netikslingas.</w:t>
            </w:r>
          </w:p>
        </w:tc>
      </w:tr>
      <w:tr w:rsidR="00027CB2" w:rsidRPr="00A053B0" w14:paraId="1A0F8E1A" w14:textId="77777777" w:rsidTr="00F6262A">
        <w:tc>
          <w:tcPr>
            <w:tcW w:w="3085" w:type="dxa"/>
            <w:tcBorders>
              <w:top w:val="single" w:sz="4" w:space="0" w:color="auto"/>
              <w:left w:val="single" w:sz="4" w:space="0" w:color="auto"/>
              <w:bottom w:val="single" w:sz="4" w:space="0" w:color="auto"/>
              <w:right w:val="single" w:sz="4" w:space="0" w:color="auto"/>
            </w:tcBorders>
            <w:vAlign w:val="center"/>
          </w:tcPr>
          <w:p w14:paraId="62CF58F2" w14:textId="77777777" w:rsidR="00027CB2" w:rsidRPr="00542C4E" w:rsidRDefault="00027CB2" w:rsidP="00027CB2">
            <w:pPr>
              <w:rPr>
                <w:b/>
                <w:sz w:val="24"/>
                <w:szCs w:val="24"/>
                <w:lang w:val="en-US" w:eastAsia="fi-FI"/>
              </w:rPr>
            </w:pPr>
            <w:r w:rsidRPr="00542C4E">
              <w:rPr>
                <w:b/>
                <w:sz w:val="24"/>
                <w:szCs w:val="24"/>
              </w:rPr>
              <w:t>Keičiami darbai</w:t>
            </w:r>
          </w:p>
        </w:tc>
        <w:tc>
          <w:tcPr>
            <w:tcW w:w="1843" w:type="dxa"/>
            <w:tcBorders>
              <w:top w:val="single" w:sz="4" w:space="0" w:color="auto"/>
              <w:left w:val="single" w:sz="4" w:space="0" w:color="auto"/>
              <w:bottom w:val="single" w:sz="4" w:space="0" w:color="auto"/>
              <w:right w:val="single" w:sz="4" w:space="0" w:color="auto"/>
            </w:tcBorders>
            <w:vAlign w:val="center"/>
          </w:tcPr>
          <w:p w14:paraId="47941B73" w14:textId="77777777" w:rsidR="00027CB2" w:rsidRPr="00542C4E" w:rsidRDefault="00027CB2" w:rsidP="00027CB2">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7EDD4F6" w14:textId="77777777" w:rsidR="00027CB2" w:rsidRPr="00A053B0" w:rsidRDefault="00027CB2" w:rsidP="00027CB2">
            <w:pPr>
              <w:rPr>
                <w:sz w:val="24"/>
                <w:szCs w:val="24"/>
                <w:lang w:val="en-US" w:eastAsia="fi-FI"/>
              </w:rPr>
            </w:pPr>
            <w:r>
              <w:rPr>
                <w:sz w:val="24"/>
                <w:szCs w:val="24"/>
              </w:rPr>
              <w:t>S</w:t>
            </w:r>
            <w:r w:rsidRPr="0048582F">
              <w:rPr>
                <w:sz w:val="24"/>
                <w:szCs w:val="24"/>
              </w:rPr>
              <w:t>utartyje numatyti darbai, kuriuos vykdant , dėl nenumatytų aplinkybių būtina pakeisti analogiškais, patikslintų techninių savybių darbais, tiesiogiai susijusiais su sutarties vykdymu darbais, būtinais sutarčiai įvykdyti (užbaigti).</w:t>
            </w:r>
          </w:p>
        </w:tc>
      </w:tr>
      <w:tr w:rsidR="00027CB2" w:rsidRPr="00A053B0" w14:paraId="7DF3DB64"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61CB3FC7" w14:textId="77777777" w:rsidR="00027CB2" w:rsidRPr="00A053B0" w:rsidRDefault="00027CB2" w:rsidP="00027CB2">
            <w:pPr>
              <w:rPr>
                <w:b/>
                <w:sz w:val="24"/>
                <w:szCs w:val="24"/>
                <w:lang w:val="en-US" w:eastAsia="fi-FI"/>
              </w:rPr>
            </w:pPr>
            <w:r w:rsidRPr="00A053B0">
              <w:rPr>
                <w:b/>
                <w:sz w:val="24"/>
                <w:szCs w:val="24"/>
                <w:lang w:val="en-US" w:eastAsia="fi-FI"/>
              </w:rPr>
              <w:t>Išankstinis mokėjimas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5AA84F" w14:textId="77777777" w:rsidR="00027CB2" w:rsidRPr="00A053B0" w:rsidRDefault="00027CB2" w:rsidP="00027CB2">
            <w:pPr>
              <w:jc w:val="center"/>
              <w:rPr>
                <w:sz w:val="24"/>
                <w:szCs w:val="24"/>
                <w:lang w:val="en-US" w:eastAsia="fi-FI"/>
              </w:rPr>
            </w:pPr>
            <w:r w:rsidRPr="00A053B0">
              <w:rPr>
                <w:sz w:val="24"/>
                <w:szCs w:val="24"/>
                <w:lang w:val="en-US" w:eastAsia="fi-FI"/>
              </w:rPr>
              <w:t>14.2</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9F7B192" w14:textId="77777777" w:rsidR="00027CB2" w:rsidRPr="00A053B0" w:rsidRDefault="00027CB2" w:rsidP="00027CB2">
            <w:pPr>
              <w:rPr>
                <w:sz w:val="24"/>
                <w:szCs w:val="24"/>
                <w:lang w:val="en-US" w:eastAsia="fi-FI"/>
              </w:rPr>
            </w:pPr>
            <w:r w:rsidRPr="00A053B0">
              <w:rPr>
                <w:sz w:val="24"/>
                <w:szCs w:val="24"/>
                <w:lang w:val="en-US" w:eastAsia="fi-FI"/>
              </w:rPr>
              <w:t>Iki 10% nuo priimtos sutarties sumos (be PVM)</w:t>
            </w:r>
          </w:p>
          <w:p w14:paraId="1E6403D6" w14:textId="77777777" w:rsidR="00027CB2" w:rsidRPr="00A053B0" w:rsidRDefault="00027CB2" w:rsidP="00027CB2">
            <w:pPr>
              <w:rPr>
                <w:sz w:val="24"/>
                <w:szCs w:val="24"/>
                <w:lang w:val="en-US" w:eastAsia="fi-FI"/>
              </w:rPr>
            </w:pPr>
            <w:r w:rsidRPr="00A053B0">
              <w:rPr>
                <w:sz w:val="24"/>
                <w:szCs w:val="24"/>
                <w:lang w:val="en-US" w:eastAsia="fi-FI"/>
              </w:rPr>
              <w:t>Prašomo išankstinio mokėjimo dydžio būtinumas gali būti prašoma Rangovo pagrįsti.</w:t>
            </w:r>
          </w:p>
        </w:tc>
      </w:tr>
      <w:tr w:rsidR="00027CB2" w:rsidRPr="00A053B0" w14:paraId="1A62C967"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0F348371" w14:textId="77777777" w:rsidR="00027CB2" w:rsidRPr="00A053B0" w:rsidRDefault="00027CB2" w:rsidP="00027CB2">
            <w:pPr>
              <w:rPr>
                <w:b/>
                <w:sz w:val="24"/>
                <w:szCs w:val="24"/>
                <w:lang w:val="en-US" w:eastAsia="fi-FI"/>
              </w:rPr>
            </w:pPr>
            <w:r w:rsidRPr="00A053B0">
              <w:rPr>
                <w:b/>
                <w:sz w:val="24"/>
                <w:szCs w:val="24"/>
                <w:lang w:val="en-US" w:eastAsia="fi-FI"/>
              </w:rPr>
              <w:t>Išankstinio mokėjimo grąžinimo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A3401E" w14:textId="77777777" w:rsidR="00027CB2" w:rsidRPr="00A053B0" w:rsidRDefault="00027CB2" w:rsidP="00027CB2">
            <w:pPr>
              <w:jc w:val="center"/>
              <w:rPr>
                <w:sz w:val="24"/>
                <w:szCs w:val="24"/>
                <w:lang w:val="en-US" w:eastAsia="fi-FI"/>
              </w:rPr>
            </w:pPr>
            <w:r w:rsidRPr="00A053B0">
              <w:rPr>
                <w:sz w:val="24"/>
                <w:szCs w:val="24"/>
                <w:lang w:val="en-US" w:eastAsia="fi-FI"/>
              </w:rPr>
              <w:t>14.2(a)</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DFB655" w14:textId="77777777" w:rsidR="00027CB2" w:rsidRPr="00A053B0" w:rsidRDefault="00027CB2" w:rsidP="00027CB2">
            <w:pPr>
              <w:rPr>
                <w:sz w:val="24"/>
                <w:szCs w:val="24"/>
                <w:lang w:val="en-US" w:eastAsia="fi-FI"/>
              </w:rPr>
            </w:pPr>
            <w:r w:rsidRPr="00A053B0">
              <w:rPr>
                <w:sz w:val="24"/>
                <w:szCs w:val="24"/>
                <w:lang w:val="en-US" w:eastAsia="fi-FI"/>
              </w:rPr>
              <w:t>Pirmas tarpinis mokėjimas</w:t>
            </w:r>
          </w:p>
        </w:tc>
      </w:tr>
      <w:tr w:rsidR="00027CB2" w:rsidRPr="00A053B0" w14:paraId="3A0812C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AD524D2" w14:textId="77777777" w:rsidR="00027CB2" w:rsidRPr="00A053B0" w:rsidRDefault="00027CB2" w:rsidP="00027CB2">
            <w:pPr>
              <w:rPr>
                <w:b/>
                <w:sz w:val="24"/>
                <w:szCs w:val="24"/>
                <w:lang w:val="en-US" w:eastAsia="fi-FI"/>
              </w:rPr>
            </w:pPr>
            <w:r w:rsidRPr="00A053B0">
              <w:rPr>
                <w:b/>
                <w:sz w:val="24"/>
                <w:szCs w:val="24"/>
                <w:lang w:val="en-US" w:eastAsia="fi-FI"/>
              </w:rPr>
              <w:t>Išankstinio mokėjimo grąžinimo norma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F2732B" w14:textId="77777777" w:rsidR="00027CB2" w:rsidRPr="00A053B0" w:rsidRDefault="00027CB2" w:rsidP="00027CB2">
            <w:pPr>
              <w:jc w:val="center"/>
              <w:rPr>
                <w:sz w:val="24"/>
                <w:szCs w:val="24"/>
                <w:lang w:val="en-US" w:eastAsia="fi-FI"/>
              </w:rPr>
            </w:pPr>
            <w:r w:rsidRPr="00A053B0">
              <w:rPr>
                <w:sz w:val="24"/>
                <w:szCs w:val="24"/>
                <w:lang w:val="en-US" w:eastAsia="fi-FI"/>
              </w:rPr>
              <w:t>14.2(b)</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938FB29" w14:textId="77777777" w:rsidR="00027CB2" w:rsidRPr="00A053B0" w:rsidRDefault="00027CB2" w:rsidP="00027CB2">
            <w:pPr>
              <w:rPr>
                <w:b/>
                <w:color w:val="FF0000"/>
                <w:sz w:val="24"/>
                <w:szCs w:val="24"/>
                <w:lang w:val="en-US" w:eastAsia="fi-FI"/>
              </w:rPr>
            </w:pPr>
            <w:r w:rsidRPr="00A053B0">
              <w:rPr>
                <w:sz w:val="24"/>
                <w:szCs w:val="24"/>
                <w:lang w:val="en-US" w:eastAsia="fi-FI"/>
              </w:rPr>
              <w:t>25% tarpinio mokėjimo pažymos sumos</w:t>
            </w:r>
          </w:p>
        </w:tc>
      </w:tr>
      <w:tr w:rsidR="00027CB2" w:rsidRPr="00A053B0" w14:paraId="2EB96C58" w14:textId="77777777" w:rsidTr="00F6262A">
        <w:tc>
          <w:tcPr>
            <w:tcW w:w="3085" w:type="dxa"/>
            <w:tcBorders>
              <w:top w:val="single" w:sz="4" w:space="0" w:color="auto"/>
              <w:left w:val="single" w:sz="4" w:space="0" w:color="auto"/>
              <w:bottom w:val="single" w:sz="4" w:space="0" w:color="auto"/>
              <w:right w:val="single" w:sz="4" w:space="0" w:color="auto"/>
            </w:tcBorders>
            <w:hideMark/>
          </w:tcPr>
          <w:p w14:paraId="62C48586" w14:textId="77777777" w:rsidR="00027CB2" w:rsidRPr="00A053B0" w:rsidRDefault="00027CB2" w:rsidP="00027CB2">
            <w:pPr>
              <w:rPr>
                <w:b/>
                <w:sz w:val="24"/>
                <w:szCs w:val="24"/>
                <w:lang w:val="en-US" w:eastAsia="fi-FI"/>
              </w:rPr>
            </w:pPr>
            <w:r w:rsidRPr="00A053B0">
              <w:rPr>
                <w:b/>
                <w:sz w:val="24"/>
                <w:szCs w:val="24"/>
                <w:lang w:val="en-US" w:eastAsia="fi-FI"/>
              </w:rPr>
              <w:t xml:space="preserve">Sulaikymo procentas </w:t>
            </w:r>
          </w:p>
        </w:tc>
        <w:tc>
          <w:tcPr>
            <w:tcW w:w="1843" w:type="dxa"/>
            <w:tcBorders>
              <w:top w:val="single" w:sz="4" w:space="0" w:color="auto"/>
              <w:left w:val="single" w:sz="4" w:space="0" w:color="auto"/>
              <w:bottom w:val="single" w:sz="4" w:space="0" w:color="auto"/>
              <w:right w:val="single" w:sz="4" w:space="0" w:color="auto"/>
            </w:tcBorders>
            <w:hideMark/>
          </w:tcPr>
          <w:p w14:paraId="284358D9" w14:textId="77777777" w:rsidR="00027CB2" w:rsidRPr="00A053B0" w:rsidRDefault="0088515D" w:rsidP="00027CB2">
            <w:pPr>
              <w:jc w:val="center"/>
              <w:rPr>
                <w:sz w:val="24"/>
                <w:szCs w:val="24"/>
                <w:lang w:val="en-US" w:eastAsia="fi-FI"/>
              </w:rPr>
            </w:pPr>
            <w:hyperlink r:id="rId33" w:anchor="kreipimasis_del_tarpinio_mokejimo_14_3" w:history="1">
              <w:r w:rsidR="00027CB2" w:rsidRPr="00A053B0">
                <w:rPr>
                  <w:color w:val="0000FF"/>
                  <w:sz w:val="24"/>
                  <w:szCs w:val="24"/>
                  <w:u w:val="single"/>
                  <w:lang w:val="en-US" w:eastAsia="fi-FI"/>
                </w:rPr>
                <w:t>14.3</w:t>
              </w:r>
            </w:hyperlink>
            <w:r w:rsidR="00027CB2"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hideMark/>
          </w:tcPr>
          <w:p w14:paraId="3AB43747" w14:textId="77777777" w:rsidR="00027CB2" w:rsidRPr="00A053B0" w:rsidRDefault="00027CB2" w:rsidP="00027CB2">
            <w:pPr>
              <w:rPr>
                <w:sz w:val="24"/>
                <w:szCs w:val="24"/>
                <w:lang w:val="en-US" w:eastAsia="fi-FI"/>
              </w:rPr>
            </w:pPr>
            <w:r w:rsidRPr="00A053B0">
              <w:rPr>
                <w:sz w:val="24"/>
                <w:szCs w:val="24"/>
                <w:lang w:val="en-US" w:eastAsia="fi-FI"/>
              </w:rPr>
              <w:t>Netaikoma.</w:t>
            </w:r>
          </w:p>
        </w:tc>
      </w:tr>
      <w:tr w:rsidR="00027CB2" w:rsidRPr="00A053B0" w14:paraId="3B7F0071" w14:textId="77777777" w:rsidTr="00F6262A">
        <w:tc>
          <w:tcPr>
            <w:tcW w:w="3085" w:type="dxa"/>
            <w:tcBorders>
              <w:top w:val="single" w:sz="4" w:space="0" w:color="auto"/>
              <w:left w:val="single" w:sz="4" w:space="0" w:color="auto"/>
              <w:bottom w:val="single" w:sz="4" w:space="0" w:color="auto"/>
              <w:right w:val="single" w:sz="4" w:space="0" w:color="auto"/>
            </w:tcBorders>
            <w:hideMark/>
          </w:tcPr>
          <w:p w14:paraId="1A7E45BC" w14:textId="77777777" w:rsidR="00027CB2" w:rsidRPr="00A053B0" w:rsidRDefault="00027CB2" w:rsidP="00027CB2">
            <w:pPr>
              <w:rPr>
                <w:b/>
                <w:color w:val="FF0000"/>
                <w:sz w:val="24"/>
                <w:szCs w:val="24"/>
                <w:lang w:val="en-US" w:eastAsia="fi-FI"/>
              </w:rPr>
            </w:pPr>
            <w:r w:rsidRPr="00A053B0">
              <w:rPr>
                <w:b/>
                <w:sz w:val="24"/>
                <w:szCs w:val="24"/>
                <w:lang w:val="en-US" w:eastAsia="fi-FI"/>
              </w:rPr>
              <w:t>Sulaikomų pinigų riba</w:t>
            </w:r>
            <w:r w:rsidRPr="00A053B0">
              <w:rPr>
                <w:b/>
                <w:color w:val="FF0000"/>
                <w:sz w:val="24"/>
                <w:szCs w:val="24"/>
                <w:lang w:val="en-US" w:eastAsia="fi-FI"/>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94607FF" w14:textId="77777777" w:rsidR="00027CB2" w:rsidRPr="00A053B0" w:rsidRDefault="0088515D" w:rsidP="00027CB2">
            <w:pPr>
              <w:jc w:val="center"/>
              <w:rPr>
                <w:sz w:val="24"/>
                <w:szCs w:val="24"/>
                <w:lang w:val="en-US" w:eastAsia="fi-FI"/>
              </w:rPr>
            </w:pPr>
            <w:hyperlink r:id="rId34" w:anchor="kreipimasis_del_tarpinio_mokejimo_14_3" w:history="1">
              <w:r w:rsidR="00027CB2" w:rsidRPr="00A053B0">
                <w:rPr>
                  <w:color w:val="0000FF"/>
                  <w:sz w:val="24"/>
                  <w:szCs w:val="24"/>
                  <w:u w:val="single"/>
                  <w:lang w:val="en-US" w:eastAsia="fi-FI"/>
                </w:rPr>
                <w:t>14.3</w:t>
              </w:r>
            </w:hyperlink>
          </w:p>
        </w:tc>
        <w:tc>
          <w:tcPr>
            <w:tcW w:w="4281" w:type="dxa"/>
            <w:tcBorders>
              <w:top w:val="single" w:sz="4" w:space="0" w:color="auto"/>
              <w:left w:val="single" w:sz="4" w:space="0" w:color="auto"/>
              <w:bottom w:val="single" w:sz="4" w:space="0" w:color="auto"/>
              <w:right w:val="single" w:sz="4" w:space="0" w:color="auto"/>
            </w:tcBorders>
            <w:hideMark/>
          </w:tcPr>
          <w:p w14:paraId="0EADC584" w14:textId="77777777" w:rsidR="00027CB2" w:rsidRPr="00A053B0" w:rsidRDefault="00027CB2" w:rsidP="00027CB2">
            <w:pPr>
              <w:rPr>
                <w:sz w:val="24"/>
                <w:szCs w:val="24"/>
                <w:lang w:val="en-US" w:eastAsia="fi-FI"/>
              </w:rPr>
            </w:pPr>
            <w:r w:rsidRPr="00A053B0">
              <w:rPr>
                <w:sz w:val="24"/>
                <w:szCs w:val="24"/>
                <w:lang w:val="en-US" w:eastAsia="fi-FI"/>
              </w:rPr>
              <w:t xml:space="preserve">Netaikoma. </w:t>
            </w:r>
          </w:p>
        </w:tc>
      </w:tr>
      <w:tr w:rsidR="00027CB2" w:rsidRPr="00A053B0" w14:paraId="41471B77"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1240BE54" w14:textId="77777777" w:rsidR="00027CB2" w:rsidRPr="00A053B0" w:rsidRDefault="00027CB2" w:rsidP="00027CB2">
            <w:pPr>
              <w:rPr>
                <w:b/>
                <w:sz w:val="24"/>
                <w:szCs w:val="24"/>
                <w:lang w:val="en-US" w:eastAsia="fi-FI"/>
              </w:rPr>
            </w:pPr>
            <w:r w:rsidRPr="00A053B0">
              <w:rPr>
                <w:b/>
                <w:sz w:val="24"/>
                <w:szCs w:val="24"/>
                <w:lang w:val="en-US" w:eastAsia="fi-FI"/>
              </w:rPr>
              <w:t>Mažiausia tarpinio mokėjimo pažymos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256BC" w14:textId="77777777" w:rsidR="00027CB2" w:rsidRPr="00A053B0" w:rsidRDefault="0088515D" w:rsidP="00027CB2">
            <w:pPr>
              <w:jc w:val="center"/>
              <w:rPr>
                <w:sz w:val="24"/>
                <w:szCs w:val="24"/>
                <w:lang w:val="en-US" w:eastAsia="fi-FI"/>
              </w:rPr>
            </w:pPr>
            <w:hyperlink r:id="rId35" w:anchor="tarpinio_mokejimo_pazymos_isdavimas_14_6" w:history="1">
              <w:r w:rsidR="00027CB2" w:rsidRPr="00A053B0">
                <w:rPr>
                  <w:color w:val="0000FF"/>
                  <w:sz w:val="24"/>
                  <w:szCs w:val="24"/>
                  <w:u w:val="single"/>
                  <w:lang w:val="en-US" w:eastAsia="fi-FI"/>
                </w:rPr>
                <w:t>14.6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856494F" w14:textId="77777777" w:rsidR="00027CB2" w:rsidRPr="00A053B0" w:rsidRDefault="00027CB2" w:rsidP="00027CB2">
            <w:pPr>
              <w:rPr>
                <w:bCs/>
                <w:sz w:val="24"/>
                <w:szCs w:val="24"/>
                <w:lang w:val="en-US" w:eastAsia="fi-FI"/>
              </w:rPr>
            </w:pPr>
            <w:r w:rsidRPr="00A053B0">
              <w:rPr>
                <w:bCs/>
                <w:sz w:val="24"/>
                <w:szCs w:val="24"/>
                <w:lang w:val="en-US" w:eastAsia="fi-FI"/>
              </w:rPr>
              <w:t xml:space="preserve">neribojama </w:t>
            </w:r>
          </w:p>
        </w:tc>
      </w:tr>
      <w:tr w:rsidR="00027CB2" w:rsidRPr="00A053B0" w14:paraId="759CC5F3"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5FF56DCF" w14:textId="77777777" w:rsidR="00027CB2" w:rsidRPr="00A053B0" w:rsidRDefault="00027CB2" w:rsidP="00027CB2">
            <w:pPr>
              <w:rPr>
                <w:b/>
                <w:sz w:val="24"/>
                <w:szCs w:val="24"/>
                <w:lang w:val="en-US" w:eastAsia="fi-FI"/>
              </w:rPr>
            </w:pPr>
            <w:r w:rsidRPr="00A053B0">
              <w:rPr>
                <w:b/>
                <w:sz w:val="24"/>
                <w:szCs w:val="24"/>
                <w:lang w:val="en-US" w:eastAsia="fi-FI"/>
              </w:rPr>
              <w:t>Mokėjimo valiuta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828646" w14:textId="77777777" w:rsidR="00027CB2" w:rsidRPr="00A053B0" w:rsidRDefault="0088515D" w:rsidP="00027CB2">
            <w:pPr>
              <w:jc w:val="center"/>
              <w:rPr>
                <w:sz w:val="24"/>
                <w:szCs w:val="24"/>
                <w:lang w:val="en-US" w:eastAsia="fi-FI"/>
              </w:rPr>
            </w:pPr>
            <w:hyperlink r:id="rId36" w:anchor="mokejimo_valiuta_14_15" w:history="1">
              <w:r w:rsidR="00027CB2"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B6610BB" w14:textId="77777777" w:rsidR="00027CB2" w:rsidRPr="00A053B0" w:rsidRDefault="00027CB2" w:rsidP="00027CB2">
            <w:pPr>
              <w:rPr>
                <w:sz w:val="24"/>
                <w:szCs w:val="24"/>
                <w:lang w:val="en-US" w:eastAsia="fi-FI"/>
              </w:rPr>
            </w:pPr>
            <w:r w:rsidRPr="00A053B0">
              <w:rPr>
                <w:sz w:val="24"/>
                <w:szCs w:val="24"/>
                <w:lang w:val="en-US" w:eastAsia="fi-FI"/>
              </w:rPr>
              <w:t>Euras</w:t>
            </w:r>
          </w:p>
        </w:tc>
      </w:tr>
      <w:tr w:rsidR="00027CB2" w:rsidRPr="00A053B0" w14:paraId="223E525A"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1A62EA53" w14:textId="77777777" w:rsidR="00027CB2" w:rsidRPr="00A053B0" w:rsidRDefault="00027CB2" w:rsidP="00027CB2">
            <w:pPr>
              <w:rPr>
                <w:b/>
                <w:sz w:val="24"/>
                <w:szCs w:val="24"/>
                <w:lang w:val="en-US" w:eastAsia="fi-FI"/>
              </w:rPr>
            </w:pPr>
            <w:r w:rsidRPr="00A053B0">
              <w:rPr>
                <w:b/>
                <w:sz w:val="24"/>
                <w:szCs w:val="24"/>
                <w:lang w:val="en-US" w:eastAsia="fi-FI"/>
              </w:rPr>
              <w:t>Ginčų nagrinėjimo komisijos narių skaičius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C42D1F" w14:textId="77777777" w:rsidR="00027CB2" w:rsidRPr="00A053B0" w:rsidRDefault="0088515D" w:rsidP="00027CB2">
            <w:pPr>
              <w:jc w:val="center"/>
              <w:rPr>
                <w:sz w:val="24"/>
                <w:szCs w:val="24"/>
                <w:lang w:val="en-US" w:eastAsia="fi-FI"/>
              </w:rPr>
            </w:pPr>
            <w:hyperlink r:id="rId37" w:anchor="gincu_nagrinejimo_komisijos_paskyrimas" w:history="1">
              <w:r w:rsidR="00027CB2" w:rsidRPr="00A053B0">
                <w:rPr>
                  <w:color w:val="0000FF"/>
                  <w:sz w:val="24"/>
                  <w:szCs w:val="24"/>
                  <w:u w:val="single"/>
                  <w:lang w:val="en-US" w:eastAsia="fi-FI"/>
                </w:rPr>
                <w:t>20.2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403D63B" w14:textId="77777777" w:rsidR="00027CB2" w:rsidRPr="00A053B0" w:rsidRDefault="00027CB2" w:rsidP="00027CB2">
            <w:pPr>
              <w:rPr>
                <w:sz w:val="24"/>
                <w:szCs w:val="24"/>
                <w:lang w:val="en-US" w:eastAsia="fi-FI"/>
              </w:rPr>
            </w:pPr>
            <w:r>
              <w:rPr>
                <w:sz w:val="24"/>
                <w:szCs w:val="24"/>
                <w:lang w:val="en-US" w:eastAsia="fi-FI"/>
              </w:rPr>
              <w:t>1</w:t>
            </w:r>
          </w:p>
        </w:tc>
      </w:tr>
      <w:tr w:rsidR="00027CB2" w:rsidRPr="00A053B0" w14:paraId="514D9490"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4BEA1405" w14:textId="77777777" w:rsidR="00027CB2" w:rsidRPr="00A053B0" w:rsidRDefault="00027CB2" w:rsidP="00027CB2">
            <w:pPr>
              <w:rPr>
                <w:b/>
                <w:sz w:val="24"/>
                <w:szCs w:val="24"/>
                <w:lang w:val="en-US" w:eastAsia="fi-FI"/>
              </w:rPr>
            </w:pPr>
            <w:r w:rsidRPr="00A053B0">
              <w:rPr>
                <w:b/>
                <w:sz w:val="24"/>
                <w:szCs w:val="24"/>
                <w:lang w:val="en-US" w:eastAsia="fi-FI"/>
              </w:rPr>
              <w:t>Ginčo nagrinėjimo komisijos narius skirs (jei nebus susitarta)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0EEF09" w14:textId="77777777" w:rsidR="00027CB2" w:rsidRPr="00A053B0" w:rsidRDefault="00027CB2" w:rsidP="00027CB2">
            <w:pPr>
              <w:jc w:val="center"/>
              <w:rPr>
                <w:sz w:val="24"/>
                <w:szCs w:val="24"/>
                <w:lang w:val="en-US" w:eastAsia="fi-FI"/>
              </w:rPr>
            </w:pPr>
            <w:r w:rsidRPr="00A053B0">
              <w:rPr>
                <w:sz w:val="24"/>
                <w:szCs w:val="24"/>
                <w:lang w:val="en-US" w:eastAsia="fi-FI"/>
              </w:rPr>
              <w:t>20.3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F529B3" w14:textId="77777777" w:rsidR="00027CB2" w:rsidRPr="00A053B0" w:rsidRDefault="00027CB2" w:rsidP="00027CB2">
            <w:pPr>
              <w:rPr>
                <w:sz w:val="24"/>
                <w:szCs w:val="24"/>
                <w:lang w:val="en-US" w:eastAsia="fi-FI"/>
              </w:rPr>
            </w:pPr>
            <w:r w:rsidRPr="00A053B0">
              <w:rPr>
                <w:sz w:val="24"/>
                <w:szCs w:val="24"/>
                <w:lang w:val="en-US" w:eastAsia="fi-FI"/>
              </w:rPr>
              <w:t>Vieną – tarpusavio susitarimu, o nesusitarus – Lietuvos statybos inžinierių sąjunga</w:t>
            </w:r>
            <w:r>
              <w:rPr>
                <w:sz w:val="24"/>
                <w:szCs w:val="24"/>
                <w:lang w:val="en-US" w:eastAsia="fi-FI"/>
              </w:rPr>
              <w:t>.</w:t>
            </w:r>
          </w:p>
        </w:tc>
      </w:tr>
      <w:tr w:rsidR="00027CB2" w:rsidRPr="00A053B0" w14:paraId="1FB7003A" w14:textId="77777777" w:rsidTr="00F6262A">
        <w:tc>
          <w:tcPr>
            <w:tcW w:w="3085" w:type="dxa"/>
            <w:tcBorders>
              <w:top w:val="single" w:sz="4" w:space="0" w:color="auto"/>
              <w:left w:val="single" w:sz="4" w:space="0" w:color="auto"/>
              <w:bottom w:val="single" w:sz="4" w:space="0" w:color="auto"/>
              <w:right w:val="single" w:sz="4" w:space="0" w:color="auto"/>
            </w:tcBorders>
            <w:vAlign w:val="center"/>
            <w:hideMark/>
          </w:tcPr>
          <w:p w14:paraId="28493EAB" w14:textId="77777777" w:rsidR="00027CB2" w:rsidRPr="00A053B0" w:rsidRDefault="00027CB2" w:rsidP="00027CB2">
            <w:pPr>
              <w:rPr>
                <w:b/>
                <w:sz w:val="24"/>
                <w:szCs w:val="24"/>
                <w:lang w:val="en-US" w:eastAsia="fi-FI"/>
              </w:rPr>
            </w:pPr>
            <w:r w:rsidRPr="00A053B0">
              <w:rPr>
                <w:b/>
                <w:sz w:val="24"/>
                <w:szCs w:val="24"/>
                <w:lang w:val="en-US" w:eastAsia="fi-FI"/>
              </w:rPr>
              <w:t>Arbitražo taisyklės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5DE3F" w14:textId="77777777" w:rsidR="00027CB2" w:rsidRPr="00A053B0" w:rsidRDefault="0088515D" w:rsidP="00027CB2">
            <w:pPr>
              <w:jc w:val="center"/>
              <w:rPr>
                <w:sz w:val="24"/>
                <w:szCs w:val="24"/>
                <w:lang w:val="en-US" w:eastAsia="fi-FI"/>
              </w:rPr>
            </w:pPr>
            <w:hyperlink r:id="rId38" w:anchor="arbitrazas_20_6" w:history="1">
              <w:r w:rsidR="00027CB2" w:rsidRPr="00A053B0">
                <w:rPr>
                  <w:color w:val="0000FF"/>
                  <w:sz w:val="24"/>
                  <w:szCs w:val="24"/>
                  <w:u w:val="single"/>
                  <w:lang w:val="en-US" w:eastAsia="fi-FI"/>
                </w:rPr>
                <w:t>20.6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F5BCC3D" w14:textId="77777777" w:rsidR="00027CB2" w:rsidRPr="00A053B0" w:rsidRDefault="00027CB2" w:rsidP="00027CB2">
            <w:pPr>
              <w:rPr>
                <w:sz w:val="24"/>
                <w:szCs w:val="24"/>
                <w:lang w:val="en-US" w:eastAsia="fi-FI"/>
              </w:rPr>
            </w:pPr>
            <w:r w:rsidRPr="00A053B0">
              <w:rPr>
                <w:color w:val="000000"/>
                <w:sz w:val="24"/>
                <w:szCs w:val="24"/>
                <w:lang w:val="en-US" w:eastAsia="fi-FI"/>
              </w:rPr>
              <w:t>Ginčai sprendžiami derybų būdu. Jeigu šalims nepavyksta susitarti -  Lietuvos Respublikos teisės aktų nustatyta teismine ginčų nagrinėjimo tvarka</w:t>
            </w:r>
            <w:r w:rsidRPr="00A053B0">
              <w:rPr>
                <w:color w:val="000000"/>
                <w:spacing w:val="-2"/>
                <w:sz w:val="24"/>
                <w:szCs w:val="24"/>
                <w:lang w:val="en-US" w:eastAsia="fi-FI"/>
              </w:rPr>
              <w:t>.</w:t>
            </w:r>
          </w:p>
        </w:tc>
      </w:tr>
    </w:tbl>
    <w:p w14:paraId="4A907029" w14:textId="77777777" w:rsidR="000C7237" w:rsidRPr="00A053B0" w:rsidRDefault="000C7237" w:rsidP="000C7237">
      <w:pPr>
        <w:jc w:val="both"/>
        <w:rPr>
          <w:b/>
          <w:i/>
          <w:sz w:val="24"/>
          <w:szCs w:val="24"/>
          <w:lang w:eastAsia="fi-FI"/>
        </w:rPr>
      </w:pPr>
    </w:p>
    <w:p w14:paraId="222BAC7D" w14:textId="77777777" w:rsidR="000C7237" w:rsidRPr="00A053B0" w:rsidRDefault="000C7237" w:rsidP="000C7237">
      <w:pPr>
        <w:jc w:val="both"/>
        <w:rPr>
          <w:b/>
          <w:i/>
          <w:sz w:val="24"/>
          <w:szCs w:val="24"/>
          <w:lang w:eastAsia="fi-FI"/>
        </w:rPr>
      </w:pPr>
    </w:p>
    <w:p w14:paraId="0084F7DA" w14:textId="31287527" w:rsidR="000C7237" w:rsidRPr="00A053B0" w:rsidRDefault="000C7237" w:rsidP="00B04E5E">
      <w:r w:rsidRPr="00A053B0">
        <w:t>_______________________________</w:t>
      </w:r>
      <w:r w:rsidRPr="00A053B0">
        <w:tab/>
        <w:t>___________________</w:t>
      </w:r>
    </w:p>
    <w:p w14:paraId="12F4C429" w14:textId="77777777" w:rsidR="00CC7F56" w:rsidRPr="00CC7F56" w:rsidRDefault="000C7237" w:rsidP="00B04E5E">
      <w:pPr>
        <w:rPr>
          <w:lang w:val="lt-LT"/>
        </w:rPr>
      </w:pPr>
      <w:r w:rsidRPr="000C7237">
        <w:rPr>
          <w:position w:val="6"/>
        </w:rPr>
        <w:t>(pasirašančio asmens pareigos)</w:t>
      </w:r>
      <w:r w:rsidRPr="000C7237">
        <w:rPr>
          <w:position w:val="6"/>
        </w:rPr>
        <w:tab/>
      </w:r>
      <w:r w:rsidRPr="000C7237">
        <w:rPr>
          <w:position w:val="6"/>
        </w:rPr>
        <w:tab/>
        <w:t xml:space="preserve">(parašas) </w:t>
      </w:r>
      <w:r w:rsidRPr="000C7237">
        <w:rPr>
          <w:position w:val="6"/>
        </w:rPr>
        <w:tab/>
      </w:r>
    </w:p>
    <w:p w14:paraId="3AC983D2" w14:textId="77777777" w:rsidR="004400A2" w:rsidRDefault="008A6363">
      <w:pPr>
        <w:rPr>
          <w:lang w:val="lt-LT"/>
        </w:rPr>
      </w:pPr>
      <w:r w:rsidRPr="00CC7F56">
        <w:rPr>
          <w:lang w:val="lt-LT"/>
        </w:rPr>
        <w:br w:type="page"/>
      </w:r>
    </w:p>
    <w:p w14:paraId="5A8EFC93" w14:textId="77777777" w:rsidR="004400A2" w:rsidRPr="00A053B0" w:rsidRDefault="004400A2" w:rsidP="004400A2">
      <w:pPr>
        <w:pStyle w:val="Antrat1"/>
        <w:numPr>
          <w:ilvl w:val="0"/>
          <w:numId w:val="0"/>
        </w:numPr>
        <w:ind w:left="567"/>
        <w:rPr>
          <w:lang w:eastAsia="fi-FI"/>
        </w:rPr>
      </w:pPr>
      <w:bookmarkStart w:id="50" w:name="_Toc464530816"/>
      <w:bookmarkStart w:id="51" w:name="_Toc464530924"/>
      <w:bookmarkStart w:id="52" w:name="_Toc465042294"/>
      <w:bookmarkStart w:id="53" w:name="_Toc469562403"/>
      <w:bookmarkStart w:id="54" w:name="_Toc485638365"/>
      <w:r w:rsidRPr="00A053B0">
        <w:lastRenderedPageBreak/>
        <w:t>PASIŪLYMO RAŠTO 2 PRIEDAS PROGRAMA</w:t>
      </w:r>
      <w:bookmarkEnd w:id="50"/>
      <w:bookmarkEnd w:id="51"/>
      <w:bookmarkEnd w:id="52"/>
      <w:bookmarkEnd w:id="53"/>
      <w:bookmarkEnd w:id="54"/>
    </w:p>
    <w:p w14:paraId="3A7C8538" w14:textId="77777777" w:rsidR="004400A2" w:rsidRPr="00A053B0" w:rsidRDefault="004400A2" w:rsidP="004400A2">
      <w:pPr>
        <w:rPr>
          <w:b/>
          <w:bCs/>
          <w:caps/>
          <w:sz w:val="24"/>
          <w:szCs w:val="24"/>
          <w:lang w:eastAsia="fi-FI"/>
        </w:rPr>
      </w:pPr>
    </w:p>
    <w:p w14:paraId="560F8BCF" w14:textId="77777777" w:rsidR="004400A2" w:rsidRPr="00A053B0" w:rsidRDefault="004400A2" w:rsidP="004400A2">
      <w:pPr>
        <w:ind w:firstLine="720"/>
        <w:rPr>
          <w:sz w:val="24"/>
          <w:szCs w:val="24"/>
          <w:lang w:eastAsia="fi-FI"/>
        </w:rPr>
      </w:pPr>
    </w:p>
    <w:p w14:paraId="2D737591" w14:textId="77777777" w:rsidR="004400A2" w:rsidRPr="00A053B0" w:rsidRDefault="004400A2" w:rsidP="004400A2">
      <w:pPr>
        <w:ind w:firstLine="720"/>
        <w:rPr>
          <w:sz w:val="24"/>
          <w:szCs w:val="24"/>
          <w:lang w:eastAsia="fi-FI"/>
        </w:rPr>
      </w:pPr>
      <w:r w:rsidRPr="00A053B0">
        <w:rPr>
          <w:sz w:val="24"/>
          <w:szCs w:val="24"/>
          <w:lang w:eastAsia="fi-FI"/>
        </w:rPr>
        <w:t xml:space="preserve">Programa parengiama vadovaujantis Konkrečiųjų sutarties sąlygų punkto </w:t>
      </w:r>
      <w:r w:rsidRPr="00A053B0">
        <w:rPr>
          <w:b/>
          <w:i/>
          <w:sz w:val="24"/>
          <w:szCs w:val="24"/>
          <w:lang w:eastAsia="fi-FI"/>
        </w:rPr>
        <w:t>8.3 „Programa“</w:t>
      </w:r>
      <w:r w:rsidRPr="00A053B0">
        <w:rPr>
          <w:b/>
          <w:sz w:val="24"/>
          <w:szCs w:val="24"/>
          <w:lang w:eastAsia="fi-FI"/>
        </w:rPr>
        <w:t xml:space="preserve"> </w:t>
      </w:r>
      <w:r w:rsidRPr="00A053B0">
        <w:rPr>
          <w:sz w:val="24"/>
          <w:szCs w:val="24"/>
          <w:lang w:eastAsia="fi-FI"/>
        </w:rPr>
        <w:t>nuostatomis.</w:t>
      </w:r>
    </w:p>
    <w:p w14:paraId="41720EB2" w14:textId="77777777" w:rsidR="004400A2" w:rsidRPr="00A053B0" w:rsidRDefault="004400A2" w:rsidP="004400A2">
      <w:pPr>
        <w:autoSpaceDE w:val="0"/>
        <w:autoSpaceDN w:val="0"/>
        <w:adjustRightInd w:val="0"/>
        <w:spacing w:after="120"/>
        <w:ind w:firstLine="720"/>
        <w:jc w:val="both"/>
        <w:rPr>
          <w:i/>
          <w:color w:val="000000"/>
          <w:sz w:val="24"/>
          <w:szCs w:val="24"/>
          <w:lang w:eastAsia="fi-FI"/>
        </w:rPr>
      </w:pPr>
    </w:p>
    <w:p w14:paraId="4FAAA665" w14:textId="77777777" w:rsidR="004400A2" w:rsidRPr="00A053B0" w:rsidRDefault="004400A2" w:rsidP="004400A2">
      <w:pPr>
        <w:autoSpaceDE w:val="0"/>
        <w:autoSpaceDN w:val="0"/>
        <w:adjustRightInd w:val="0"/>
        <w:spacing w:after="120"/>
        <w:ind w:firstLine="720"/>
        <w:jc w:val="both"/>
        <w:rPr>
          <w:i/>
          <w:sz w:val="24"/>
          <w:szCs w:val="24"/>
        </w:rPr>
      </w:pPr>
      <w:r w:rsidRPr="00A053B0">
        <w:rPr>
          <w:i/>
          <w:color w:val="000000"/>
          <w:sz w:val="24"/>
          <w:szCs w:val="24"/>
          <w:lang w:eastAsia="fi-FI"/>
        </w:rPr>
        <w:t xml:space="preserve">Programa turi apimti: </w:t>
      </w:r>
    </w:p>
    <w:p w14:paraId="60BE4176" w14:textId="77777777" w:rsidR="004400A2" w:rsidRPr="00A053B0" w:rsidRDefault="004400A2" w:rsidP="004400A2">
      <w:pPr>
        <w:numPr>
          <w:ilvl w:val="0"/>
          <w:numId w:val="43"/>
        </w:numPr>
        <w:tabs>
          <w:tab w:val="clear" w:pos="1134"/>
          <w:tab w:val="num" w:pos="0"/>
          <w:tab w:val="left" w:pos="886"/>
        </w:tabs>
        <w:spacing w:before="120" w:after="120"/>
        <w:ind w:left="0" w:firstLine="720"/>
        <w:jc w:val="both"/>
        <w:rPr>
          <w:i/>
          <w:sz w:val="24"/>
          <w:szCs w:val="24"/>
          <w:lang w:eastAsia="fi-FI"/>
        </w:rPr>
      </w:pPr>
      <w:r w:rsidRPr="00A053B0">
        <w:rPr>
          <w:i/>
          <w:sz w:val="24"/>
          <w:szCs w:val="24"/>
          <w:lang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Įvardinama ir kiekvieną darbą vykdantys subrangovai.</w:t>
      </w:r>
    </w:p>
    <w:p w14:paraId="7DE244B9" w14:textId="77777777" w:rsidR="004400A2" w:rsidRPr="00A053B0" w:rsidRDefault="004400A2" w:rsidP="004400A2">
      <w:pPr>
        <w:numPr>
          <w:ilvl w:val="0"/>
          <w:numId w:val="43"/>
        </w:numPr>
        <w:tabs>
          <w:tab w:val="clear" w:pos="1134"/>
          <w:tab w:val="left" w:pos="886"/>
        </w:tabs>
        <w:spacing w:before="120" w:after="120"/>
        <w:ind w:left="0" w:firstLine="720"/>
        <w:jc w:val="both"/>
        <w:rPr>
          <w:i/>
          <w:sz w:val="24"/>
          <w:szCs w:val="24"/>
          <w:lang w:eastAsia="fi-FI"/>
        </w:rPr>
      </w:pPr>
      <w:r w:rsidRPr="00A053B0">
        <w:rPr>
          <w:i/>
          <w:sz w:val="24"/>
          <w:szCs w:val="24"/>
          <w:lang w:eastAsia="fi-FI"/>
        </w:rPr>
        <w:t>Susipažinimo bei pritarimų laikotarpius su Rangovo dokumentais bei laikotarpius pastaboms pateikti;</w:t>
      </w:r>
    </w:p>
    <w:p w14:paraId="6C736CE2" w14:textId="77777777" w:rsidR="004400A2" w:rsidRPr="00A053B0" w:rsidRDefault="004400A2" w:rsidP="004400A2">
      <w:pPr>
        <w:numPr>
          <w:ilvl w:val="0"/>
          <w:numId w:val="43"/>
        </w:numPr>
        <w:tabs>
          <w:tab w:val="clear" w:pos="1134"/>
          <w:tab w:val="left" w:pos="886"/>
        </w:tabs>
        <w:spacing w:before="120" w:after="120"/>
        <w:ind w:left="0" w:firstLine="720"/>
        <w:jc w:val="both"/>
        <w:rPr>
          <w:i/>
          <w:sz w:val="24"/>
          <w:szCs w:val="24"/>
          <w:lang w:eastAsia="fi-FI"/>
        </w:rPr>
      </w:pPr>
      <w:r w:rsidRPr="00A053B0">
        <w:rPr>
          <w:i/>
          <w:sz w:val="24"/>
          <w:szCs w:val="24"/>
          <w:lang w:eastAsia="fi-FI"/>
        </w:rPr>
        <w:t>paleidimo-derinimo darbų ir bandymų sekos ir laiko pasirinkimą; ir</w:t>
      </w:r>
    </w:p>
    <w:p w14:paraId="232507B9" w14:textId="7669D311" w:rsidR="004400A2" w:rsidRPr="00A053B0" w:rsidRDefault="004400A2" w:rsidP="004400A2">
      <w:pPr>
        <w:numPr>
          <w:ilvl w:val="0"/>
          <w:numId w:val="43"/>
        </w:numPr>
        <w:tabs>
          <w:tab w:val="clear" w:pos="1134"/>
          <w:tab w:val="left" w:pos="886"/>
        </w:tabs>
        <w:spacing w:before="120" w:after="120"/>
        <w:ind w:left="0" w:firstLine="720"/>
        <w:jc w:val="both"/>
        <w:rPr>
          <w:i/>
          <w:sz w:val="24"/>
          <w:szCs w:val="24"/>
          <w:lang w:eastAsia="fi-FI"/>
        </w:rPr>
      </w:pPr>
      <w:r w:rsidRPr="00A053B0">
        <w:rPr>
          <w:i/>
          <w:sz w:val="24"/>
          <w:szCs w:val="24"/>
          <w:lang w:eastAsia="fi-FI"/>
        </w:rPr>
        <w:t xml:space="preserve">statybos darbų technologijos projekto rengiamo vadovaujantis </w:t>
      </w:r>
      <w:r w:rsidR="00823114" w:rsidRPr="00823114">
        <w:rPr>
          <w:i/>
          <w:sz w:val="24"/>
          <w:szCs w:val="24"/>
          <w:lang w:eastAsia="fi-FI"/>
        </w:rPr>
        <w:t>STR 1.06.01:2016 „Statybos darbai. Statinio statybos priežiūra“</w:t>
      </w:r>
      <w:r w:rsidRPr="00A053B0">
        <w:rPr>
          <w:i/>
          <w:sz w:val="24"/>
          <w:szCs w:val="24"/>
          <w:lang w:eastAsia="fi-FI"/>
        </w:rPr>
        <w:t xml:space="preserve"> nuostatomis parengimą.</w:t>
      </w:r>
    </w:p>
    <w:p w14:paraId="5EA61427" w14:textId="77777777" w:rsidR="004400A2" w:rsidRPr="00A053B0" w:rsidRDefault="004400A2" w:rsidP="004400A2">
      <w:pPr>
        <w:numPr>
          <w:ilvl w:val="0"/>
          <w:numId w:val="43"/>
        </w:numPr>
        <w:tabs>
          <w:tab w:val="clear" w:pos="1134"/>
          <w:tab w:val="left" w:pos="886"/>
        </w:tabs>
        <w:spacing w:before="120" w:after="120"/>
        <w:ind w:left="0" w:firstLine="720"/>
        <w:jc w:val="both"/>
        <w:rPr>
          <w:i/>
          <w:sz w:val="24"/>
          <w:szCs w:val="24"/>
          <w:lang w:eastAsia="fi-FI"/>
        </w:rPr>
      </w:pPr>
      <w:r w:rsidRPr="00A053B0">
        <w:rPr>
          <w:i/>
          <w:sz w:val="24"/>
          <w:szCs w:val="24"/>
          <w:lang w:eastAsia="fi-FI"/>
        </w:rPr>
        <w:t>Pagal darbų atlikimo grafiką pateiktą numatomą Mokėjimų grafiką.</w:t>
      </w:r>
    </w:p>
    <w:p w14:paraId="2460151B" w14:textId="77777777" w:rsidR="004400A2" w:rsidRPr="00A053B0" w:rsidRDefault="004400A2" w:rsidP="004400A2">
      <w:pPr>
        <w:spacing w:before="120" w:after="120"/>
        <w:ind w:firstLine="720"/>
        <w:jc w:val="both"/>
        <w:rPr>
          <w:i/>
          <w:sz w:val="24"/>
          <w:szCs w:val="24"/>
          <w:lang w:eastAsia="hu-HU"/>
        </w:rPr>
      </w:pPr>
    </w:p>
    <w:p w14:paraId="151666BB" w14:textId="77777777" w:rsidR="004400A2" w:rsidRPr="00A053B0" w:rsidRDefault="004400A2" w:rsidP="004400A2">
      <w:pPr>
        <w:ind w:firstLine="709"/>
        <w:rPr>
          <w:sz w:val="24"/>
          <w:szCs w:val="24"/>
        </w:rPr>
      </w:pPr>
      <w:r w:rsidRPr="00A053B0">
        <w:rPr>
          <w:i/>
          <w:sz w:val="24"/>
          <w:szCs w:val="24"/>
          <w:lang w:eastAsia="hu-HU"/>
        </w:rPr>
        <w:t>Vykdant sutartį Programa tikslinama konkrečiųjų  sutarties sąlygų nustatyta tvarka.</w:t>
      </w:r>
    </w:p>
    <w:p w14:paraId="34A40BA1" w14:textId="77777777" w:rsidR="004400A2" w:rsidRDefault="004400A2">
      <w:pPr>
        <w:rPr>
          <w:lang w:val="lt-LT"/>
        </w:rPr>
      </w:pPr>
    </w:p>
    <w:p w14:paraId="22FE44A4" w14:textId="12DC9DF2" w:rsidR="004400A2" w:rsidRDefault="004400A2">
      <w:pPr>
        <w:rPr>
          <w:b/>
          <w:sz w:val="24"/>
          <w:szCs w:val="24"/>
          <w:lang w:val="lt-LT"/>
        </w:rPr>
      </w:pPr>
      <w:r>
        <w:rPr>
          <w:lang w:val="lt-LT"/>
        </w:rPr>
        <w:br w:type="page"/>
      </w:r>
    </w:p>
    <w:p w14:paraId="41D39F52" w14:textId="77777777" w:rsidR="008A6363" w:rsidRDefault="008A6363" w:rsidP="00CC7F56">
      <w:pPr>
        <w:pStyle w:val="Antrat1"/>
        <w:numPr>
          <w:ilvl w:val="0"/>
          <w:numId w:val="0"/>
        </w:numPr>
        <w:ind w:left="1287"/>
        <w:jc w:val="left"/>
        <w:rPr>
          <w:lang w:val="lt-LT"/>
        </w:rPr>
      </w:pPr>
    </w:p>
    <w:p w14:paraId="0BC709E2" w14:textId="6C9E55D1" w:rsidR="00CC7F56" w:rsidRDefault="00CC7F56" w:rsidP="00CC7F56">
      <w:pPr>
        <w:rPr>
          <w:lang w:val="lt-LT"/>
        </w:rPr>
      </w:pPr>
    </w:p>
    <w:p w14:paraId="6B2B8E1B" w14:textId="2F4007EC" w:rsidR="00CC7F56" w:rsidRPr="00B35F36" w:rsidRDefault="004400A2" w:rsidP="00CC7F56">
      <w:pPr>
        <w:pStyle w:val="Antrat1"/>
        <w:numPr>
          <w:ilvl w:val="0"/>
          <w:numId w:val="0"/>
        </w:numPr>
        <w:ind w:left="1287"/>
        <w:rPr>
          <w:rFonts w:eastAsiaTheme="majorEastAsia"/>
          <w:lang w:val="lt-LT"/>
        </w:rPr>
      </w:pPr>
      <w:bookmarkStart w:id="55" w:name="_Toc485638366"/>
      <w:r>
        <w:rPr>
          <w:rFonts w:eastAsiaTheme="majorEastAsia"/>
          <w:lang w:val="lt-LT"/>
        </w:rPr>
        <w:t>3</w:t>
      </w:r>
      <w:r w:rsidR="00CC7F56">
        <w:rPr>
          <w:rFonts w:eastAsiaTheme="majorEastAsia"/>
          <w:lang w:val="lt-LT"/>
        </w:rPr>
        <w:t xml:space="preserve"> </w:t>
      </w:r>
      <w:r w:rsidR="00CC7F56" w:rsidRPr="00B35F36">
        <w:rPr>
          <w:rFonts w:eastAsiaTheme="majorEastAsia"/>
          <w:lang w:val="lt-LT"/>
        </w:rPr>
        <w:t>PRIEDAS</w:t>
      </w:r>
      <w:r w:rsidR="00CC7F56" w:rsidRPr="00B35F36">
        <w:rPr>
          <w:lang w:val="lt-LT" w:eastAsia="lt-LT"/>
        </w:rPr>
        <w:t xml:space="preserve"> </w:t>
      </w:r>
      <w:r w:rsidR="00CC7F56">
        <w:rPr>
          <w:lang w:val="lt-LT" w:eastAsia="lt-LT"/>
        </w:rPr>
        <w:t>ĮVYKDYTŲ SUTARČIŲ SĄRAŠAS</w:t>
      </w:r>
      <w:bookmarkEnd w:id="55"/>
    </w:p>
    <w:p w14:paraId="00F7822C" w14:textId="77777777" w:rsidR="00CC7F56" w:rsidRPr="00B35F36" w:rsidRDefault="00CC7F56" w:rsidP="00CC7F56">
      <w:pPr>
        <w:pStyle w:val="Antrat1"/>
        <w:numPr>
          <w:ilvl w:val="0"/>
          <w:numId w:val="0"/>
        </w:numPr>
        <w:jc w:val="left"/>
        <w:rPr>
          <w:lang w:val="lt-LT"/>
        </w:rPr>
      </w:pPr>
    </w:p>
    <w:tbl>
      <w:tblPr>
        <w:tblW w:w="9356" w:type="dxa"/>
        <w:tblInd w:w="108" w:type="dxa"/>
        <w:tblLayout w:type="fixed"/>
        <w:tblLook w:val="0000" w:firstRow="0" w:lastRow="0" w:firstColumn="0" w:lastColumn="0" w:noHBand="0" w:noVBand="0"/>
      </w:tblPr>
      <w:tblGrid>
        <w:gridCol w:w="4875"/>
        <w:gridCol w:w="4481"/>
      </w:tblGrid>
      <w:tr w:rsidR="00CC7F56" w:rsidRPr="00B35F36" w14:paraId="60EA76C4" w14:textId="77777777" w:rsidTr="005978C8">
        <w:trPr>
          <w:trHeight w:val="593"/>
        </w:trPr>
        <w:tc>
          <w:tcPr>
            <w:tcW w:w="4875" w:type="dxa"/>
            <w:tcBorders>
              <w:top w:val="single" w:sz="4" w:space="0" w:color="auto"/>
              <w:left w:val="single" w:sz="4" w:space="0" w:color="auto"/>
              <w:bottom w:val="single" w:sz="8" w:space="0" w:color="auto"/>
              <w:right w:val="nil"/>
            </w:tcBorders>
            <w:shd w:val="clear" w:color="auto" w:fill="D9D9D9"/>
            <w:vAlign w:val="center"/>
          </w:tcPr>
          <w:p w14:paraId="324975E0" w14:textId="77777777" w:rsidR="00CC7F56" w:rsidRPr="00B35F36" w:rsidRDefault="00CC7F56" w:rsidP="005978C8">
            <w:pPr>
              <w:jc w:val="center"/>
              <w:rPr>
                <w:b/>
                <w:bCs/>
                <w:sz w:val="24"/>
                <w:szCs w:val="24"/>
                <w:lang w:val="lt-LT"/>
              </w:rPr>
            </w:pPr>
            <w:r w:rsidRPr="00B35F36">
              <w:rPr>
                <w:b/>
                <w:bCs/>
                <w:sz w:val="24"/>
                <w:szCs w:val="24"/>
                <w:lang w:val="lt-LT"/>
              </w:rPr>
              <w:t>Reikalaujama informacija apie sutartį</w:t>
            </w:r>
          </w:p>
        </w:tc>
        <w:tc>
          <w:tcPr>
            <w:tcW w:w="448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73BEC71" w14:textId="77777777" w:rsidR="00CC7F56" w:rsidRPr="00B35F36" w:rsidRDefault="00CC7F56" w:rsidP="005978C8">
            <w:pPr>
              <w:jc w:val="center"/>
              <w:rPr>
                <w:b/>
                <w:sz w:val="24"/>
                <w:szCs w:val="24"/>
                <w:lang w:val="lt-LT"/>
              </w:rPr>
            </w:pPr>
            <w:r w:rsidRPr="00B35F36">
              <w:rPr>
                <w:b/>
                <w:sz w:val="24"/>
                <w:szCs w:val="24"/>
                <w:lang w:val="lt-LT"/>
              </w:rPr>
              <w:t>Tiekėjo te</w:t>
            </w:r>
            <w:r>
              <w:rPr>
                <w:b/>
                <w:sz w:val="24"/>
                <w:szCs w:val="24"/>
                <w:lang w:val="lt-LT"/>
              </w:rPr>
              <w:t>ikiama informacija apie sutartį</w:t>
            </w:r>
          </w:p>
        </w:tc>
      </w:tr>
      <w:tr w:rsidR="00CC7F56" w:rsidRPr="00B35F36" w14:paraId="69FA1C08" w14:textId="77777777" w:rsidTr="005978C8">
        <w:trPr>
          <w:trHeight w:val="520"/>
        </w:trPr>
        <w:tc>
          <w:tcPr>
            <w:tcW w:w="4875" w:type="dxa"/>
            <w:tcBorders>
              <w:top w:val="single" w:sz="4" w:space="0" w:color="auto"/>
              <w:left w:val="single" w:sz="4" w:space="0" w:color="auto"/>
              <w:right w:val="nil"/>
            </w:tcBorders>
          </w:tcPr>
          <w:p w14:paraId="1DDB18EB" w14:textId="77777777" w:rsidR="00CC7F56" w:rsidRPr="00B35F36" w:rsidRDefault="00CC7F56" w:rsidP="005978C8">
            <w:pPr>
              <w:jc w:val="both"/>
              <w:rPr>
                <w:b/>
                <w:bCs/>
                <w:sz w:val="24"/>
                <w:szCs w:val="24"/>
                <w:lang w:val="lt-LT"/>
              </w:rPr>
            </w:pPr>
            <w:r w:rsidRPr="00B35F36">
              <w:rPr>
                <w:b/>
                <w:bCs/>
                <w:sz w:val="24"/>
                <w:szCs w:val="24"/>
                <w:lang w:val="lt-LT"/>
              </w:rPr>
              <w:t>Pagal sutartį atlikti darbai</w:t>
            </w:r>
          </w:p>
        </w:tc>
        <w:tc>
          <w:tcPr>
            <w:tcW w:w="4481" w:type="dxa"/>
            <w:tcBorders>
              <w:top w:val="single" w:sz="4" w:space="0" w:color="auto"/>
              <w:left w:val="single" w:sz="4" w:space="0" w:color="auto"/>
              <w:right w:val="single" w:sz="4" w:space="0" w:color="auto"/>
            </w:tcBorders>
            <w:noWrap/>
            <w:vAlign w:val="center"/>
          </w:tcPr>
          <w:p w14:paraId="7957AF6E" w14:textId="77777777" w:rsidR="00CC7F56" w:rsidRPr="00B35F36" w:rsidRDefault="00CC7F56" w:rsidP="005978C8">
            <w:pPr>
              <w:widowControl w:val="0"/>
              <w:autoSpaceDE w:val="0"/>
              <w:autoSpaceDN w:val="0"/>
              <w:adjustRightInd w:val="0"/>
              <w:ind w:firstLine="720"/>
              <w:jc w:val="center"/>
              <w:rPr>
                <w:b/>
                <w:bCs/>
                <w:sz w:val="24"/>
                <w:szCs w:val="24"/>
                <w:lang w:val="lt-LT"/>
              </w:rPr>
            </w:pPr>
            <w:r w:rsidRPr="00B35F36">
              <w:rPr>
                <w:b/>
                <w:bCs/>
                <w:sz w:val="24"/>
                <w:szCs w:val="24"/>
                <w:lang w:val="lt-LT"/>
              </w:rPr>
              <w:t>________________</w:t>
            </w:r>
          </w:p>
          <w:p w14:paraId="33F21AC7" w14:textId="4F6A4265" w:rsidR="00CC7F56" w:rsidRPr="00B35F36" w:rsidRDefault="00CC7F56" w:rsidP="005978C8">
            <w:pPr>
              <w:jc w:val="center"/>
              <w:rPr>
                <w:sz w:val="24"/>
                <w:szCs w:val="24"/>
                <w:lang w:val="lt-LT"/>
              </w:rPr>
            </w:pPr>
            <w:r w:rsidRPr="008D09C9">
              <w:rPr>
                <w:bCs/>
                <w:i/>
                <w:sz w:val="24"/>
                <w:szCs w:val="24"/>
                <w:lang w:val="lt-LT"/>
              </w:rPr>
              <w:t>(</w:t>
            </w:r>
            <w:r w:rsidRPr="00B35F36">
              <w:rPr>
                <w:bCs/>
                <w:i/>
                <w:sz w:val="24"/>
                <w:szCs w:val="24"/>
                <w:lang w:val="lt-LT"/>
              </w:rPr>
              <w:t xml:space="preserve">nurodyti </w:t>
            </w:r>
            <w:r>
              <w:rPr>
                <w:bCs/>
                <w:i/>
                <w:sz w:val="24"/>
                <w:szCs w:val="24"/>
                <w:lang w:val="lt-LT"/>
              </w:rPr>
              <w:t xml:space="preserve">sutarties objektą ir kokie darbai </w:t>
            </w:r>
            <w:r w:rsidRPr="00B35F36">
              <w:rPr>
                <w:bCs/>
                <w:i/>
                <w:sz w:val="24"/>
                <w:szCs w:val="24"/>
                <w:lang w:val="lt-LT"/>
              </w:rPr>
              <w:t xml:space="preserve">buvo atlikti </w:t>
            </w:r>
            <w:r>
              <w:rPr>
                <w:bCs/>
                <w:i/>
                <w:sz w:val="24"/>
                <w:szCs w:val="24"/>
                <w:lang w:val="lt-LT"/>
              </w:rPr>
              <w:t>(</w:t>
            </w:r>
            <w:r w:rsidRPr="008D09C9">
              <w:rPr>
                <w:i/>
                <w:sz w:val="24"/>
                <w:szCs w:val="24"/>
                <w:lang w:val="lt-LT"/>
              </w:rPr>
              <w:t>vandens tiekimo ir/ar nuotekų lauko komunalinių tinklų naujos</w:t>
            </w:r>
            <w:r w:rsidR="00823114">
              <w:rPr>
                <w:i/>
                <w:sz w:val="24"/>
                <w:szCs w:val="24"/>
                <w:lang w:val="lt-LT"/>
              </w:rPr>
              <w:t xml:space="preserve"> statybos ir (ar) rekonstravimo</w:t>
            </w:r>
            <w:r w:rsidRPr="008D09C9">
              <w:rPr>
                <w:bCs/>
                <w:i/>
                <w:sz w:val="24"/>
                <w:szCs w:val="24"/>
                <w:lang w:val="lt-LT"/>
              </w:rPr>
              <w:t>) pagal sutartį)</w:t>
            </w:r>
          </w:p>
        </w:tc>
      </w:tr>
      <w:tr w:rsidR="00CC7F56" w:rsidRPr="00B35F36" w14:paraId="61479C96" w14:textId="77777777" w:rsidTr="005978C8">
        <w:trPr>
          <w:trHeight w:val="457"/>
        </w:trPr>
        <w:tc>
          <w:tcPr>
            <w:tcW w:w="4875" w:type="dxa"/>
            <w:tcBorders>
              <w:top w:val="single" w:sz="4" w:space="0" w:color="auto"/>
              <w:left w:val="single" w:sz="4" w:space="0" w:color="auto"/>
              <w:bottom w:val="single" w:sz="8" w:space="0" w:color="auto"/>
              <w:right w:val="nil"/>
            </w:tcBorders>
          </w:tcPr>
          <w:p w14:paraId="3B1253A5"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sudarymo data </w:t>
            </w:r>
            <w:r w:rsidRPr="00B35F36">
              <w:rPr>
                <w:b/>
                <w:bCs/>
                <w:i/>
                <w:sz w:val="24"/>
                <w:szCs w:val="24"/>
                <w:u w:val="single"/>
                <w:lang w:val="lt-LT"/>
              </w:rPr>
              <w:t>(metai, mėnuo, diena)</w:t>
            </w:r>
          </w:p>
        </w:tc>
        <w:tc>
          <w:tcPr>
            <w:tcW w:w="4481" w:type="dxa"/>
            <w:tcBorders>
              <w:top w:val="single" w:sz="4" w:space="0" w:color="auto"/>
              <w:left w:val="single" w:sz="4" w:space="0" w:color="auto"/>
              <w:bottom w:val="single" w:sz="4" w:space="0" w:color="auto"/>
              <w:right w:val="single" w:sz="4" w:space="0" w:color="auto"/>
            </w:tcBorders>
            <w:noWrap/>
            <w:vAlign w:val="center"/>
          </w:tcPr>
          <w:p w14:paraId="491FBAA1" w14:textId="77777777" w:rsidR="00CC7F56" w:rsidRPr="00B35F36" w:rsidRDefault="00CC7F56" w:rsidP="005978C8">
            <w:pPr>
              <w:jc w:val="center"/>
              <w:rPr>
                <w:sz w:val="24"/>
                <w:szCs w:val="24"/>
                <w:lang w:val="lt-LT"/>
              </w:rPr>
            </w:pPr>
          </w:p>
        </w:tc>
      </w:tr>
      <w:tr w:rsidR="00CC7F56" w:rsidRPr="00B35F36" w14:paraId="0720953F" w14:textId="77777777" w:rsidTr="005978C8">
        <w:trPr>
          <w:trHeight w:val="313"/>
        </w:trPr>
        <w:tc>
          <w:tcPr>
            <w:tcW w:w="4875" w:type="dxa"/>
            <w:tcBorders>
              <w:top w:val="nil"/>
              <w:left w:val="single" w:sz="4" w:space="0" w:color="auto"/>
              <w:bottom w:val="single" w:sz="8" w:space="0" w:color="auto"/>
              <w:right w:val="nil"/>
            </w:tcBorders>
          </w:tcPr>
          <w:p w14:paraId="134F0820"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įvykdymo data </w:t>
            </w:r>
            <w:r w:rsidRPr="00B35F36">
              <w:rPr>
                <w:b/>
                <w:bCs/>
                <w:i/>
                <w:sz w:val="24"/>
                <w:szCs w:val="24"/>
                <w:u w:val="single"/>
                <w:lang w:val="lt-LT"/>
              </w:rPr>
              <w:t>(metai, mėnuo, diena)</w:t>
            </w:r>
          </w:p>
        </w:tc>
        <w:tc>
          <w:tcPr>
            <w:tcW w:w="4481" w:type="dxa"/>
            <w:tcBorders>
              <w:top w:val="nil"/>
              <w:left w:val="single" w:sz="4" w:space="0" w:color="auto"/>
              <w:bottom w:val="single" w:sz="4" w:space="0" w:color="auto"/>
              <w:right w:val="single" w:sz="4" w:space="0" w:color="auto"/>
            </w:tcBorders>
            <w:noWrap/>
            <w:vAlign w:val="center"/>
          </w:tcPr>
          <w:p w14:paraId="59F78119" w14:textId="77777777" w:rsidR="00CC7F56" w:rsidRPr="00B35F36" w:rsidRDefault="00CC7F56" w:rsidP="005978C8">
            <w:pPr>
              <w:jc w:val="center"/>
              <w:rPr>
                <w:sz w:val="24"/>
                <w:szCs w:val="24"/>
                <w:lang w:val="lt-LT"/>
              </w:rPr>
            </w:pPr>
          </w:p>
        </w:tc>
      </w:tr>
      <w:tr w:rsidR="00CC7F56" w:rsidRPr="00B35F36" w14:paraId="7A0EDDF6" w14:textId="77777777" w:rsidTr="005978C8">
        <w:trPr>
          <w:trHeight w:val="313"/>
        </w:trPr>
        <w:tc>
          <w:tcPr>
            <w:tcW w:w="4875" w:type="dxa"/>
            <w:tcBorders>
              <w:top w:val="nil"/>
              <w:left w:val="single" w:sz="4" w:space="0" w:color="auto"/>
              <w:bottom w:val="single" w:sz="8" w:space="0" w:color="auto"/>
              <w:right w:val="nil"/>
            </w:tcBorders>
          </w:tcPr>
          <w:p w14:paraId="080A3A5A" w14:textId="70E9C0F4" w:rsidR="00CC7F56" w:rsidRPr="001E5D1B" w:rsidRDefault="00CC7F56" w:rsidP="005978C8">
            <w:pPr>
              <w:widowControl w:val="0"/>
              <w:autoSpaceDE w:val="0"/>
              <w:autoSpaceDN w:val="0"/>
              <w:adjustRightInd w:val="0"/>
              <w:spacing w:before="100" w:beforeAutospacing="1" w:after="119"/>
              <w:jc w:val="both"/>
              <w:rPr>
                <w:b/>
                <w:bCs/>
                <w:sz w:val="24"/>
                <w:szCs w:val="24"/>
                <w:lang w:val="lt-LT"/>
              </w:rPr>
            </w:pPr>
            <w:r w:rsidRPr="00F94AB8">
              <w:rPr>
                <w:b/>
                <w:sz w:val="24"/>
                <w:szCs w:val="24"/>
              </w:rPr>
              <w:t>Įvykdytos</w:t>
            </w:r>
            <w:r>
              <w:rPr>
                <w:b/>
                <w:sz w:val="24"/>
                <w:szCs w:val="24"/>
                <w:lang w:val="lt-LT"/>
              </w:rPr>
              <w:t xml:space="preserve"> vienos </w:t>
            </w:r>
            <w:r w:rsidRPr="008D09C9">
              <w:rPr>
                <w:b/>
                <w:sz w:val="24"/>
                <w:szCs w:val="24"/>
                <w:lang w:val="lt-LT"/>
              </w:rPr>
              <w:t xml:space="preserve">vandens tiekimo ir/ar nuotekų lauko komunalinių tinklų naujos </w:t>
            </w:r>
            <w:r w:rsidR="00062BEE">
              <w:rPr>
                <w:b/>
                <w:sz w:val="24"/>
                <w:szCs w:val="24"/>
                <w:lang w:val="lt-LT"/>
              </w:rPr>
              <w:t xml:space="preserve">statybos ir (ar) rekonstravimo </w:t>
            </w:r>
            <w:r w:rsidRPr="008D09C9">
              <w:rPr>
                <w:b/>
                <w:sz w:val="24"/>
                <w:szCs w:val="24"/>
                <w:lang w:val="lt-LT"/>
              </w:rPr>
              <w:t xml:space="preserve">sutarties, kurios apimtyje nutiesta ar rekonstruota </w:t>
            </w:r>
            <w:r w:rsidR="00134EB7">
              <w:rPr>
                <w:b/>
                <w:sz w:val="24"/>
                <w:szCs w:val="24"/>
                <w:lang w:val="lt-LT"/>
              </w:rPr>
              <w:t xml:space="preserve">ar remontuota </w:t>
            </w:r>
            <w:r w:rsidRPr="008D09C9">
              <w:rPr>
                <w:b/>
                <w:sz w:val="24"/>
                <w:szCs w:val="24"/>
                <w:lang w:val="lt-LT"/>
              </w:rPr>
              <w:t xml:space="preserve">tinklų ilgis, bet ne mažiau kaip </w:t>
            </w:r>
            <w:r w:rsidR="00134EB7">
              <w:rPr>
                <w:b/>
                <w:sz w:val="24"/>
                <w:szCs w:val="24"/>
                <w:lang w:val="lt-LT"/>
              </w:rPr>
              <w:t>0,9</w:t>
            </w:r>
            <w:r w:rsidRPr="008D09C9">
              <w:rPr>
                <w:b/>
                <w:sz w:val="24"/>
                <w:szCs w:val="24"/>
                <w:lang w:val="lt-LT"/>
              </w:rPr>
              <w:t xml:space="preserve"> km</w:t>
            </w:r>
          </w:p>
        </w:tc>
        <w:tc>
          <w:tcPr>
            <w:tcW w:w="4481" w:type="dxa"/>
            <w:tcBorders>
              <w:top w:val="nil"/>
              <w:left w:val="single" w:sz="4" w:space="0" w:color="auto"/>
              <w:bottom w:val="single" w:sz="4" w:space="0" w:color="auto"/>
              <w:right w:val="single" w:sz="4" w:space="0" w:color="auto"/>
            </w:tcBorders>
            <w:noWrap/>
            <w:vAlign w:val="center"/>
          </w:tcPr>
          <w:p w14:paraId="0B6D4579" w14:textId="77777777" w:rsidR="00CC7F56" w:rsidRPr="008D09C9" w:rsidRDefault="00CC7F56" w:rsidP="005978C8">
            <w:pPr>
              <w:jc w:val="center"/>
              <w:rPr>
                <w:sz w:val="24"/>
                <w:szCs w:val="24"/>
                <w:lang w:val="lt-LT"/>
              </w:rPr>
            </w:pPr>
            <w:r w:rsidRPr="00F94AB8">
              <w:rPr>
                <w:sz w:val="24"/>
                <w:szCs w:val="24"/>
              </w:rPr>
              <w:t>__________</w:t>
            </w:r>
            <w:r>
              <w:rPr>
                <w:sz w:val="24"/>
                <w:szCs w:val="24"/>
                <w:lang w:val="lt-LT"/>
              </w:rPr>
              <w:t>km</w:t>
            </w:r>
          </w:p>
        </w:tc>
      </w:tr>
      <w:tr w:rsidR="00CC7F56" w:rsidRPr="00B35F36" w14:paraId="094EECBB" w14:textId="77777777" w:rsidTr="005978C8">
        <w:trPr>
          <w:trHeight w:val="780"/>
        </w:trPr>
        <w:tc>
          <w:tcPr>
            <w:tcW w:w="4875" w:type="dxa"/>
            <w:tcBorders>
              <w:top w:val="nil"/>
              <w:left w:val="single" w:sz="4" w:space="0" w:color="auto"/>
              <w:bottom w:val="single" w:sz="8" w:space="0" w:color="auto"/>
              <w:right w:val="nil"/>
            </w:tcBorders>
          </w:tcPr>
          <w:p w14:paraId="2766309D"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Užsakovo pavadinimas</w:t>
            </w:r>
          </w:p>
        </w:tc>
        <w:tc>
          <w:tcPr>
            <w:tcW w:w="4481" w:type="dxa"/>
            <w:tcBorders>
              <w:top w:val="nil"/>
              <w:left w:val="single" w:sz="4" w:space="0" w:color="auto"/>
              <w:bottom w:val="single" w:sz="4" w:space="0" w:color="auto"/>
              <w:right w:val="single" w:sz="4" w:space="0" w:color="auto"/>
            </w:tcBorders>
            <w:noWrap/>
            <w:vAlign w:val="center"/>
          </w:tcPr>
          <w:p w14:paraId="1663AF76" w14:textId="77777777" w:rsidR="00CC7F56" w:rsidRPr="00B35F36" w:rsidRDefault="00CC7F56" w:rsidP="005978C8">
            <w:pPr>
              <w:jc w:val="center"/>
              <w:rPr>
                <w:sz w:val="24"/>
                <w:szCs w:val="24"/>
                <w:lang w:val="lt-LT"/>
              </w:rPr>
            </w:pPr>
          </w:p>
        </w:tc>
      </w:tr>
      <w:tr w:rsidR="00CC7F56" w:rsidRPr="00B35F36" w14:paraId="1B40441C" w14:textId="77777777" w:rsidTr="005978C8">
        <w:trPr>
          <w:trHeight w:val="862"/>
        </w:trPr>
        <w:tc>
          <w:tcPr>
            <w:tcW w:w="4875" w:type="dxa"/>
            <w:tcBorders>
              <w:top w:val="nil"/>
              <w:left w:val="single" w:sz="4" w:space="0" w:color="auto"/>
              <w:bottom w:val="single" w:sz="4" w:space="0" w:color="auto"/>
              <w:right w:val="nil"/>
            </w:tcBorders>
          </w:tcPr>
          <w:p w14:paraId="33DC7184" w14:textId="77777777" w:rsidR="00CC7F56" w:rsidRPr="00B35F36" w:rsidRDefault="00CC7F56" w:rsidP="005978C8">
            <w:pPr>
              <w:widowControl w:val="0"/>
              <w:autoSpaceDE w:val="0"/>
              <w:autoSpaceDN w:val="0"/>
              <w:adjustRightInd w:val="0"/>
              <w:spacing w:before="100" w:beforeAutospacing="1" w:after="119"/>
              <w:rPr>
                <w:b/>
                <w:bCs/>
                <w:sz w:val="24"/>
                <w:szCs w:val="24"/>
                <w:lang w:val="lt-LT"/>
              </w:rPr>
            </w:pPr>
            <w:r w:rsidRPr="00B35F36">
              <w:rPr>
                <w:b/>
                <w:bCs/>
                <w:sz w:val="24"/>
                <w:szCs w:val="24"/>
                <w:lang w:val="lt-LT"/>
              </w:rPr>
              <w:t xml:space="preserve">Užsakovo adresas, telefono numeris,  </w:t>
            </w:r>
          </w:p>
          <w:p w14:paraId="2AFB958B" w14:textId="77777777" w:rsidR="00CC7F56" w:rsidRPr="00B35F36" w:rsidRDefault="00CC7F56" w:rsidP="005978C8">
            <w:pPr>
              <w:rPr>
                <w:b/>
                <w:bCs/>
                <w:sz w:val="24"/>
                <w:szCs w:val="24"/>
                <w:lang w:val="lt-LT"/>
              </w:rPr>
            </w:pPr>
            <w:r w:rsidRPr="00B35F36">
              <w:rPr>
                <w:b/>
                <w:bCs/>
                <w:sz w:val="24"/>
                <w:szCs w:val="24"/>
                <w:lang w:val="lt-LT"/>
              </w:rPr>
              <w:t>atstovo vardas, pavardė</w:t>
            </w:r>
          </w:p>
        </w:tc>
        <w:tc>
          <w:tcPr>
            <w:tcW w:w="4481" w:type="dxa"/>
            <w:tcBorders>
              <w:top w:val="nil"/>
              <w:left w:val="single" w:sz="4" w:space="0" w:color="auto"/>
              <w:bottom w:val="single" w:sz="4" w:space="0" w:color="auto"/>
              <w:right w:val="single" w:sz="4" w:space="0" w:color="auto"/>
            </w:tcBorders>
            <w:noWrap/>
            <w:vAlign w:val="center"/>
          </w:tcPr>
          <w:p w14:paraId="10A4BF01" w14:textId="77777777" w:rsidR="00CC7F56" w:rsidRPr="00B35F36" w:rsidRDefault="00CC7F56" w:rsidP="005978C8">
            <w:pPr>
              <w:jc w:val="center"/>
              <w:rPr>
                <w:sz w:val="24"/>
                <w:szCs w:val="24"/>
                <w:lang w:val="lt-LT"/>
              </w:rPr>
            </w:pPr>
          </w:p>
        </w:tc>
      </w:tr>
      <w:tr w:rsidR="00823114" w:rsidRPr="00B35F36" w14:paraId="0715C779" w14:textId="77777777" w:rsidTr="005978C8">
        <w:trPr>
          <w:trHeight w:val="1290"/>
        </w:trPr>
        <w:tc>
          <w:tcPr>
            <w:tcW w:w="4875" w:type="dxa"/>
            <w:tcBorders>
              <w:top w:val="single" w:sz="4" w:space="0" w:color="auto"/>
              <w:left w:val="single" w:sz="4" w:space="0" w:color="auto"/>
              <w:bottom w:val="single" w:sz="4" w:space="0" w:color="auto"/>
              <w:right w:val="nil"/>
            </w:tcBorders>
          </w:tcPr>
          <w:p w14:paraId="0B81A93C" w14:textId="79BCD088" w:rsidR="00823114" w:rsidRPr="009E37CD" w:rsidRDefault="00823114" w:rsidP="00823114">
            <w:pPr>
              <w:widowControl w:val="0"/>
              <w:autoSpaceDE w:val="0"/>
              <w:autoSpaceDN w:val="0"/>
              <w:adjustRightInd w:val="0"/>
              <w:spacing w:before="100" w:beforeAutospacing="1" w:after="119"/>
              <w:rPr>
                <w:b/>
                <w:bCs/>
                <w:sz w:val="28"/>
                <w:szCs w:val="24"/>
                <w:vertAlign w:val="superscript"/>
                <w:lang w:val="lt-LT"/>
              </w:rPr>
            </w:pPr>
            <w:r>
              <w:rPr>
                <w:b/>
                <w:bCs/>
                <w:sz w:val="24"/>
                <w:szCs w:val="24"/>
                <w:lang w:val="lt-LT"/>
              </w:rPr>
              <w:t>N</w:t>
            </w:r>
            <w:r w:rsidRPr="00B35F36">
              <w:rPr>
                <w:b/>
                <w:bCs/>
                <w:sz w:val="24"/>
                <w:szCs w:val="24"/>
                <w:lang w:val="lt-LT"/>
              </w:rPr>
              <w:t>urodoma</w:t>
            </w:r>
            <w:r>
              <w:rPr>
                <w:b/>
                <w:bCs/>
                <w:sz w:val="24"/>
                <w:szCs w:val="24"/>
                <w:lang w:val="lt-LT"/>
              </w:rPr>
              <w:t>,</w:t>
            </w:r>
            <w:r w:rsidRPr="00B35F36">
              <w:rPr>
                <w:b/>
                <w:bCs/>
                <w:sz w:val="24"/>
                <w:szCs w:val="24"/>
                <w:lang w:val="lt-LT"/>
              </w:rPr>
              <w:t xml:space="preserve"> ar pateikiama užsakovo pažyma apie tinkamai įvykdytą sutart</w:t>
            </w:r>
            <w:r>
              <w:rPr>
                <w:b/>
                <w:bCs/>
                <w:sz w:val="24"/>
                <w:szCs w:val="24"/>
                <w:lang w:val="lt-LT"/>
              </w:rPr>
              <w:t>į, ar statybos užbaigimo aktas</w:t>
            </w:r>
          </w:p>
        </w:tc>
        <w:tc>
          <w:tcPr>
            <w:tcW w:w="4481" w:type="dxa"/>
            <w:tcBorders>
              <w:top w:val="single" w:sz="4" w:space="0" w:color="auto"/>
              <w:left w:val="single" w:sz="4" w:space="0" w:color="auto"/>
              <w:bottom w:val="single" w:sz="4" w:space="0" w:color="auto"/>
              <w:right w:val="single" w:sz="4" w:space="0" w:color="auto"/>
            </w:tcBorders>
            <w:noWrap/>
            <w:vAlign w:val="center"/>
          </w:tcPr>
          <w:p w14:paraId="08462C15" w14:textId="120FE6BD" w:rsidR="00823114" w:rsidRPr="00B35F36" w:rsidRDefault="00823114" w:rsidP="00823114">
            <w:pPr>
              <w:widowControl w:val="0"/>
              <w:autoSpaceDE w:val="0"/>
              <w:autoSpaceDN w:val="0"/>
              <w:adjustRightInd w:val="0"/>
              <w:spacing w:before="100" w:beforeAutospacing="1" w:after="119"/>
              <w:ind w:firstLine="720"/>
              <w:jc w:val="center"/>
              <w:rPr>
                <w:sz w:val="24"/>
                <w:szCs w:val="24"/>
                <w:lang w:val="lt-LT"/>
              </w:rPr>
            </w:pPr>
            <w:r w:rsidRPr="009E37CD">
              <w:rPr>
                <w:bCs/>
                <w:sz w:val="24"/>
                <w:szCs w:val="24"/>
                <w:lang w:val="lt-LT"/>
              </w:rPr>
              <w:t xml:space="preserve">užsakovo pažyma </w:t>
            </w:r>
            <w:r w:rsidRPr="009E37CD">
              <w:rPr>
                <w:sz w:val="24"/>
                <w:szCs w:val="24"/>
                <w:lang w:val="lt-LT"/>
              </w:rPr>
              <w:t xml:space="preserve">/ </w:t>
            </w:r>
            <w:r>
              <w:rPr>
                <w:sz w:val="24"/>
                <w:szCs w:val="24"/>
                <w:lang w:val="lt-LT"/>
              </w:rPr>
              <w:t>statybos užbaigimo</w:t>
            </w:r>
            <w:r w:rsidRPr="009E37CD">
              <w:rPr>
                <w:sz w:val="24"/>
                <w:szCs w:val="24"/>
                <w:lang w:val="lt-LT"/>
              </w:rPr>
              <w:t xml:space="preserve"> aktas</w:t>
            </w:r>
            <w:r>
              <w:rPr>
                <w:sz w:val="24"/>
                <w:szCs w:val="24"/>
                <w:lang w:val="lt-LT"/>
              </w:rPr>
              <w:t xml:space="preserve"> (reikiamą pabraukti)</w:t>
            </w:r>
            <w:r w:rsidRPr="00B35F36">
              <w:rPr>
                <w:sz w:val="24"/>
                <w:szCs w:val="24"/>
                <w:lang w:val="lt-LT"/>
              </w:rPr>
              <w:t xml:space="preserve"> </w:t>
            </w:r>
          </w:p>
        </w:tc>
      </w:tr>
    </w:tbl>
    <w:p w14:paraId="69921604" w14:textId="77777777" w:rsidR="00CC7F56" w:rsidRPr="00B35F36" w:rsidRDefault="00CC7F56" w:rsidP="00CC7F56">
      <w:pPr>
        <w:snapToGrid w:val="0"/>
        <w:ind w:right="-82"/>
        <w:jc w:val="both"/>
        <w:rPr>
          <w:b/>
          <w:position w:val="6"/>
          <w:sz w:val="24"/>
          <w:szCs w:val="24"/>
          <w:lang w:val="lt-LT"/>
        </w:rPr>
      </w:pPr>
    </w:p>
    <w:p w14:paraId="246385F9" w14:textId="77777777"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1917783A" w14:textId="77777777" w:rsidR="00CC7F56" w:rsidRPr="00BE362C" w:rsidRDefault="00CC7F56" w:rsidP="003F3801">
      <w:pPr>
        <w:pStyle w:val="Sraopastraipa"/>
        <w:numPr>
          <w:ilvl w:val="0"/>
          <w:numId w:val="7"/>
        </w:numPr>
        <w:snapToGrid w:val="0"/>
        <w:ind w:left="0" w:right="-82" w:firstLine="0"/>
        <w:jc w:val="both"/>
        <w:rPr>
          <w:position w:val="6"/>
          <w:sz w:val="24"/>
          <w:szCs w:val="24"/>
        </w:rPr>
      </w:pPr>
      <w:r w:rsidRPr="00BE362C">
        <w:rPr>
          <w:position w:val="6"/>
          <w:sz w:val="24"/>
          <w:szCs w:val="24"/>
        </w:rPr>
        <w:t xml:space="preserve">Sutartis yra laikoma įvykdyta sėkmingai, tik tada jei kartu su pasiūlymu yra pateikta užsakovo pažyma apie tinkamai įvykdytą sutartį. </w:t>
      </w:r>
    </w:p>
    <w:p w14:paraId="408EB186" w14:textId="77777777" w:rsidR="00823114" w:rsidRPr="00BE362C" w:rsidRDefault="00823114" w:rsidP="00823114">
      <w:pPr>
        <w:pStyle w:val="Sraopastraipa"/>
        <w:numPr>
          <w:ilvl w:val="0"/>
          <w:numId w:val="7"/>
        </w:numPr>
        <w:snapToGrid w:val="0"/>
        <w:ind w:left="0" w:right="-82" w:firstLine="0"/>
        <w:jc w:val="both"/>
        <w:rPr>
          <w:b/>
          <w:position w:val="6"/>
          <w:sz w:val="24"/>
          <w:szCs w:val="24"/>
          <w:lang w:val="lt-LT"/>
        </w:rPr>
      </w:pPr>
      <w:r w:rsidRPr="00BE362C">
        <w:rPr>
          <w:sz w:val="24"/>
          <w:szCs w:val="24"/>
          <w:lang w:val="lt-LT"/>
        </w:rPr>
        <w:t xml:space="preserve">Įrodymui bus priimti ir užsakovo pasirašyti ir antspaudu patvirtinti </w:t>
      </w:r>
      <w:r>
        <w:rPr>
          <w:sz w:val="24"/>
          <w:szCs w:val="24"/>
          <w:lang w:val="lt-LT"/>
        </w:rPr>
        <w:t>statybos užbaigimo aktai</w:t>
      </w:r>
      <w:r w:rsidRPr="00BE362C">
        <w:rPr>
          <w:sz w:val="24"/>
          <w:szCs w:val="24"/>
          <w:lang w:val="lt-LT"/>
        </w:rPr>
        <w:t>, jei juose yra visa reikalaujama informacija</w:t>
      </w:r>
      <w:r>
        <w:rPr>
          <w:sz w:val="24"/>
          <w:szCs w:val="24"/>
          <w:lang w:val="lt-LT"/>
        </w:rPr>
        <w:t xml:space="preserve"> pagal Konkurso sąlygų 9.9 punktą</w:t>
      </w:r>
      <w:r w:rsidRPr="00BE362C">
        <w:rPr>
          <w:sz w:val="24"/>
          <w:szCs w:val="24"/>
          <w:lang w:val="lt-LT"/>
        </w:rPr>
        <w:t>.</w:t>
      </w:r>
    </w:p>
    <w:p w14:paraId="3D3D44CF" w14:textId="77777777" w:rsidR="00823114" w:rsidRPr="00BE362C" w:rsidRDefault="00823114" w:rsidP="00823114">
      <w:pPr>
        <w:pStyle w:val="Sraopastraipa"/>
        <w:numPr>
          <w:ilvl w:val="0"/>
          <w:numId w:val="7"/>
        </w:numPr>
        <w:snapToGrid w:val="0"/>
        <w:ind w:left="0" w:right="-82" w:firstLine="0"/>
        <w:jc w:val="both"/>
        <w:rPr>
          <w:position w:val="6"/>
          <w:sz w:val="24"/>
          <w:szCs w:val="24"/>
        </w:rPr>
      </w:pPr>
      <w:r w:rsidRPr="00BE362C">
        <w:rPr>
          <w:sz w:val="24"/>
          <w:szCs w:val="24"/>
        </w:rPr>
        <w:t xml:space="preserve">Vertinamos bus reikalaujamo pobūdžio sutartys, atitinkančios </w:t>
      </w:r>
      <w:r>
        <w:rPr>
          <w:sz w:val="24"/>
          <w:szCs w:val="24"/>
          <w:lang w:val="lt-LT"/>
        </w:rPr>
        <w:t>Konkurso</w:t>
      </w:r>
      <w:r w:rsidRPr="00BE362C">
        <w:rPr>
          <w:sz w:val="24"/>
          <w:szCs w:val="24"/>
        </w:rPr>
        <w:t xml:space="preserve"> sąlygų 9.9 p. reikalavimus.</w:t>
      </w:r>
    </w:p>
    <w:p w14:paraId="54612BC5" w14:textId="77777777" w:rsidR="00CC7F56" w:rsidRPr="00B35F36" w:rsidRDefault="00CC7F56" w:rsidP="00CC7F56">
      <w:pPr>
        <w:snapToGrid w:val="0"/>
        <w:ind w:right="-82"/>
        <w:jc w:val="both"/>
        <w:rPr>
          <w:b/>
          <w:position w:val="6"/>
          <w:sz w:val="24"/>
          <w:szCs w:val="24"/>
          <w:lang w:val="lt-LT"/>
        </w:rPr>
      </w:pPr>
    </w:p>
    <w:p w14:paraId="2ED90D9E" w14:textId="77777777" w:rsidR="00CC7F56" w:rsidRPr="00B35F36" w:rsidRDefault="00CC7F56" w:rsidP="00CC7F56">
      <w:pPr>
        <w:snapToGrid w:val="0"/>
        <w:ind w:right="-82"/>
        <w:jc w:val="both"/>
        <w:rPr>
          <w:i/>
          <w:sz w:val="24"/>
          <w:szCs w:val="24"/>
          <w:lang w:val="lt-LT"/>
        </w:rPr>
      </w:pPr>
    </w:p>
    <w:p w14:paraId="57EC3333" w14:textId="77777777" w:rsidR="00CC7F56" w:rsidRPr="00B35F36" w:rsidRDefault="00CC7F56" w:rsidP="00CC7F56">
      <w:pPr>
        <w:snapToGrid w:val="0"/>
        <w:ind w:right="-82"/>
        <w:jc w:val="both"/>
        <w:rPr>
          <w:i/>
          <w:sz w:val="24"/>
          <w:szCs w:val="24"/>
          <w:lang w:val="lt-LT"/>
        </w:rPr>
      </w:pPr>
      <w:r w:rsidRPr="00B35F36">
        <w:rPr>
          <w:i/>
          <w:sz w:val="24"/>
          <w:szCs w:val="24"/>
          <w:lang w:val="lt-LT"/>
        </w:rPr>
        <w:t xml:space="preserve">Pareigos </w:t>
      </w:r>
      <w:r w:rsidRPr="00B35F36">
        <w:rPr>
          <w:i/>
          <w:sz w:val="24"/>
          <w:szCs w:val="24"/>
          <w:lang w:val="lt-LT"/>
        </w:rPr>
        <w:tab/>
      </w:r>
      <w:r w:rsidRPr="00B35F36">
        <w:rPr>
          <w:i/>
          <w:sz w:val="24"/>
          <w:szCs w:val="24"/>
          <w:lang w:val="lt-LT"/>
        </w:rPr>
        <w:tab/>
      </w:r>
      <w:r w:rsidRPr="00B35F36">
        <w:rPr>
          <w:i/>
          <w:sz w:val="24"/>
          <w:szCs w:val="24"/>
          <w:lang w:val="lt-LT"/>
        </w:rPr>
        <w:tab/>
        <w:t xml:space="preserve">parašas </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vardas, pavardė</w:t>
      </w:r>
      <w:r w:rsidRPr="00B35F36">
        <w:rPr>
          <w:position w:val="6"/>
          <w:sz w:val="24"/>
          <w:szCs w:val="24"/>
          <w:lang w:val="lt-LT"/>
        </w:rPr>
        <w:tab/>
      </w:r>
      <w:r w:rsidRPr="00B35F36">
        <w:rPr>
          <w:position w:val="6"/>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p>
    <w:p w14:paraId="1B750C56" w14:textId="77777777" w:rsidR="00CC7F56" w:rsidRPr="00DB3940" w:rsidRDefault="00CC7F56" w:rsidP="00CC7F56">
      <w:pPr>
        <w:rPr>
          <w:i/>
          <w:lang w:val="lt-LT"/>
        </w:rPr>
      </w:pPr>
      <w:r w:rsidRPr="00DB3940">
        <w:rPr>
          <w:i/>
          <w:sz w:val="24"/>
          <w:szCs w:val="24"/>
          <w:lang w:val="lt-LT"/>
        </w:rPr>
        <w:br w:type="page"/>
      </w:r>
    </w:p>
    <w:p w14:paraId="74670CCA" w14:textId="77777777" w:rsidR="00CC7F56" w:rsidRPr="00B35F36" w:rsidRDefault="00CC7F56" w:rsidP="00CC7F56">
      <w:pPr>
        <w:rPr>
          <w:sz w:val="24"/>
          <w:szCs w:val="24"/>
          <w:lang w:val="lt-LT"/>
        </w:rPr>
      </w:pPr>
      <w:bookmarkStart w:id="56" w:name="_Toc322607053"/>
    </w:p>
    <w:p w14:paraId="3062A183" w14:textId="52DC6993" w:rsidR="00CC7F56" w:rsidRDefault="004400A2" w:rsidP="00CC7F56">
      <w:pPr>
        <w:pStyle w:val="Antrat1"/>
        <w:numPr>
          <w:ilvl w:val="0"/>
          <w:numId w:val="0"/>
        </w:numPr>
        <w:ind w:left="1287"/>
        <w:rPr>
          <w:lang w:val="lt-LT"/>
        </w:rPr>
      </w:pPr>
      <w:bookmarkStart w:id="57" w:name="_Toc485638367"/>
      <w:r>
        <w:rPr>
          <w:lang w:val="lt-LT"/>
        </w:rPr>
        <w:t xml:space="preserve">4 </w:t>
      </w:r>
      <w:r w:rsidR="00CC7F56" w:rsidRPr="00B35F36">
        <w:rPr>
          <w:lang w:val="lt-LT"/>
        </w:rPr>
        <w:t>PRIEDAS SPECIALISTŲ</w:t>
      </w:r>
      <w:r w:rsidR="00CC7F56">
        <w:rPr>
          <w:lang w:val="lt-LT"/>
        </w:rPr>
        <w:t xml:space="preserve"> </w:t>
      </w:r>
      <w:r w:rsidR="00CC7F56" w:rsidRPr="00B35F36">
        <w:rPr>
          <w:lang w:val="lt-LT"/>
        </w:rPr>
        <w:t>SĄRAŠAS</w:t>
      </w:r>
      <w:bookmarkEnd w:id="56"/>
      <w:bookmarkEnd w:id="57"/>
    </w:p>
    <w:p w14:paraId="221745DC" w14:textId="77777777" w:rsidR="008903F7" w:rsidRPr="008903F7" w:rsidRDefault="008903F7" w:rsidP="008903F7">
      <w:pPr>
        <w:rPr>
          <w:rFonts w:ascii="Calibri" w:eastAsia="Calibri" w:hAnsi="Calibri"/>
          <w:sz w:val="22"/>
          <w:szCs w:val="22"/>
          <w:lang w:val="lt-LT" w:eastAsia="x-none"/>
        </w:rPr>
      </w:pPr>
      <w:bookmarkStart w:id="58" w:name="_Toc479840124"/>
      <w:bookmarkStart w:id="59" w:name="_Toc324426463"/>
    </w:p>
    <w:tbl>
      <w:tblPr>
        <w:tblW w:w="10185" w:type="dxa"/>
        <w:jc w:val="center"/>
        <w:tblLayout w:type="fixed"/>
        <w:tblCellMar>
          <w:left w:w="70" w:type="dxa"/>
          <w:right w:w="70" w:type="dxa"/>
        </w:tblCellMar>
        <w:tblLook w:val="0000" w:firstRow="0" w:lastRow="0" w:firstColumn="0" w:lastColumn="0" w:noHBand="0" w:noVBand="0"/>
      </w:tblPr>
      <w:tblGrid>
        <w:gridCol w:w="704"/>
        <w:gridCol w:w="2298"/>
        <w:gridCol w:w="1258"/>
        <w:gridCol w:w="2126"/>
        <w:gridCol w:w="2358"/>
        <w:gridCol w:w="1441"/>
      </w:tblGrid>
      <w:tr w:rsidR="00AC2E37" w:rsidRPr="008903F7" w14:paraId="6BC48EA0" w14:textId="77777777" w:rsidTr="001B6895">
        <w:trPr>
          <w:cantSplit/>
          <w:jc w:val="center"/>
        </w:trPr>
        <w:tc>
          <w:tcPr>
            <w:tcW w:w="704" w:type="dxa"/>
            <w:tcBorders>
              <w:top w:val="single" w:sz="4" w:space="0" w:color="000000"/>
              <w:left w:val="single" w:sz="4" w:space="0" w:color="000000"/>
              <w:bottom w:val="single" w:sz="4" w:space="0" w:color="000000"/>
            </w:tcBorders>
          </w:tcPr>
          <w:p w14:paraId="28644049" w14:textId="77777777" w:rsidR="00AC2E37" w:rsidRPr="008903F7" w:rsidRDefault="00AC2E37" w:rsidP="001B6895">
            <w:pPr>
              <w:rPr>
                <w:rFonts w:eastAsia="Calibri"/>
                <w:sz w:val="24"/>
                <w:szCs w:val="24"/>
                <w:lang w:val="lt-LT"/>
              </w:rPr>
            </w:pPr>
            <w:r w:rsidRPr="008903F7">
              <w:rPr>
                <w:rFonts w:eastAsia="Calibri"/>
                <w:sz w:val="24"/>
                <w:szCs w:val="24"/>
                <w:lang w:val="lt-LT"/>
              </w:rPr>
              <w:t>Eil. Nr.</w:t>
            </w:r>
          </w:p>
        </w:tc>
        <w:tc>
          <w:tcPr>
            <w:tcW w:w="2298" w:type="dxa"/>
            <w:tcBorders>
              <w:top w:val="single" w:sz="4" w:space="0" w:color="000000"/>
              <w:left w:val="single" w:sz="4" w:space="0" w:color="000000"/>
              <w:bottom w:val="single" w:sz="4" w:space="0" w:color="000000"/>
            </w:tcBorders>
          </w:tcPr>
          <w:p w14:paraId="29030A10" w14:textId="77777777" w:rsidR="00AC2E37" w:rsidRDefault="00AC2E37" w:rsidP="001B6895">
            <w:pPr>
              <w:jc w:val="center"/>
              <w:rPr>
                <w:rFonts w:eastAsia="Calibri"/>
                <w:sz w:val="24"/>
                <w:szCs w:val="24"/>
                <w:lang w:val="lt-LT"/>
              </w:rPr>
            </w:pPr>
            <w:r w:rsidRPr="008903F7">
              <w:rPr>
                <w:rFonts w:eastAsia="Calibri"/>
                <w:sz w:val="24"/>
                <w:szCs w:val="24"/>
                <w:lang w:val="lt-LT"/>
              </w:rPr>
              <w:t xml:space="preserve">Specialistai pagal pirkimo sąlygų </w:t>
            </w:r>
          </w:p>
          <w:p w14:paraId="74A5BD9C" w14:textId="5B93701E" w:rsidR="00AC2E37" w:rsidRPr="008903F7" w:rsidRDefault="00AC2E37" w:rsidP="001B6895">
            <w:pPr>
              <w:jc w:val="center"/>
              <w:rPr>
                <w:rFonts w:eastAsia="Calibri"/>
                <w:sz w:val="24"/>
                <w:szCs w:val="24"/>
                <w:lang w:val="lt-LT"/>
              </w:rPr>
            </w:pPr>
            <w:r>
              <w:rPr>
                <w:rFonts w:eastAsia="Calibri"/>
                <w:sz w:val="24"/>
                <w:szCs w:val="24"/>
                <w:lang w:val="lt-LT"/>
              </w:rPr>
              <w:t>9.7.1 - 9</w:t>
            </w:r>
            <w:r w:rsidRPr="008903F7">
              <w:rPr>
                <w:rFonts w:eastAsia="Calibri"/>
                <w:sz w:val="24"/>
                <w:szCs w:val="24"/>
                <w:lang w:val="lt-LT"/>
              </w:rPr>
              <w:t>.7.</w:t>
            </w:r>
            <w:r w:rsidR="00062BEE">
              <w:rPr>
                <w:rFonts w:eastAsia="Calibri"/>
                <w:sz w:val="24"/>
                <w:szCs w:val="24"/>
                <w:lang w:val="lt-LT"/>
              </w:rPr>
              <w:t>7</w:t>
            </w:r>
          </w:p>
        </w:tc>
        <w:tc>
          <w:tcPr>
            <w:tcW w:w="1258" w:type="dxa"/>
            <w:tcBorders>
              <w:top w:val="single" w:sz="4" w:space="0" w:color="000000"/>
              <w:left w:val="single" w:sz="4" w:space="0" w:color="000000"/>
              <w:bottom w:val="single" w:sz="4" w:space="0" w:color="000000"/>
              <w:right w:val="single" w:sz="4" w:space="0" w:color="auto"/>
            </w:tcBorders>
          </w:tcPr>
          <w:p w14:paraId="1567F38C" w14:textId="77777777" w:rsidR="00AC2E37" w:rsidRPr="008903F7" w:rsidRDefault="00AC2E37" w:rsidP="001B6895">
            <w:pPr>
              <w:jc w:val="center"/>
              <w:rPr>
                <w:rFonts w:eastAsia="Calibri"/>
                <w:sz w:val="24"/>
                <w:szCs w:val="24"/>
                <w:lang w:val="lt-LT"/>
              </w:rPr>
            </w:pPr>
            <w:r w:rsidRPr="008903F7">
              <w:rPr>
                <w:rFonts w:eastAsia="Calibri"/>
                <w:sz w:val="24"/>
                <w:szCs w:val="24"/>
                <w:lang w:val="lt-LT"/>
              </w:rPr>
              <w:t>Siūlomo specialisto vardas, pavardė</w:t>
            </w:r>
          </w:p>
        </w:tc>
        <w:tc>
          <w:tcPr>
            <w:tcW w:w="2126" w:type="dxa"/>
            <w:tcBorders>
              <w:top w:val="single" w:sz="4" w:space="0" w:color="000000"/>
              <w:left w:val="single" w:sz="4" w:space="0" w:color="auto"/>
              <w:bottom w:val="single" w:sz="4" w:space="0" w:color="000000"/>
              <w:right w:val="single" w:sz="4" w:space="0" w:color="auto"/>
            </w:tcBorders>
          </w:tcPr>
          <w:p w14:paraId="4FF70EA9" w14:textId="77777777" w:rsidR="00AC2E37" w:rsidRPr="008903F7" w:rsidRDefault="00AC2E37" w:rsidP="001B6895">
            <w:pPr>
              <w:jc w:val="center"/>
              <w:rPr>
                <w:rFonts w:eastAsia="Calibri"/>
                <w:sz w:val="24"/>
                <w:szCs w:val="24"/>
                <w:lang w:val="lt-LT"/>
              </w:rPr>
            </w:pPr>
            <w:r w:rsidRPr="008903F7">
              <w:rPr>
                <w:rFonts w:eastAsia="Calibri"/>
                <w:sz w:val="24"/>
                <w:szCs w:val="24"/>
                <w:lang w:val="lt-LT"/>
              </w:rPr>
              <w:t>Specialistų patirtis</w:t>
            </w:r>
          </w:p>
          <w:p w14:paraId="53FA4A33" w14:textId="77777777" w:rsidR="00AC2E37" w:rsidRPr="008903F7" w:rsidRDefault="00AC2E37" w:rsidP="001B6895">
            <w:pPr>
              <w:jc w:val="center"/>
              <w:rPr>
                <w:rFonts w:eastAsia="Calibri"/>
                <w:sz w:val="24"/>
                <w:szCs w:val="24"/>
                <w:lang w:val="lt-LT"/>
              </w:rPr>
            </w:pPr>
            <w:r w:rsidRPr="008903F7">
              <w:rPr>
                <w:rFonts w:eastAsia="Calibri"/>
                <w:sz w:val="24"/>
                <w:szCs w:val="24"/>
                <w:lang w:val="lt-LT"/>
              </w:rPr>
              <w:t xml:space="preserve">(Nurodoma: specialisto pareigos, įgyvendinant konkretų objektą ir </w:t>
            </w:r>
            <w:r>
              <w:rPr>
                <w:rFonts w:eastAsia="Calibri"/>
                <w:sz w:val="24"/>
                <w:szCs w:val="24"/>
                <w:lang w:val="lt-LT"/>
              </w:rPr>
              <w:t>konkretaus objekto reikalaujamas charakteristikas</w:t>
            </w:r>
            <w:r w:rsidRPr="008903F7">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43FD7A71" w14:textId="77777777" w:rsidR="00AC2E37" w:rsidRPr="008903F7" w:rsidRDefault="00AC2E37" w:rsidP="001B6895">
            <w:pPr>
              <w:jc w:val="center"/>
              <w:rPr>
                <w:rFonts w:eastAsia="Calibri"/>
                <w:sz w:val="24"/>
                <w:szCs w:val="24"/>
                <w:lang w:val="lt-LT"/>
              </w:rPr>
            </w:pPr>
            <w:r w:rsidRPr="008903F7">
              <w:rPr>
                <w:rFonts w:eastAsia="Calibri"/>
                <w:sz w:val="24"/>
                <w:szCs w:val="24"/>
                <w:lang w:val="lt-LT"/>
              </w:rPr>
              <w:t>Specialistų turimi atestatai, išdavusios institucijos pavadinimas, atestato numeris ir galiojimo laikas</w:t>
            </w:r>
          </w:p>
        </w:tc>
        <w:tc>
          <w:tcPr>
            <w:tcW w:w="1441" w:type="dxa"/>
            <w:tcBorders>
              <w:top w:val="single" w:sz="4" w:space="0" w:color="000000"/>
              <w:left w:val="single" w:sz="4" w:space="0" w:color="000000"/>
              <w:bottom w:val="single" w:sz="4" w:space="0" w:color="000000"/>
              <w:right w:val="single" w:sz="4" w:space="0" w:color="auto"/>
            </w:tcBorders>
          </w:tcPr>
          <w:p w14:paraId="6E4F1AD0" w14:textId="77777777" w:rsidR="00AC2E37" w:rsidRPr="008903F7" w:rsidRDefault="00AC2E37" w:rsidP="001B6895">
            <w:pPr>
              <w:jc w:val="center"/>
              <w:rPr>
                <w:rFonts w:eastAsia="Calibri"/>
                <w:sz w:val="24"/>
                <w:szCs w:val="24"/>
                <w:lang w:val="lt-LT"/>
              </w:rPr>
            </w:pPr>
            <w:r w:rsidRPr="008903F7">
              <w:rPr>
                <w:rFonts w:eastAsia="Calibri"/>
                <w:sz w:val="24"/>
                <w:szCs w:val="24"/>
                <w:lang w:val="lt-LT"/>
              </w:rPr>
              <w:t>Darbų teikimo tiekėjui teisinė forma</w:t>
            </w:r>
          </w:p>
        </w:tc>
      </w:tr>
      <w:tr w:rsidR="00AC2E37" w:rsidRPr="008903F7" w14:paraId="479E4DDF" w14:textId="77777777" w:rsidTr="001B6895">
        <w:trPr>
          <w:cantSplit/>
          <w:jc w:val="center"/>
        </w:trPr>
        <w:tc>
          <w:tcPr>
            <w:tcW w:w="704" w:type="dxa"/>
            <w:tcBorders>
              <w:top w:val="single" w:sz="4" w:space="0" w:color="000000"/>
              <w:left w:val="single" w:sz="4" w:space="0" w:color="000000"/>
              <w:bottom w:val="single" w:sz="4" w:space="0" w:color="000000"/>
            </w:tcBorders>
          </w:tcPr>
          <w:p w14:paraId="6EA09412" w14:textId="77777777" w:rsidR="00AC2E37" w:rsidRPr="008903F7" w:rsidRDefault="00AC2E37" w:rsidP="001B6895">
            <w:pPr>
              <w:numPr>
                <w:ilvl w:val="0"/>
                <w:numId w:val="28"/>
              </w:numPr>
              <w:ind w:left="0" w:firstLine="0"/>
              <w:jc w:val="both"/>
              <w:outlineLvl w:val="8"/>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215D71CC" w14:textId="77777777" w:rsidR="00AC2E37" w:rsidRPr="00F65277" w:rsidRDefault="00AC2E37" w:rsidP="001B6895">
            <w:pPr>
              <w:jc w:val="both"/>
              <w:rPr>
                <w:rFonts w:eastAsia="Calibri"/>
                <w:sz w:val="24"/>
                <w:szCs w:val="24"/>
                <w:lang w:val="en-US"/>
              </w:rPr>
            </w:pPr>
            <w:r>
              <w:rPr>
                <w:rFonts w:eastAsia="Calibri"/>
                <w:sz w:val="24"/>
                <w:szCs w:val="24"/>
                <w:lang w:val="en-US"/>
              </w:rPr>
              <w:t>Kvalifikuotas</w:t>
            </w:r>
            <w:r w:rsidRPr="00F65277">
              <w:rPr>
                <w:rFonts w:eastAsia="Calibri"/>
                <w:sz w:val="24"/>
                <w:szCs w:val="24"/>
                <w:lang w:val="en-US"/>
              </w:rPr>
              <w:t xml:space="preserve"> ypatingo statinio statybos darbų vadov</w:t>
            </w:r>
            <w:r>
              <w:rPr>
                <w:rFonts w:eastAsia="Calibri"/>
                <w:sz w:val="24"/>
                <w:szCs w:val="24"/>
                <w:lang w:val="en-US"/>
              </w:rPr>
              <w:t>as</w:t>
            </w:r>
            <w:r w:rsidRPr="00F65277">
              <w:rPr>
                <w:rFonts w:eastAsia="Calibri"/>
                <w:sz w:val="24"/>
                <w:szCs w:val="24"/>
                <w:lang w:val="en-US"/>
              </w:rPr>
              <w:t>:</w:t>
            </w:r>
          </w:p>
          <w:p w14:paraId="18E3714F" w14:textId="77777777" w:rsidR="00AC2E37" w:rsidRPr="008903F7" w:rsidRDefault="00AC2E37" w:rsidP="001B6895">
            <w:pPr>
              <w:pStyle w:val="Sraopastraipa"/>
              <w:numPr>
                <w:ilvl w:val="0"/>
                <w:numId w:val="29"/>
              </w:numPr>
              <w:tabs>
                <w:tab w:val="left" w:pos="319"/>
              </w:tabs>
              <w:ind w:left="80" w:firstLine="0"/>
              <w:jc w:val="both"/>
              <w:rPr>
                <w:rFonts w:eastAsia="Calibri"/>
                <w:sz w:val="24"/>
                <w:szCs w:val="24"/>
                <w:lang w:val="en-US"/>
              </w:rPr>
            </w:pPr>
            <w:r>
              <w:rPr>
                <w:rFonts w:eastAsia="Calibri"/>
                <w:sz w:val="24"/>
                <w:szCs w:val="24"/>
                <w:lang w:val="en-US"/>
              </w:rPr>
              <w:t>atestuotas</w:t>
            </w:r>
            <w:r w:rsidRPr="008903F7">
              <w:rPr>
                <w:rFonts w:eastAsia="Calibri"/>
                <w:sz w:val="24"/>
                <w:szCs w:val="24"/>
                <w:lang w:val="en-US"/>
              </w:rPr>
              <w:t xml:space="preserve"> šiose statinių grupėse:</w:t>
            </w:r>
          </w:p>
          <w:p w14:paraId="687EA123" w14:textId="77777777" w:rsidR="00AC2E37" w:rsidRPr="00F65277" w:rsidRDefault="00AC2E37" w:rsidP="001B6895">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5CF8B9D1" w14:textId="77777777" w:rsidR="00AC2E37" w:rsidRPr="00F65277" w:rsidRDefault="00AC2E37" w:rsidP="001B6895">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p>
          <w:p w14:paraId="4CFD7BAA" w14:textId="7C289A52" w:rsidR="00AC2E37" w:rsidRPr="008903F7" w:rsidRDefault="00AC2E37" w:rsidP="001B6895">
            <w:pPr>
              <w:pStyle w:val="Sraopastraipa"/>
              <w:numPr>
                <w:ilvl w:val="0"/>
                <w:numId w:val="29"/>
              </w:numPr>
              <w:ind w:left="80" w:firstLine="0"/>
              <w:jc w:val="both"/>
              <w:rPr>
                <w:rFonts w:eastAsia="Calibri"/>
                <w:sz w:val="24"/>
                <w:szCs w:val="24"/>
                <w:lang w:val="lt-LT" w:eastAsia="x-none"/>
              </w:rPr>
            </w:pPr>
            <w:r>
              <w:rPr>
                <w:rFonts w:eastAsia="Calibri"/>
                <w:sz w:val="24"/>
                <w:szCs w:val="24"/>
                <w:lang w:val="en-US"/>
              </w:rPr>
              <w:t>turintis</w:t>
            </w:r>
            <w:r w:rsidRPr="008903F7">
              <w:rPr>
                <w:rFonts w:eastAsia="Calibri"/>
                <w:sz w:val="24"/>
                <w:szCs w:val="24"/>
                <w:lang w:val="en-US"/>
              </w:rPr>
              <w:t xml:space="preserve"> ne mažesnę nei 3 metų nuotekų šalinimo tinklų ir nuotekų valymo įrenginių ypatingo statinio</w:t>
            </w:r>
            <w:r w:rsidR="00062BEE">
              <w:rPr>
                <w:rFonts w:eastAsia="Calibri"/>
                <w:sz w:val="24"/>
                <w:szCs w:val="24"/>
                <w:lang w:val="en-US"/>
              </w:rPr>
              <w:t xml:space="preserve"> statybos darbų vadovo patirtį.</w:t>
            </w:r>
          </w:p>
        </w:tc>
        <w:tc>
          <w:tcPr>
            <w:tcW w:w="1258" w:type="dxa"/>
            <w:tcBorders>
              <w:top w:val="single" w:sz="4" w:space="0" w:color="000000"/>
              <w:left w:val="single" w:sz="4" w:space="0" w:color="000000"/>
              <w:bottom w:val="single" w:sz="4" w:space="0" w:color="000000"/>
              <w:right w:val="single" w:sz="4" w:space="0" w:color="auto"/>
            </w:tcBorders>
          </w:tcPr>
          <w:p w14:paraId="337E0273"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tcPr>
          <w:p w14:paraId="0430B984" w14:textId="77777777" w:rsidR="00AC2E37" w:rsidRPr="008903F7" w:rsidRDefault="00AC2E37" w:rsidP="001B6895">
            <w:pPr>
              <w:tabs>
                <w:tab w:val="center" w:pos="4819"/>
                <w:tab w:val="right" w:pos="9638"/>
              </w:tabs>
              <w:rPr>
                <w:rFonts w:eastAsia="Calibri"/>
                <w:sz w:val="24"/>
                <w:szCs w:val="24"/>
                <w:lang w:val="lt-LT"/>
              </w:rPr>
            </w:pPr>
          </w:p>
        </w:tc>
        <w:tc>
          <w:tcPr>
            <w:tcW w:w="2358" w:type="dxa"/>
            <w:tcBorders>
              <w:top w:val="single" w:sz="4" w:space="0" w:color="000000"/>
              <w:left w:val="single" w:sz="4" w:space="0" w:color="auto"/>
              <w:bottom w:val="single" w:sz="4" w:space="0" w:color="000000"/>
            </w:tcBorders>
          </w:tcPr>
          <w:p w14:paraId="5C49B838"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132D3030"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5BF81049" w14:textId="77777777" w:rsidTr="001B6895">
        <w:trPr>
          <w:cantSplit/>
          <w:jc w:val="center"/>
        </w:trPr>
        <w:tc>
          <w:tcPr>
            <w:tcW w:w="704" w:type="dxa"/>
            <w:tcBorders>
              <w:top w:val="single" w:sz="4" w:space="0" w:color="000000"/>
              <w:left w:val="single" w:sz="4" w:space="0" w:color="000000"/>
              <w:bottom w:val="single" w:sz="4" w:space="0" w:color="000000"/>
            </w:tcBorders>
          </w:tcPr>
          <w:p w14:paraId="1F1E32D7" w14:textId="77777777" w:rsidR="00AC2E37" w:rsidRPr="008903F7" w:rsidRDefault="00AC2E37" w:rsidP="001B6895">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649118E0" w14:textId="77777777" w:rsidR="00AC2E37" w:rsidRPr="004F7093" w:rsidRDefault="00AC2E37" w:rsidP="001B6895">
            <w:pPr>
              <w:tabs>
                <w:tab w:val="left" w:pos="452"/>
              </w:tabs>
              <w:contextualSpacing/>
              <w:jc w:val="both"/>
              <w:rPr>
                <w:rFonts w:eastAsia="Calibri"/>
                <w:sz w:val="24"/>
                <w:szCs w:val="22"/>
                <w:lang w:val="lt-LT"/>
              </w:rPr>
            </w:pPr>
            <w:r>
              <w:rPr>
                <w:rFonts w:eastAsia="Calibri"/>
                <w:sz w:val="24"/>
                <w:szCs w:val="22"/>
                <w:lang w:val="lt-LT"/>
              </w:rPr>
              <w:t>Kvalifikuotas</w:t>
            </w:r>
            <w:r w:rsidRPr="004F7093">
              <w:rPr>
                <w:rFonts w:eastAsia="Calibri"/>
                <w:sz w:val="24"/>
                <w:szCs w:val="22"/>
                <w:lang w:val="lt-LT"/>
              </w:rPr>
              <w:t xml:space="preserve"> ypatingo statinio specialiųjų statybos darbų vadov</w:t>
            </w:r>
            <w:r>
              <w:rPr>
                <w:rFonts w:eastAsia="Calibri"/>
                <w:sz w:val="24"/>
                <w:szCs w:val="22"/>
                <w:lang w:val="lt-LT"/>
              </w:rPr>
              <w:t>as (mechanikos darbams), atestuotas</w:t>
            </w:r>
            <w:r w:rsidRPr="004F7093">
              <w:rPr>
                <w:rFonts w:eastAsia="Calibri"/>
                <w:sz w:val="24"/>
                <w:szCs w:val="22"/>
                <w:lang w:val="lt-LT"/>
              </w:rPr>
              <w:t xml:space="preserve"> šioje statinių grupėje:</w:t>
            </w:r>
          </w:p>
          <w:p w14:paraId="2D74411D" w14:textId="77777777" w:rsidR="00AC2E37" w:rsidRPr="004F7093" w:rsidRDefault="00AC2E37" w:rsidP="001B6895">
            <w:pPr>
              <w:tabs>
                <w:tab w:val="left" w:pos="452"/>
              </w:tabs>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5FF2B30D" w14:textId="77777777" w:rsidR="00AC2E37" w:rsidRPr="00427341" w:rsidRDefault="00AC2E37" w:rsidP="001B6895">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tc>
        <w:tc>
          <w:tcPr>
            <w:tcW w:w="1258" w:type="dxa"/>
            <w:tcBorders>
              <w:top w:val="single" w:sz="4" w:space="0" w:color="000000"/>
              <w:left w:val="single" w:sz="4" w:space="0" w:color="000000"/>
              <w:bottom w:val="single" w:sz="4" w:space="0" w:color="000000"/>
              <w:right w:val="single" w:sz="4" w:space="0" w:color="auto"/>
            </w:tcBorders>
            <w:vAlign w:val="center"/>
          </w:tcPr>
          <w:p w14:paraId="7CCBD86E" w14:textId="77777777" w:rsidR="00AC2E37" w:rsidRPr="008903F7" w:rsidRDefault="00AC2E37" w:rsidP="001B6895">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333AE494"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755FDBE7" w14:textId="77777777" w:rsidR="00AC2E37" w:rsidRPr="008903F7" w:rsidRDefault="00AC2E37" w:rsidP="001B6895">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79841A76" w14:textId="77777777" w:rsidR="00AC2E37" w:rsidRPr="008903F7" w:rsidRDefault="00AC2E37" w:rsidP="001B6895">
            <w:pPr>
              <w:jc w:val="center"/>
              <w:rPr>
                <w:rFonts w:eastAsia="Calibri"/>
                <w:sz w:val="24"/>
                <w:szCs w:val="24"/>
                <w:lang w:val="lt-LT"/>
              </w:rPr>
            </w:pPr>
          </w:p>
        </w:tc>
      </w:tr>
      <w:tr w:rsidR="00AC2E37" w:rsidRPr="008903F7" w14:paraId="480D1AB2" w14:textId="77777777" w:rsidTr="001B6895">
        <w:trPr>
          <w:cantSplit/>
          <w:jc w:val="center"/>
        </w:trPr>
        <w:tc>
          <w:tcPr>
            <w:tcW w:w="704" w:type="dxa"/>
            <w:tcBorders>
              <w:top w:val="single" w:sz="4" w:space="0" w:color="000000"/>
              <w:left w:val="single" w:sz="4" w:space="0" w:color="000000"/>
              <w:bottom w:val="single" w:sz="4" w:space="0" w:color="000000"/>
            </w:tcBorders>
          </w:tcPr>
          <w:p w14:paraId="56959E41" w14:textId="77777777" w:rsidR="00AC2E37" w:rsidRPr="008903F7" w:rsidRDefault="00AC2E37" w:rsidP="001B6895">
            <w:pPr>
              <w:numPr>
                <w:ilvl w:val="1"/>
                <w:numId w:val="28"/>
              </w:numPr>
              <w:ind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44E5065E" w14:textId="77777777" w:rsidR="00AC2E37" w:rsidRPr="00427341" w:rsidRDefault="00AC2E37" w:rsidP="001B6895">
            <w:pPr>
              <w:widowControl w:val="0"/>
              <w:tabs>
                <w:tab w:val="left" w:pos="204"/>
              </w:tabs>
              <w:autoSpaceDE w:val="0"/>
              <w:autoSpaceDN w:val="0"/>
              <w:adjustRightInd w:val="0"/>
              <w:jc w:val="both"/>
              <w:rPr>
                <w:rFonts w:eastAsia="Calibri"/>
                <w:sz w:val="24"/>
                <w:szCs w:val="24"/>
                <w:lang w:val="lt-LT"/>
              </w:rPr>
            </w:pPr>
            <w:r w:rsidRPr="00427341">
              <w:rPr>
                <w:rFonts w:eastAsia="Calibri"/>
                <w:sz w:val="24"/>
                <w:szCs w:val="24"/>
                <w:lang w:val="en-US"/>
              </w:rPr>
              <w:t>nuotekų šalinimo tinklų tiesimas;</w:t>
            </w:r>
          </w:p>
          <w:p w14:paraId="21322D6D" w14:textId="77777777" w:rsidR="00AC2E37" w:rsidRDefault="00AC2E37" w:rsidP="001B6895">
            <w:pPr>
              <w:tabs>
                <w:tab w:val="left" w:pos="452"/>
              </w:tabs>
              <w:contextualSpacing/>
              <w:jc w:val="both"/>
              <w:rPr>
                <w:rFonts w:eastAsia="Calibri"/>
                <w:sz w:val="24"/>
                <w:szCs w:val="22"/>
                <w:lang w:val="lt-LT"/>
              </w:rPr>
            </w:pPr>
          </w:p>
        </w:tc>
        <w:tc>
          <w:tcPr>
            <w:tcW w:w="1258" w:type="dxa"/>
            <w:tcBorders>
              <w:top w:val="single" w:sz="4" w:space="0" w:color="000000"/>
              <w:left w:val="single" w:sz="4" w:space="0" w:color="000000"/>
              <w:bottom w:val="single" w:sz="4" w:space="0" w:color="000000"/>
              <w:right w:val="single" w:sz="4" w:space="0" w:color="auto"/>
            </w:tcBorders>
            <w:vAlign w:val="center"/>
          </w:tcPr>
          <w:p w14:paraId="1D0569F1" w14:textId="77777777" w:rsidR="00AC2E37" w:rsidRPr="008903F7" w:rsidRDefault="00AC2E37" w:rsidP="001B6895">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73BE16FE"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5E85034F" w14:textId="77777777" w:rsidR="00AC2E37" w:rsidRPr="008903F7" w:rsidRDefault="00AC2E37" w:rsidP="001B6895">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2FDCE36A" w14:textId="77777777" w:rsidR="00AC2E37" w:rsidRPr="008903F7" w:rsidRDefault="00AC2E37" w:rsidP="001B6895">
            <w:pPr>
              <w:jc w:val="center"/>
              <w:rPr>
                <w:rFonts w:eastAsia="Calibri"/>
                <w:sz w:val="24"/>
                <w:szCs w:val="24"/>
                <w:lang w:val="lt-LT"/>
              </w:rPr>
            </w:pPr>
          </w:p>
        </w:tc>
      </w:tr>
      <w:tr w:rsidR="00AC2E37" w:rsidRPr="008903F7" w14:paraId="4F84EF35" w14:textId="77777777" w:rsidTr="001B6895">
        <w:trPr>
          <w:cantSplit/>
          <w:jc w:val="center"/>
        </w:trPr>
        <w:tc>
          <w:tcPr>
            <w:tcW w:w="704" w:type="dxa"/>
            <w:tcBorders>
              <w:top w:val="single" w:sz="4" w:space="0" w:color="000000"/>
              <w:left w:val="single" w:sz="4" w:space="0" w:color="000000"/>
              <w:bottom w:val="single" w:sz="4" w:space="0" w:color="000000"/>
            </w:tcBorders>
          </w:tcPr>
          <w:p w14:paraId="39C5F98E" w14:textId="77777777" w:rsidR="00AC2E37" w:rsidRPr="008903F7" w:rsidRDefault="00AC2E37" w:rsidP="001B6895">
            <w:pPr>
              <w:numPr>
                <w:ilvl w:val="1"/>
                <w:numId w:val="28"/>
              </w:numPr>
              <w:ind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7B037CB9" w14:textId="77777777" w:rsidR="00AC2E37" w:rsidRDefault="00AC2E37" w:rsidP="001B6895">
            <w:pPr>
              <w:tabs>
                <w:tab w:val="left" w:pos="452"/>
              </w:tabs>
              <w:contextualSpacing/>
              <w:jc w:val="both"/>
              <w:rPr>
                <w:rFonts w:eastAsia="Calibri"/>
                <w:sz w:val="24"/>
                <w:szCs w:val="22"/>
                <w:lang w:val="lt-LT"/>
              </w:rPr>
            </w:pPr>
            <w:r w:rsidRPr="00427341">
              <w:rPr>
                <w:rFonts w:eastAsia="Calibri"/>
                <w:sz w:val="24"/>
                <w:szCs w:val="24"/>
                <w:lang w:val="lt-LT"/>
              </w:rPr>
              <w:t>betranšėjis inžinerinių tinklų tiesimas.</w:t>
            </w:r>
          </w:p>
        </w:tc>
        <w:tc>
          <w:tcPr>
            <w:tcW w:w="1258" w:type="dxa"/>
            <w:tcBorders>
              <w:top w:val="single" w:sz="4" w:space="0" w:color="000000"/>
              <w:left w:val="single" w:sz="4" w:space="0" w:color="000000"/>
              <w:bottom w:val="single" w:sz="4" w:space="0" w:color="000000"/>
              <w:right w:val="single" w:sz="4" w:space="0" w:color="auto"/>
            </w:tcBorders>
            <w:vAlign w:val="center"/>
          </w:tcPr>
          <w:p w14:paraId="4FD4B1A1" w14:textId="77777777" w:rsidR="00AC2E37" w:rsidRPr="008903F7" w:rsidRDefault="00AC2E37" w:rsidP="001B6895">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2DAF4109"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375EBE0D" w14:textId="77777777" w:rsidR="00AC2E37" w:rsidRPr="008903F7" w:rsidRDefault="00AC2E37" w:rsidP="001B6895">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48ADD303" w14:textId="77777777" w:rsidR="00AC2E37" w:rsidRPr="008903F7" w:rsidRDefault="00AC2E37" w:rsidP="001B6895">
            <w:pPr>
              <w:jc w:val="center"/>
              <w:rPr>
                <w:rFonts w:eastAsia="Calibri"/>
                <w:sz w:val="24"/>
                <w:szCs w:val="24"/>
                <w:lang w:val="lt-LT"/>
              </w:rPr>
            </w:pPr>
          </w:p>
        </w:tc>
      </w:tr>
      <w:tr w:rsidR="00AC2E37" w:rsidRPr="008903F7" w14:paraId="53ED7095" w14:textId="77777777" w:rsidTr="001B6895">
        <w:trPr>
          <w:cantSplit/>
          <w:trHeight w:val="3911"/>
          <w:jc w:val="center"/>
        </w:trPr>
        <w:tc>
          <w:tcPr>
            <w:tcW w:w="704" w:type="dxa"/>
            <w:tcBorders>
              <w:top w:val="single" w:sz="4" w:space="0" w:color="000000"/>
              <w:left w:val="single" w:sz="4" w:space="0" w:color="000000"/>
              <w:bottom w:val="single" w:sz="4" w:space="0" w:color="000000"/>
            </w:tcBorders>
          </w:tcPr>
          <w:p w14:paraId="39D9AB48" w14:textId="77777777" w:rsidR="00AC2E37" w:rsidRPr="00257ABE" w:rsidRDefault="00AC2E37" w:rsidP="001B6895">
            <w:pPr>
              <w:pStyle w:val="Sraopastraipa"/>
              <w:numPr>
                <w:ilvl w:val="0"/>
                <w:numId w:val="28"/>
              </w:numPr>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6E8CB9A0" w14:textId="71FD76AF" w:rsidR="00AC2E37" w:rsidRDefault="00823114" w:rsidP="001B6895">
            <w:pPr>
              <w:jc w:val="both"/>
              <w:rPr>
                <w:sz w:val="24"/>
                <w:szCs w:val="24"/>
                <w:lang w:val="lt-LT" w:eastAsia="lt-LT"/>
              </w:rPr>
            </w:pPr>
            <w:r>
              <w:rPr>
                <w:sz w:val="24"/>
                <w:szCs w:val="24"/>
                <w:lang w:val="lt-LT" w:eastAsia="lt-LT"/>
              </w:rPr>
              <w:t>K</w:t>
            </w:r>
            <w:r w:rsidR="00AC2E37">
              <w:rPr>
                <w:sz w:val="24"/>
                <w:szCs w:val="24"/>
                <w:lang w:val="lt-LT" w:eastAsia="lt-LT"/>
              </w:rPr>
              <w:t>valifikuotas</w:t>
            </w:r>
            <w:r w:rsidR="00AC2E37" w:rsidRPr="00257ABE">
              <w:rPr>
                <w:sz w:val="24"/>
                <w:szCs w:val="24"/>
                <w:lang w:val="lt-LT" w:eastAsia="lt-LT"/>
              </w:rPr>
              <w:t xml:space="preserve"> ypatingo statinio specialiųjų statybos darbų vadov</w:t>
            </w:r>
            <w:r>
              <w:rPr>
                <w:sz w:val="24"/>
                <w:szCs w:val="24"/>
                <w:lang w:val="lt-LT" w:eastAsia="lt-LT"/>
              </w:rPr>
              <w:t>as</w:t>
            </w:r>
            <w:r w:rsidR="00AC2E37" w:rsidRPr="00257ABE">
              <w:rPr>
                <w:sz w:val="24"/>
                <w:szCs w:val="24"/>
                <w:lang w:val="lt-LT" w:eastAsia="lt-LT"/>
              </w:rPr>
              <w:t xml:space="preserve"> (elektrotec</w:t>
            </w:r>
            <w:r w:rsidR="00AC2E37">
              <w:rPr>
                <w:sz w:val="24"/>
                <w:szCs w:val="24"/>
                <w:lang w:val="lt-LT" w:eastAsia="lt-LT"/>
              </w:rPr>
              <w:t>hnikos darbams), atestuotą šioje statinių grupėje:</w:t>
            </w:r>
          </w:p>
          <w:p w14:paraId="27BA327A" w14:textId="77777777" w:rsidR="00AC2E37" w:rsidRPr="00257ABE" w:rsidRDefault="00AC2E37" w:rsidP="001B6895">
            <w:pPr>
              <w:jc w:val="both"/>
              <w:rPr>
                <w:sz w:val="24"/>
                <w:szCs w:val="24"/>
                <w:lang w:val="lt-LT" w:eastAsia="lt-LT"/>
              </w:rPr>
            </w:pPr>
            <w:r w:rsidRPr="00257ABE">
              <w:rPr>
                <w:sz w:val="24"/>
                <w:szCs w:val="24"/>
                <w:lang w:val="lt-LT" w:eastAsia="lt-LT"/>
              </w:rPr>
              <w:t>kiti inžineriniai statiniai (kitos paskirties inžineriniai statiniai (nuotekų valyklos);</w:t>
            </w:r>
          </w:p>
          <w:p w14:paraId="2D2F35D5" w14:textId="77777777" w:rsidR="00AC2E37" w:rsidRPr="008903F7" w:rsidRDefault="00AC2E37" w:rsidP="001B6895">
            <w:pPr>
              <w:jc w:val="both"/>
              <w:rPr>
                <w:sz w:val="24"/>
                <w:szCs w:val="24"/>
                <w:lang w:val="lt-LT" w:eastAsia="lt-LT"/>
              </w:rPr>
            </w:pPr>
            <w:r w:rsidRPr="00257ABE">
              <w:rPr>
                <w:sz w:val="24"/>
                <w:szCs w:val="24"/>
                <w:lang w:val="lt-LT" w:eastAsia="lt-LT"/>
              </w:rPr>
              <w:t>Statybos darbų sritys:</w:t>
            </w:r>
          </w:p>
        </w:tc>
        <w:tc>
          <w:tcPr>
            <w:tcW w:w="1258" w:type="dxa"/>
            <w:tcBorders>
              <w:top w:val="single" w:sz="4" w:space="0" w:color="000000"/>
              <w:left w:val="single" w:sz="4" w:space="0" w:color="000000"/>
              <w:bottom w:val="single" w:sz="4" w:space="0" w:color="000000"/>
              <w:right w:val="single" w:sz="4" w:space="0" w:color="auto"/>
            </w:tcBorders>
          </w:tcPr>
          <w:p w14:paraId="0730F91C"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7CD15AA5"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068F63FB"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45FB475C"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782326B8" w14:textId="77777777" w:rsidTr="001B6895">
        <w:trPr>
          <w:cantSplit/>
          <w:jc w:val="center"/>
        </w:trPr>
        <w:tc>
          <w:tcPr>
            <w:tcW w:w="704" w:type="dxa"/>
            <w:tcBorders>
              <w:top w:val="single" w:sz="4" w:space="0" w:color="000000"/>
              <w:left w:val="single" w:sz="4" w:space="0" w:color="000000"/>
              <w:bottom w:val="single" w:sz="4" w:space="0" w:color="000000"/>
            </w:tcBorders>
          </w:tcPr>
          <w:p w14:paraId="5704EE00"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732B6916" w14:textId="77777777" w:rsidR="00AC2E37" w:rsidRPr="008903F7" w:rsidRDefault="00AC2E37" w:rsidP="001B6895">
            <w:pPr>
              <w:jc w:val="both"/>
              <w:rPr>
                <w:rFonts w:eastAsia="Calibri"/>
                <w:sz w:val="24"/>
                <w:szCs w:val="24"/>
                <w:lang w:val="lt-LT"/>
              </w:rPr>
            </w:pPr>
            <w:r w:rsidRPr="00257ABE">
              <w:rPr>
                <w:sz w:val="24"/>
                <w:szCs w:val="24"/>
                <w:lang w:val="lt-LT" w:eastAsia="lt-LT"/>
              </w:rPr>
              <w:t>procesų valdymo ir automatizavimo sistemų įrengimas;</w:t>
            </w:r>
          </w:p>
        </w:tc>
        <w:tc>
          <w:tcPr>
            <w:tcW w:w="1258" w:type="dxa"/>
            <w:tcBorders>
              <w:top w:val="single" w:sz="4" w:space="0" w:color="000000"/>
              <w:left w:val="single" w:sz="4" w:space="0" w:color="000000"/>
              <w:bottom w:val="single" w:sz="4" w:space="0" w:color="000000"/>
              <w:right w:val="single" w:sz="4" w:space="0" w:color="auto"/>
            </w:tcBorders>
          </w:tcPr>
          <w:p w14:paraId="636B7131"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2BE25CEA"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26133701"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4A31EB78"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375438DC" w14:textId="77777777" w:rsidTr="001B6895">
        <w:trPr>
          <w:cantSplit/>
          <w:jc w:val="center"/>
        </w:trPr>
        <w:tc>
          <w:tcPr>
            <w:tcW w:w="704" w:type="dxa"/>
            <w:tcBorders>
              <w:top w:val="single" w:sz="4" w:space="0" w:color="000000"/>
              <w:left w:val="single" w:sz="4" w:space="0" w:color="000000"/>
              <w:bottom w:val="single" w:sz="4" w:space="0" w:color="000000"/>
            </w:tcBorders>
          </w:tcPr>
          <w:p w14:paraId="77914FA9"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1CA9F91D" w14:textId="77777777" w:rsidR="00AC2E37" w:rsidRPr="008903F7" w:rsidRDefault="00AC2E37" w:rsidP="001B6895">
            <w:pPr>
              <w:jc w:val="both"/>
              <w:rPr>
                <w:rFonts w:eastAsia="Calibri"/>
                <w:sz w:val="24"/>
                <w:szCs w:val="24"/>
                <w:lang w:val="lt-LT"/>
              </w:rPr>
            </w:pPr>
            <w:r w:rsidRPr="00257ABE">
              <w:rPr>
                <w:sz w:val="24"/>
                <w:szCs w:val="24"/>
                <w:lang w:val="lt-LT" w:eastAsia="lt-LT"/>
              </w:rPr>
              <w:t>statinio nuotolinio ryšio (telekomunikacijų) inžinerinių sistemų įrengimas;</w:t>
            </w:r>
          </w:p>
        </w:tc>
        <w:tc>
          <w:tcPr>
            <w:tcW w:w="1258" w:type="dxa"/>
            <w:tcBorders>
              <w:top w:val="single" w:sz="4" w:space="0" w:color="000000"/>
              <w:left w:val="single" w:sz="4" w:space="0" w:color="000000"/>
              <w:bottom w:val="single" w:sz="4" w:space="0" w:color="000000"/>
              <w:right w:val="single" w:sz="4" w:space="0" w:color="auto"/>
            </w:tcBorders>
          </w:tcPr>
          <w:p w14:paraId="3FC6849C"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3DDA1B8E"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735FE9FA"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41A02264"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603954CF" w14:textId="77777777" w:rsidTr="001B6895">
        <w:trPr>
          <w:trHeight w:val="6234"/>
          <w:jc w:val="center"/>
        </w:trPr>
        <w:tc>
          <w:tcPr>
            <w:tcW w:w="704" w:type="dxa"/>
            <w:tcBorders>
              <w:top w:val="single" w:sz="4" w:space="0" w:color="000000"/>
              <w:left w:val="single" w:sz="4" w:space="0" w:color="000000"/>
            </w:tcBorders>
          </w:tcPr>
          <w:p w14:paraId="40AC7804" w14:textId="77777777" w:rsidR="00AC2E37" w:rsidRPr="008903F7" w:rsidRDefault="00AC2E37" w:rsidP="001B6895">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tcBorders>
          </w:tcPr>
          <w:p w14:paraId="785C8958" w14:textId="77777777" w:rsidR="00A838EB" w:rsidRDefault="00AC2E37" w:rsidP="001B6895">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Kvalifikuotas</w:t>
            </w:r>
            <w:r w:rsidRPr="00310EDA">
              <w:rPr>
                <w:rFonts w:eastAsia="Calibri"/>
                <w:sz w:val="24"/>
                <w:szCs w:val="24"/>
                <w:lang w:val="en-US"/>
              </w:rPr>
              <w:t xml:space="preserve"> ypatingo statinio projekto </w:t>
            </w:r>
            <w:r>
              <w:rPr>
                <w:rFonts w:eastAsia="Calibri"/>
                <w:sz w:val="24"/>
                <w:szCs w:val="24"/>
                <w:lang w:val="en-US"/>
              </w:rPr>
              <w:t>ir statinio projekto priežiūros vadovas</w:t>
            </w:r>
            <w:r w:rsidR="00A838EB">
              <w:rPr>
                <w:rFonts w:eastAsia="Calibri"/>
                <w:sz w:val="24"/>
                <w:szCs w:val="24"/>
                <w:lang w:val="en-US"/>
              </w:rPr>
              <w:t>:</w:t>
            </w:r>
          </w:p>
          <w:p w14:paraId="338508D2" w14:textId="5108F903" w:rsidR="00AC2E37" w:rsidRPr="00310EDA" w:rsidRDefault="00A838EB" w:rsidP="001B6895">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1.</w:t>
            </w:r>
            <w:r w:rsidR="00AC2E37">
              <w:rPr>
                <w:rFonts w:eastAsia="Calibri"/>
                <w:sz w:val="24"/>
                <w:szCs w:val="24"/>
                <w:lang w:val="en-US"/>
              </w:rPr>
              <w:t xml:space="preserve"> atestuotas</w:t>
            </w:r>
            <w:r w:rsidR="00AC2E37" w:rsidRPr="00310EDA">
              <w:rPr>
                <w:rFonts w:eastAsia="Calibri"/>
                <w:sz w:val="24"/>
                <w:szCs w:val="24"/>
                <w:lang w:val="en-US"/>
              </w:rPr>
              <w:t xml:space="preserve"> šiose statinių grupėse:</w:t>
            </w:r>
          </w:p>
          <w:p w14:paraId="11B03230" w14:textId="77777777" w:rsidR="00AC2E37" w:rsidRPr="00310EDA" w:rsidRDefault="00AC2E37" w:rsidP="001B6895">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3CF7E7DA" w14:textId="77777777" w:rsidR="00A838EB" w:rsidRDefault="00AC2E37" w:rsidP="00A838EB">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2E93B560" w14:textId="34E7CD6C" w:rsidR="00AC2E37" w:rsidRPr="00A838EB" w:rsidRDefault="00A838EB" w:rsidP="00A838EB">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2.</w:t>
            </w:r>
            <w:r w:rsidR="00AC2E37" w:rsidRPr="00A838EB">
              <w:rPr>
                <w:rFonts w:eastAsia="Calibri"/>
                <w:sz w:val="24"/>
                <w:szCs w:val="24"/>
                <w:lang w:val="en-US"/>
              </w:rPr>
              <w:t xml:space="preserve"> </w:t>
            </w:r>
            <w:r>
              <w:rPr>
                <w:rFonts w:eastAsia="Calibri"/>
                <w:sz w:val="24"/>
                <w:szCs w:val="24"/>
                <w:lang w:val="en-US"/>
              </w:rPr>
              <w:t xml:space="preserve">turintis </w:t>
            </w:r>
            <w:r w:rsidR="00AC2E37" w:rsidRPr="00A838EB">
              <w:rPr>
                <w:rFonts w:eastAsia="Calibri"/>
                <w:sz w:val="24"/>
                <w:szCs w:val="24"/>
                <w:lang w:val="en-US"/>
              </w:rPr>
              <w:t xml:space="preserve">ne mažesnę kaip 3 (trijų) metų ypatingo statinio projekto vadovo patirtį ir turi būti parengęs bent vieną vandentvarkos techninį / darbo projektą. </w:t>
            </w:r>
            <w:r w:rsidR="00AC2E37" w:rsidRPr="00A838EB">
              <w:rPr>
                <w:rFonts w:eastAsia="Calibri"/>
                <w:sz w:val="24"/>
                <w:szCs w:val="24"/>
                <w:lang w:val="lt-LT"/>
              </w:rPr>
              <w:t>Projektas turi turėti statybą leidžiantį dokumentą.</w:t>
            </w:r>
          </w:p>
          <w:p w14:paraId="73A1F0C0" w14:textId="77777777" w:rsidR="00AC2E37" w:rsidRPr="008903F7" w:rsidRDefault="00AC2E37" w:rsidP="001B6895">
            <w:pPr>
              <w:contextualSpacing/>
              <w:jc w:val="both"/>
              <w:rPr>
                <w:sz w:val="24"/>
                <w:szCs w:val="24"/>
                <w:lang w:val="lt-LT" w:eastAsia="lt-LT"/>
              </w:rPr>
            </w:pPr>
          </w:p>
        </w:tc>
        <w:tc>
          <w:tcPr>
            <w:tcW w:w="1258" w:type="dxa"/>
            <w:tcBorders>
              <w:top w:val="single" w:sz="4" w:space="0" w:color="000000"/>
              <w:left w:val="single" w:sz="4" w:space="0" w:color="000000"/>
              <w:right w:val="single" w:sz="4" w:space="0" w:color="auto"/>
            </w:tcBorders>
          </w:tcPr>
          <w:p w14:paraId="269DDD87"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right w:val="single" w:sz="4" w:space="0" w:color="auto"/>
            </w:tcBorders>
          </w:tcPr>
          <w:p w14:paraId="11484D8D" w14:textId="77777777" w:rsidR="00AC2E37" w:rsidRPr="008903F7" w:rsidRDefault="00AC2E37" w:rsidP="001B6895">
            <w:pPr>
              <w:rPr>
                <w:rFonts w:eastAsia="Calibri"/>
                <w:sz w:val="24"/>
                <w:szCs w:val="24"/>
                <w:lang w:val="lt-LT"/>
              </w:rPr>
            </w:pPr>
          </w:p>
        </w:tc>
        <w:tc>
          <w:tcPr>
            <w:tcW w:w="2358" w:type="dxa"/>
            <w:tcBorders>
              <w:top w:val="single" w:sz="4" w:space="0" w:color="000000"/>
              <w:left w:val="single" w:sz="4" w:space="0" w:color="auto"/>
            </w:tcBorders>
          </w:tcPr>
          <w:p w14:paraId="1DD3D4F8"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right w:val="single" w:sz="4" w:space="0" w:color="auto"/>
            </w:tcBorders>
          </w:tcPr>
          <w:p w14:paraId="629DF127"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0EE58732" w14:textId="77777777" w:rsidTr="001B6895">
        <w:trPr>
          <w:trHeight w:val="2130"/>
          <w:jc w:val="center"/>
        </w:trPr>
        <w:tc>
          <w:tcPr>
            <w:tcW w:w="704" w:type="dxa"/>
            <w:tcBorders>
              <w:top w:val="single" w:sz="4" w:space="0" w:color="000000"/>
              <w:left w:val="single" w:sz="4" w:space="0" w:color="000000"/>
              <w:bottom w:val="single" w:sz="4" w:space="0" w:color="auto"/>
            </w:tcBorders>
          </w:tcPr>
          <w:p w14:paraId="12777BC5" w14:textId="77777777" w:rsidR="00AC2E37" w:rsidRPr="008903F7" w:rsidRDefault="00AC2E37" w:rsidP="001B6895">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auto"/>
            </w:tcBorders>
          </w:tcPr>
          <w:p w14:paraId="0CD3DDA1" w14:textId="04B1349E" w:rsidR="00AC2E37" w:rsidRPr="00C81EAB" w:rsidRDefault="00823114" w:rsidP="001B6895">
            <w:pPr>
              <w:tabs>
                <w:tab w:val="left" w:pos="452"/>
              </w:tabs>
              <w:ind w:left="36"/>
              <w:contextualSpacing/>
              <w:jc w:val="both"/>
              <w:rPr>
                <w:rFonts w:eastAsia="Calibri"/>
                <w:sz w:val="24"/>
                <w:szCs w:val="22"/>
                <w:lang w:val="lt-LT"/>
              </w:rPr>
            </w:pPr>
            <w:r>
              <w:rPr>
                <w:sz w:val="24"/>
                <w:szCs w:val="24"/>
                <w:lang w:val="lt-LT"/>
              </w:rPr>
              <w:t>K</w:t>
            </w:r>
            <w:r w:rsidR="00AC2E37" w:rsidRPr="00C81EAB">
              <w:rPr>
                <w:sz w:val="24"/>
                <w:szCs w:val="24"/>
                <w:lang w:val="lt-LT"/>
              </w:rPr>
              <w:t>valifikuot</w:t>
            </w:r>
            <w:r>
              <w:rPr>
                <w:sz w:val="24"/>
                <w:szCs w:val="24"/>
                <w:lang w:val="lt-LT"/>
              </w:rPr>
              <w:t>as</w:t>
            </w:r>
            <w:r w:rsidR="00AC2E37" w:rsidRPr="00C81EAB">
              <w:rPr>
                <w:sz w:val="24"/>
                <w:szCs w:val="24"/>
                <w:lang w:val="lt-LT"/>
              </w:rPr>
              <w:t xml:space="preserve"> ypatingo statinio projekto dalies vadov</w:t>
            </w:r>
            <w:r>
              <w:rPr>
                <w:sz w:val="24"/>
                <w:szCs w:val="24"/>
                <w:lang w:val="lt-LT"/>
              </w:rPr>
              <w:t>as</w:t>
            </w:r>
            <w:r w:rsidR="00AC2E37" w:rsidRPr="00C81EAB">
              <w:rPr>
                <w:sz w:val="24"/>
                <w:szCs w:val="24"/>
                <w:lang w:val="lt-LT"/>
              </w:rPr>
              <w:t>. Statinių grupė -</w:t>
            </w:r>
            <w:r>
              <w:rPr>
                <w:sz w:val="24"/>
                <w:szCs w:val="24"/>
                <w:lang w:val="lt-LT"/>
              </w:rPr>
              <w:t xml:space="preserve"> </w:t>
            </w:r>
            <w:r w:rsidR="00AC2E37" w:rsidRPr="00C81EAB">
              <w:rPr>
                <w:rFonts w:eastAsia="Calibri"/>
                <w:sz w:val="24"/>
                <w:szCs w:val="22"/>
                <w:lang w:val="lt-LT"/>
              </w:rPr>
              <w:t>inžineriniai tinklai</w:t>
            </w:r>
            <w:r w:rsidR="00AC2E37" w:rsidRPr="00C81EAB">
              <w:rPr>
                <w:rFonts w:eastAsia="Calibri"/>
                <w:sz w:val="24"/>
                <w:szCs w:val="24"/>
                <w:lang w:val="lt-LT"/>
              </w:rPr>
              <w:t xml:space="preserve"> (nuotekų šalinimo tinklai). </w:t>
            </w:r>
            <w:r w:rsidR="00AC2E37" w:rsidRPr="00C81EAB">
              <w:rPr>
                <w:sz w:val="24"/>
                <w:szCs w:val="24"/>
                <w:lang w:val="lt-LT"/>
              </w:rPr>
              <w:t>Projekto dalys:</w:t>
            </w:r>
          </w:p>
        </w:tc>
        <w:tc>
          <w:tcPr>
            <w:tcW w:w="1258" w:type="dxa"/>
            <w:tcBorders>
              <w:top w:val="single" w:sz="4" w:space="0" w:color="000000"/>
              <w:left w:val="single" w:sz="4" w:space="0" w:color="000000"/>
              <w:bottom w:val="single" w:sz="4" w:space="0" w:color="auto"/>
              <w:right w:val="single" w:sz="4" w:space="0" w:color="auto"/>
            </w:tcBorders>
          </w:tcPr>
          <w:p w14:paraId="36EA31A5"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auto"/>
              <w:right w:val="single" w:sz="4" w:space="0" w:color="auto"/>
            </w:tcBorders>
          </w:tcPr>
          <w:p w14:paraId="517F5DB5"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auto"/>
            </w:tcBorders>
          </w:tcPr>
          <w:p w14:paraId="1E3ACFA2"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auto"/>
              <w:right w:val="single" w:sz="4" w:space="0" w:color="auto"/>
            </w:tcBorders>
          </w:tcPr>
          <w:p w14:paraId="513C3C6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5A46939D" w14:textId="77777777" w:rsidTr="001B6895">
        <w:trPr>
          <w:trHeight w:val="913"/>
          <w:jc w:val="center"/>
        </w:trPr>
        <w:tc>
          <w:tcPr>
            <w:tcW w:w="704" w:type="dxa"/>
            <w:tcBorders>
              <w:top w:val="single" w:sz="4" w:space="0" w:color="auto"/>
              <w:left w:val="single" w:sz="4" w:space="0" w:color="000000"/>
              <w:bottom w:val="single" w:sz="4" w:space="0" w:color="auto"/>
            </w:tcBorders>
          </w:tcPr>
          <w:p w14:paraId="16804BDA"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52EAB6FF" w14:textId="77777777" w:rsidR="00AC2E37" w:rsidRPr="00C81EAB" w:rsidRDefault="00AC2E37" w:rsidP="001B6895">
            <w:pPr>
              <w:widowControl w:val="0"/>
              <w:tabs>
                <w:tab w:val="left" w:pos="204"/>
              </w:tabs>
              <w:autoSpaceDE w:val="0"/>
              <w:autoSpaceDN w:val="0"/>
              <w:adjustRightInd w:val="0"/>
              <w:contextualSpacing/>
              <w:jc w:val="both"/>
              <w:rPr>
                <w:rFonts w:eastAsia="Calibri"/>
                <w:sz w:val="24"/>
                <w:szCs w:val="24"/>
                <w:lang w:val="en-US"/>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117B3572"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3EBE23F7" w14:textId="77777777" w:rsidR="00AC2E3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F76947F"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232B96D8"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2125C37E" w14:textId="77777777" w:rsidTr="001B6895">
        <w:trPr>
          <w:trHeight w:val="913"/>
          <w:jc w:val="center"/>
        </w:trPr>
        <w:tc>
          <w:tcPr>
            <w:tcW w:w="704" w:type="dxa"/>
            <w:tcBorders>
              <w:top w:val="single" w:sz="4" w:space="0" w:color="auto"/>
              <w:left w:val="single" w:sz="4" w:space="0" w:color="000000"/>
              <w:bottom w:val="single" w:sz="4" w:space="0" w:color="auto"/>
            </w:tcBorders>
          </w:tcPr>
          <w:p w14:paraId="6099E23F"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A898087" w14:textId="77777777" w:rsidR="00AC2E37" w:rsidRPr="00C81EAB" w:rsidRDefault="00AC2E37" w:rsidP="001B6895">
            <w:pPr>
              <w:widowControl w:val="0"/>
              <w:tabs>
                <w:tab w:val="left" w:pos="204"/>
              </w:tabs>
              <w:autoSpaceDE w:val="0"/>
              <w:autoSpaceDN w:val="0"/>
              <w:adjustRightInd w:val="0"/>
              <w:contextualSpacing/>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58147543"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3E36A5A"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6673BE75"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015E7E7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0060810F" w14:textId="77777777" w:rsidTr="001B6895">
        <w:trPr>
          <w:trHeight w:val="913"/>
          <w:jc w:val="center"/>
        </w:trPr>
        <w:tc>
          <w:tcPr>
            <w:tcW w:w="704" w:type="dxa"/>
            <w:tcBorders>
              <w:top w:val="single" w:sz="4" w:space="0" w:color="auto"/>
              <w:left w:val="single" w:sz="4" w:space="0" w:color="000000"/>
              <w:bottom w:val="single" w:sz="4" w:space="0" w:color="auto"/>
            </w:tcBorders>
          </w:tcPr>
          <w:p w14:paraId="40C977B7"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C027CA4" w14:textId="77777777" w:rsidR="00AC2E37" w:rsidRPr="00C81EAB" w:rsidRDefault="00AC2E37" w:rsidP="001B6895">
            <w:pPr>
              <w:widowControl w:val="0"/>
              <w:tabs>
                <w:tab w:val="left" w:pos="204"/>
              </w:tabs>
              <w:autoSpaceDE w:val="0"/>
              <w:autoSpaceDN w:val="0"/>
              <w:adjustRightInd w:val="0"/>
              <w:contextualSpacing/>
              <w:jc w:val="both"/>
              <w:rPr>
                <w:rFonts w:eastAsia="Calibri"/>
                <w:sz w:val="24"/>
                <w:szCs w:val="24"/>
                <w:lang w:val="lt-LT"/>
              </w:rPr>
            </w:pPr>
            <w:r w:rsidRPr="00C81EAB">
              <w:rPr>
                <w:rFonts w:eastAsia="Calibri"/>
                <w:sz w:val="24"/>
                <w:szCs w:val="24"/>
                <w:lang w:val="en-US"/>
              </w:rPr>
              <w:t>nuotekų šalinimo;</w:t>
            </w:r>
          </w:p>
          <w:p w14:paraId="56745095" w14:textId="77777777" w:rsidR="00AC2E37" w:rsidRPr="00C81EAB" w:rsidRDefault="00AC2E37" w:rsidP="001B6895">
            <w:pPr>
              <w:widowControl w:val="0"/>
              <w:tabs>
                <w:tab w:val="left" w:pos="204"/>
              </w:tabs>
              <w:autoSpaceDE w:val="0"/>
              <w:autoSpaceDN w:val="0"/>
              <w:adjustRightInd w:val="0"/>
              <w:contextualSpacing/>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47443607"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1ED9727A" w14:textId="77777777" w:rsidR="00AC2E3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709742F"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60BAFBF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66DC39D2" w14:textId="77777777" w:rsidTr="001B6895">
        <w:trPr>
          <w:trHeight w:val="913"/>
          <w:jc w:val="center"/>
        </w:trPr>
        <w:tc>
          <w:tcPr>
            <w:tcW w:w="704" w:type="dxa"/>
            <w:tcBorders>
              <w:top w:val="single" w:sz="4" w:space="0" w:color="auto"/>
              <w:left w:val="single" w:sz="4" w:space="0" w:color="000000"/>
              <w:bottom w:val="single" w:sz="4" w:space="0" w:color="auto"/>
            </w:tcBorders>
          </w:tcPr>
          <w:p w14:paraId="1143BF85"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F170517" w14:textId="77777777" w:rsidR="00AC2E37" w:rsidRPr="00C81EAB" w:rsidRDefault="00AC2E37" w:rsidP="001B6895">
            <w:pPr>
              <w:widowControl w:val="0"/>
              <w:tabs>
                <w:tab w:val="left" w:pos="204"/>
              </w:tabs>
              <w:autoSpaceDE w:val="0"/>
              <w:autoSpaceDN w:val="0"/>
              <w:adjustRightInd w:val="0"/>
              <w:contextualSpacing/>
              <w:jc w:val="both"/>
              <w:rPr>
                <w:rFonts w:eastAsia="Calibri"/>
                <w:sz w:val="24"/>
                <w:szCs w:val="24"/>
                <w:lang w:val="en-US"/>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612B3F44"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5327061E" w14:textId="77777777" w:rsidR="00AC2E3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B2294C0"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8B15A27"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0FB40412" w14:textId="77777777" w:rsidTr="001B6895">
        <w:trPr>
          <w:trHeight w:val="560"/>
          <w:jc w:val="center"/>
        </w:trPr>
        <w:tc>
          <w:tcPr>
            <w:tcW w:w="704" w:type="dxa"/>
            <w:tcBorders>
              <w:top w:val="single" w:sz="4" w:space="0" w:color="auto"/>
              <w:left w:val="single" w:sz="4" w:space="0" w:color="000000"/>
              <w:bottom w:val="single" w:sz="4" w:space="0" w:color="auto"/>
            </w:tcBorders>
          </w:tcPr>
          <w:p w14:paraId="29A31B36" w14:textId="77777777" w:rsidR="00AC2E37" w:rsidRPr="008903F7" w:rsidRDefault="00AC2E37" w:rsidP="001B6895">
            <w:pPr>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7157AC00" w14:textId="61D404EA" w:rsidR="00AC2E37" w:rsidRPr="008903F7" w:rsidRDefault="00823114" w:rsidP="001B6895">
            <w:pPr>
              <w:tabs>
                <w:tab w:val="left" w:pos="0"/>
              </w:tabs>
              <w:jc w:val="both"/>
              <w:rPr>
                <w:sz w:val="24"/>
                <w:szCs w:val="24"/>
                <w:lang w:val="lt-LT"/>
              </w:rPr>
            </w:pPr>
            <w:r>
              <w:rPr>
                <w:sz w:val="24"/>
                <w:szCs w:val="24"/>
                <w:lang w:val="lt-LT"/>
              </w:rPr>
              <w:t>K</w:t>
            </w:r>
            <w:r w:rsidR="00AC2E37" w:rsidRPr="0026584C">
              <w:rPr>
                <w:sz w:val="24"/>
                <w:szCs w:val="24"/>
                <w:lang w:val="lt-LT"/>
              </w:rPr>
              <w:t>valifikuot</w:t>
            </w:r>
            <w:r>
              <w:rPr>
                <w:sz w:val="24"/>
                <w:szCs w:val="24"/>
                <w:lang w:val="lt-LT"/>
              </w:rPr>
              <w:t>as</w:t>
            </w:r>
            <w:r w:rsidR="00AC2E37" w:rsidRPr="0026584C">
              <w:rPr>
                <w:sz w:val="24"/>
                <w:szCs w:val="24"/>
                <w:lang w:val="lt-LT"/>
              </w:rPr>
              <w:t xml:space="preserve"> ypatingo statinio projekto dalies vadov</w:t>
            </w:r>
            <w:r>
              <w:rPr>
                <w:sz w:val="24"/>
                <w:szCs w:val="24"/>
                <w:lang w:val="lt-LT"/>
              </w:rPr>
              <w:t>as</w:t>
            </w:r>
            <w:r w:rsidR="00AC2E37" w:rsidRPr="0026584C">
              <w:rPr>
                <w:sz w:val="24"/>
                <w:szCs w:val="24"/>
                <w:lang w:val="lt-LT"/>
              </w:rPr>
              <w:t xml:space="preserve">. Statinių grupė: kiti inžineriniai statiniai (kitos paskirties inžineriniai </w:t>
            </w:r>
            <w:r w:rsidR="00AC2E37">
              <w:rPr>
                <w:sz w:val="24"/>
                <w:szCs w:val="24"/>
                <w:lang w:val="lt-LT"/>
              </w:rPr>
              <w:t>statiniai). Projekto dalys:</w:t>
            </w:r>
          </w:p>
        </w:tc>
        <w:tc>
          <w:tcPr>
            <w:tcW w:w="1258" w:type="dxa"/>
            <w:tcBorders>
              <w:top w:val="single" w:sz="4" w:space="0" w:color="auto"/>
              <w:left w:val="single" w:sz="4" w:space="0" w:color="000000"/>
              <w:bottom w:val="single" w:sz="4" w:space="0" w:color="auto"/>
              <w:right w:val="single" w:sz="4" w:space="0" w:color="auto"/>
            </w:tcBorders>
          </w:tcPr>
          <w:p w14:paraId="4B6E5D7B"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4051DA9" w14:textId="77777777" w:rsidR="00AC2E37" w:rsidRPr="008903F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334FBE67"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5483F60"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35B44FFF" w14:textId="77777777" w:rsidTr="001B6895">
        <w:trPr>
          <w:trHeight w:val="880"/>
          <w:jc w:val="center"/>
        </w:trPr>
        <w:tc>
          <w:tcPr>
            <w:tcW w:w="704" w:type="dxa"/>
            <w:tcBorders>
              <w:top w:val="single" w:sz="4" w:space="0" w:color="auto"/>
              <w:left w:val="single" w:sz="4" w:space="0" w:color="000000"/>
              <w:bottom w:val="single" w:sz="4" w:space="0" w:color="auto"/>
            </w:tcBorders>
          </w:tcPr>
          <w:p w14:paraId="080CD0E1"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EB5ECE6" w14:textId="77777777" w:rsidR="00AC2E37" w:rsidRPr="008903F7" w:rsidRDefault="00AC2E37" w:rsidP="001B6895">
            <w:pPr>
              <w:tabs>
                <w:tab w:val="left" w:pos="0"/>
              </w:tabs>
              <w:jc w:val="both"/>
              <w:rPr>
                <w:sz w:val="24"/>
                <w:szCs w:val="24"/>
                <w:lang w:val="lt-LT"/>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544E375A"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57AE6504" w14:textId="77777777" w:rsidR="00AC2E37" w:rsidRPr="008903F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586624D1"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619F420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73062C9F" w14:textId="77777777" w:rsidTr="001B6895">
        <w:trPr>
          <w:trHeight w:val="880"/>
          <w:jc w:val="center"/>
        </w:trPr>
        <w:tc>
          <w:tcPr>
            <w:tcW w:w="704" w:type="dxa"/>
            <w:tcBorders>
              <w:top w:val="single" w:sz="4" w:space="0" w:color="auto"/>
              <w:left w:val="single" w:sz="4" w:space="0" w:color="000000"/>
              <w:bottom w:val="single" w:sz="4" w:space="0" w:color="auto"/>
            </w:tcBorders>
          </w:tcPr>
          <w:p w14:paraId="616DBA7C"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9980083" w14:textId="77777777" w:rsidR="00AC2E37" w:rsidRDefault="00AC2E37" w:rsidP="001B6895">
            <w:pPr>
              <w:tabs>
                <w:tab w:val="left" w:pos="0"/>
              </w:tabs>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675876C8"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47D1C4A7" w14:textId="77777777" w:rsidR="00AC2E3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55720705"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284282E"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2189C295" w14:textId="77777777" w:rsidTr="001B6895">
        <w:trPr>
          <w:trHeight w:val="880"/>
          <w:jc w:val="center"/>
        </w:trPr>
        <w:tc>
          <w:tcPr>
            <w:tcW w:w="704" w:type="dxa"/>
            <w:tcBorders>
              <w:top w:val="single" w:sz="4" w:space="0" w:color="auto"/>
              <w:left w:val="single" w:sz="4" w:space="0" w:color="000000"/>
              <w:bottom w:val="single" w:sz="4" w:space="0" w:color="auto"/>
            </w:tcBorders>
          </w:tcPr>
          <w:p w14:paraId="4EEACDA4"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20DFEC6A" w14:textId="77777777" w:rsidR="00AC2E37" w:rsidRDefault="00AC2E37" w:rsidP="001B6895">
            <w:pPr>
              <w:tabs>
                <w:tab w:val="left" w:pos="0"/>
              </w:tabs>
              <w:jc w:val="both"/>
              <w:rPr>
                <w:sz w:val="24"/>
                <w:szCs w:val="24"/>
                <w:lang w:val="lt-LT"/>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497D5E32"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9938D23" w14:textId="77777777" w:rsidR="00AC2E37" w:rsidRPr="008903F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5C9A63E9"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29F7C69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242B3782" w14:textId="77777777" w:rsidTr="001B6895">
        <w:trPr>
          <w:trHeight w:val="880"/>
          <w:jc w:val="center"/>
        </w:trPr>
        <w:tc>
          <w:tcPr>
            <w:tcW w:w="704" w:type="dxa"/>
            <w:tcBorders>
              <w:top w:val="single" w:sz="4" w:space="0" w:color="auto"/>
              <w:left w:val="single" w:sz="4" w:space="0" w:color="000000"/>
              <w:bottom w:val="single" w:sz="4" w:space="0" w:color="auto"/>
            </w:tcBorders>
          </w:tcPr>
          <w:p w14:paraId="3CFA850D"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71CF2307" w14:textId="77777777" w:rsidR="00AC2E37" w:rsidRPr="00773491" w:rsidRDefault="00AC2E37" w:rsidP="001B6895">
            <w:pPr>
              <w:tabs>
                <w:tab w:val="left" w:pos="0"/>
              </w:tabs>
              <w:jc w:val="both"/>
              <w:rPr>
                <w:rFonts w:eastAsia="Calibri"/>
                <w:sz w:val="24"/>
                <w:szCs w:val="24"/>
                <w:lang w:val="en-US"/>
              </w:rPr>
            </w:pPr>
            <w:r w:rsidRPr="00A92959">
              <w:rPr>
                <w:rFonts w:eastAsia="Calibri"/>
                <w:sz w:val="24"/>
                <w:szCs w:val="24"/>
                <w:lang w:val="en-US"/>
              </w:rPr>
              <w:t>elektrotechnikos;</w:t>
            </w:r>
          </w:p>
        </w:tc>
        <w:tc>
          <w:tcPr>
            <w:tcW w:w="1258" w:type="dxa"/>
            <w:tcBorders>
              <w:top w:val="single" w:sz="4" w:space="0" w:color="auto"/>
              <w:left w:val="single" w:sz="4" w:space="0" w:color="000000"/>
              <w:bottom w:val="single" w:sz="4" w:space="0" w:color="auto"/>
              <w:right w:val="single" w:sz="4" w:space="0" w:color="auto"/>
            </w:tcBorders>
          </w:tcPr>
          <w:p w14:paraId="327FC58B"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ACA4507" w14:textId="77777777" w:rsidR="00AC2E37" w:rsidRPr="008903F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6CC70E15"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2B74353D"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461435FC" w14:textId="77777777" w:rsidTr="001B6895">
        <w:trPr>
          <w:trHeight w:val="880"/>
          <w:jc w:val="center"/>
        </w:trPr>
        <w:tc>
          <w:tcPr>
            <w:tcW w:w="704" w:type="dxa"/>
            <w:tcBorders>
              <w:top w:val="single" w:sz="4" w:space="0" w:color="auto"/>
              <w:left w:val="single" w:sz="4" w:space="0" w:color="000000"/>
              <w:bottom w:val="single" w:sz="4" w:space="0" w:color="auto"/>
            </w:tcBorders>
          </w:tcPr>
          <w:p w14:paraId="28FD419B"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16CAA6CF" w14:textId="77777777" w:rsidR="00AC2E37" w:rsidRPr="00773491" w:rsidRDefault="00AC2E37" w:rsidP="001B6895">
            <w:pPr>
              <w:tabs>
                <w:tab w:val="left" w:pos="0"/>
              </w:tabs>
              <w:jc w:val="both"/>
              <w:rPr>
                <w:rFonts w:eastAsia="Calibri"/>
                <w:sz w:val="24"/>
                <w:szCs w:val="24"/>
                <w:lang w:val="en-US"/>
              </w:rPr>
            </w:pPr>
            <w:r w:rsidRPr="00A92959">
              <w:rPr>
                <w:rFonts w:eastAsia="Calibri"/>
                <w:sz w:val="24"/>
                <w:szCs w:val="24"/>
                <w:lang w:val="en-US"/>
              </w:rPr>
              <w:t>procesų valdymo ir automatizacijos;</w:t>
            </w:r>
          </w:p>
        </w:tc>
        <w:tc>
          <w:tcPr>
            <w:tcW w:w="1258" w:type="dxa"/>
            <w:tcBorders>
              <w:top w:val="single" w:sz="4" w:space="0" w:color="auto"/>
              <w:left w:val="single" w:sz="4" w:space="0" w:color="000000"/>
              <w:bottom w:val="single" w:sz="4" w:space="0" w:color="auto"/>
              <w:right w:val="single" w:sz="4" w:space="0" w:color="auto"/>
            </w:tcBorders>
          </w:tcPr>
          <w:p w14:paraId="776E2252"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57279CCC" w14:textId="77777777" w:rsidR="00AC2E37" w:rsidRPr="008903F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25B72570"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7E23FFAB"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6F8ADFE6" w14:textId="77777777" w:rsidTr="001B6895">
        <w:trPr>
          <w:trHeight w:val="880"/>
          <w:jc w:val="center"/>
        </w:trPr>
        <w:tc>
          <w:tcPr>
            <w:tcW w:w="704" w:type="dxa"/>
            <w:tcBorders>
              <w:top w:val="single" w:sz="4" w:space="0" w:color="auto"/>
              <w:left w:val="single" w:sz="4" w:space="0" w:color="000000"/>
              <w:bottom w:val="single" w:sz="4" w:space="0" w:color="auto"/>
            </w:tcBorders>
          </w:tcPr>
          <w:p w14:paraId="1067EFEC" w14:textId="77777777" w:rsidR="00AC2E37" w:rsidRPr="008903F7" w:rsidRDefault="00AC2E37" w:rsidP="001B6895">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7E6BEF5F" w14:textId="77777777" w:rsidR="00AC2E37" w:rsidRPr="00193E94" w:rsidRDefault="00AC2E37" w:rsidP="001B6895">
            <w:pPr>
              <w:widowControl w:val="0"/>
              <w:tabs>
                <w:tab w:val="left" w:pos="319"/>
              </w:tabs>
              <w:autoSpaceDE w:val="0"/>
              <w:autoSpaceDN w:val="0"/>
              <w:adjustRightInd w:val="0"/>
              <w:jc w:val="both"/>
              <w:rPr>
                <w:rFonts w:eastAsia="Calibri"/>
                <w:sz w:val="24"/>
                <w:szCs w:val="24"/>
                <w:lang w:val="en-US"/>
              </w:rPr>
            </w:pPr>
            <w:r w:rsidRPr="00193E94">
              <w:rPr>
                <w:rFonts w:eastAsia="Calibri"/>
                <w:sz w:val="24"/>
                <w:szCs w:val="24"/>
                <w:lang w:val="en-US"/>
              </w:rPr>
              <w:t>elektroninių ryšių (telekomunikacijų);</w:t>
            </w:r>
          </w:p>
          <w:p w14:paraId="0DCB0A06" w14:textId="77777777" w:rsidR="00AC2E37" w:rsidRPr="00A92959" w:rsidRDefault="00AC2E37" w:rsidP="001B6895">
            <w:pPr>
              <w:tabs>
                <w:tab w:val="left" w:pos="0"/>
              </w:tabs>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414C3B0E"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4826EBD" w14:textId="77777777" w:rsidR="00AC2E37" w:rsidRPr="008903F7" w:rsidRDefault="00AC2E37" w:rsidP="001B6895">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3ADF1CA8"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C5B2443" w14:textId="77777777" w:rsidR="00AC2E37" w:rsidRPr="008903F7" w:rsidRDefault="00AC2E37" w:rsidP="001B6895">
            <w:pPr>
              <w:tabs>
                <w:tab w:val="center" w:pos="4819"/>
                <w:tab w:val="right" w:pos="9638"/>
              </w:tabs>
              <w:rPr>
                <w:rFonts w:eastAsia="Calibri"/>
                <w:sz w:val="24"/>
                <w:szCs w:val="24"/>
                <w:lang w:val="lt-LT"/>
              </w:rPr>
            </w:pPr>
          </w:p>
        </w:tc>
      </w:tr>
      <w:tr w:rsidR="00AC2E37" w:rsidRPr="008903F7" w14:paraId="275370BA" w14:textId="77777777" w:rsidTr="001B6895">
        <w:trPr>
          <w:trHeight w:val="880"/>
          <w:jc w:val="center"/>
        </w:trPr>
        <w:tc>
          <w:tcPr>
            <w:tcW w:w="704" w:type="dxa"/>
            <w:tcBorders>
              <w:top w:val="single" w:sz="4" w:space="0" w:color="auto"/>
              <w:left w:val="single" w:sz="4" w:space="0" w:color="000000"/>
              <w:bottom w:val="single" w:sz="4" w:space="0" w:color="auto"/>
            </w:tcBorders>
          </w:tcPr>
          <w:p w14:paraId="3DBC7849" w14:textId="77777777" w:rsidR="00AC2E37" w:rsidRPr="006E2A96" w:rsidRDefault="00AC2E37" w:rsidP="001B6895">
            <w:pPr>
              <w:pStyle w:val="Sraopastraipa"/>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25F5A92" w14:textId="77777777" w:rsidR="00AC2E37" w:rsidRPr="0059539D" w:rsidRDefault="00AC2E37" w:rsidP="001B6895">
            <w:pPr>
              <w:tabs>
                <w:tab w:val="left" w:pos="0"/>
              </w:tabs>
              <w:jc w:val="both"/>
              <w:rPr>
                <w:rFonts w:eastAsia="Calibri"/>
                <w:sz w:val="24"/>
                <w:szCs w:val="24"/>
                <w:lang w:val="en-US"/>
              </w:rPr>
            </w:pPr>
            <w:r>
              <w:rPr>
                <w:sz w:val="24"/>
                <w:szCs w:val="24"/>
              </w:rPr>
              <w:t>K</w:t>
            </w:r>
            <w:r w:rsidRPr="008D2443">
              <w:rPr>
                <w:sz w:val="24"/>
                <w:szCs w:val="24"/>
              </w:rPr>
              <w:t>valifikuot</w:t>
            </w:r>
            <w:r>
              <w:rPr>
                <w:sz w:val="24"/>
                <w:szCs w:val="24"/>
                <w:lang w:val="lt-LT"/>
              </w:rPr>
              <w:t xml:space="preserve">as </w:t>
            </w:r>
            <w:r>
              <w:rPr>
                <w:sz w:val="24"/>
              </w:rPr>
              <w:t>specialistas, turintis</w:t>
            </w:r>
            <w:r w:rsidRPr="0013138E">
              <w:rPr>
                <w:sz w:val="24"/>
              </w:rPr>
              <w:t xml:space="preserve"> teisę atlikti </w:t>
            </w:r>
            <w:r w:rsidRPr="008D2443">
              <w:rPr>
                <w:sz w:val="24"/>
                <w:szCs w:val="24"/>
              </w:rPr>
              <w:t xml:space="preserve">geodezijos </w:t>
            </w:r>
            <w:r w:rsidRPr="008D2443">
              <w:rPr>
                <w:sz w:val="24"/>
                <w:szCs w:val="24"/>
              </w:rPr>
              <w:lastRenderedPageBreak/>
              <w:t>ir kartografijos darbus</w:t>
            </w:r>
            <w:r w:rsidRPr="0013138E">
              <w:rPr>
                <w:sz w:val="24"/>
              </w:rPr>
              <w:t>.</w:t>
            </w:r>
          </w:p>
        </w:tc>
        <w:tc>
          <w:tcPr>
            <w:tcW w:w="1258" w:type="dxa"/>
            <w:tcBorders>
              <w:top w:val="single" w:sz="4" w:space="0" w:color="auto"/>
              <w:left w:val="single" w:sz="4" w:space="0" w:color="000000"/>
              <w:bottom w:val="single" w:sz="4" w:space="0" w:color="auto"/>
              <w:right w:val="single" w:sz="4" w:space="0" w:color="auto"/>
            </w:tcBorders>
          </w:tcPr>
          <w:p w14:paraId="1F22428C" w14:textId="77777777" w:rsidR="00AC2E37" w:rsidRPr="008903F7" w:rsidRDefault="00AC2E37" w:rsidP="001B6895">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005FAE7C" w14:textId="77777777" w:rsidR="00AC2E37" w:rsidRDefault="00AC2E37" w:rsidP="001B6895">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71B5894F" w14:textId="77777777" w:rsidR="00AC2E37" w:rsidRPr="008903F7" w:rsidRDefault="00AC2E37" w:rsidP="001B6895">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5C6199BB" w14:textId="77777777" w:rsidR="00AC2E37" w:rsidRPr="008903F7" w:rsidRDefault="00AC2E37" w:rsidP="001B6895">
            <w:pPr>
              <w:tabs>
                <w:tab w:val="center" w:pos="4819"/>
                <w:tab w:val="right" w:pos="9638"/>
              </w:tabs>
              <w:rPr>
                <w:rFonts w:eastAsia="Calibri"/>
                <w:sz w:val="24"/>
                <w:szCs w:val="24"/>
                <w:lang w:val="lt-LT"/>
              </w:rPr>
            </w:pPr>
          </w:p>
        </w:tc>
      </w:tr>
    </w:tbl>
    <w:p w14:paraId="27A8A30D" w14:textId="77777777" w:rsidR="008903F7" w:rsidRPr="008903F7" w:rsidRDefault="008903F7" w:rsidP="008903F7">
      <w:pPr>
        <w:jc w:val="both"/>
        <w:rPr>
          <w:rFonts w:eastAsia="Calibri"/>
          <w:sz w:val="24"/>
          <w:szCs w:val="24"/>
          <w:lang w:val="lt-LT" w:eastAsia="hu-HU"/>
        </w:rPr>
      </w:pPr>
    </w:p>
    <w:tbl>
      <w:tblPr>
        <w:tblW w:w="10031" w:type="dxa"/>
        <w:tblLayout w:type="fixed"/>
        <w:tblLook w:val="04A0" w:firstRow="1" w:lastRow="0" w:firstColumn="1" w:lastColumn="0" w:noHBand="0" w:noVBand="1"/>
      </w:tblPr>
      <w:tblGrid>
        <w:gridCol w:w="3283"/>
        <w:gridCol w:w="604"/>
        <w:gridCol w:w="1979"/>
        <w:gridCol w:w="701"/>
        <w:gridCol w:w="3464"/>
      </w:tblGrid>
      <w:tr w:rsidR="008903F7" w:rsidRPr="008903F7" w14:paraId="16AA0D05" w14:textId="77777777" w:rsidTr="005978C8">
        <w:trPr>
          <w:trHeight w:val="285"/>
        </w:trPr>
        <w:tc>
          <w:tcPr>
            <w:tcW w:w="3283" w:type="dxa"/>
            <w:tcBorders>
              <w:top w:val="nil"/>
              <w:left w:val="nil"/>
              <w:bottom w:val="single" w:sz="4" w:space="0" w:color="auto"/>
              <w:right w:val="nil"/>
            </w:tcBorders>
          </w:tcPr>
          <w:p w14:paraId="0B8403DD" w14:textId="77777777" w:rsidR="008903F7" w:rsidRPr="008903F7" w:rsidRDefault="008903F7" w:rsidP="008903F7">
            <w:pPr>
              <w:tabs>
                <w:tab w:val="center" w:pos="4819"/>
                <w:tab w:val="right" w:pos="9638"/>
              </w:tabs>
              <w:rPr>
                <w:rFonts w:eastAsia="Calibri"/>
                <w:sz w:val="24"/>
                <w:szCs w:val="24"/>
                <w:lang w:val="lt-LT"/>
              </w:rPr>
            </w:pPr>
          </w:p>
        </w:tc>
        <w:tc>
          <w:tcPr>
            <w:tcW w:w="604" w:type="dxa"/>
          </w:tcPr>
          <w:p w14:paraId="6294FC77"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nil"/>
              <w:left w:val="nil"/>
              <w:bottom w:val="single" w:sz="4" w:space="0" w:color="auto"/>
              <w:right w:val="nil"/>
            </w:tcBorders>
          </w:tcPr>
          <w:p w14:paraId="08A65081" w14:textId="77777777" w:rsidR="008903F7" w:rsidRPr="008903F7" w:rsidRDefault="008903F7" w:rsidP="008903F7">
            <w:pPr>
              <w:tabs>
                <w:tab w:val="center" w:pos="4819"/>
                <w:tab w:val="right" w:pos="9638"/>
              </w:tabs>
              <w:jc w:val="center"/>
              <w:rPr>
                <w:rFonts w:eastAsia="Calibri"/>
                <w:sz w:val="24"/>
                <w:szCs w:val="24"/>
                <w:lang w:val="lt-LT"/>
              </w:rPr>
            </w:pPr>
          </w:p>
        </w:tc>
        <w:tc>
          <w:tcPr>
            <w:tcW w:w="701" w:type="dxa"/>
          </w:tcPr>
          <w:p w14:paraId="6F6B0E39"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nil"/>
              <w:left w:val="nil"/>
              <w:bottom w:val="single" w:sz="4" w:space="0" w:color="auto"/>
              <w:right w:val="nil"/>
            </w:tcBorders>
          </w:tcPr>
          <w:p w14:paraId="790D84BC" w14:textId="77777777" w:rsidR="008903F7" w:rsidRPr="008903F7" w:rsidRDefault="008903F7" w:rsidP="008903F7">
            <w:pPr>
              <w:tabs>
                <w:tab w:val="center" w:pos="4819"/>
                <w:tab w:val="right" w:pos="9638"/>
              </w:tabs>
              <w:jc w:val="right"/>
              <w:rPr>
                <w:rFonts w:eastAsia="Calibri"/>
                <w:sz w:val="24"/>
                <w:szCs w:val="24"/>
                <w:lang w:val="lt-LT"/>
              </w:rPr>
            </w:pPr>
          </w:p>
        </w:tc>
      </w:tr>
      <w:tr w:rsidR="008903F7" w:rsidRPr="008903F7" w14:paraId="34F1B963" w14:textId="77777777" w:rsidTr="005978C8">
        <w:trPr>
          <w:trHeight w:val="186"/>
        </w:trPr>
        <w:tc>
          <w:tcPr>
            <w:tcW w:w="3283" w:type="dxa"/>
            <w:tcBorders>
              <w:top w:val="single" w:sz="4" w:space="0" w:color="auto"/>
              <w:left w:val="nil"/>
              <w:bottom w:val="nil"/>
              <w:right w:val="nil"/>
            </w:tcBorders>
          </w:tcPr>
          <w:p w14:paraId="71FE0CD6" w14:textId="77777777" w:rsidR="008903F7" w:rsidRDefault="008903F7" w:rsidP="008903F7">
            <w:pPr>
              <w:snapToGrid w:val="0"/>
              <w:jc w:val="both"/>
              <w:rPr>
                <w:rFonts w:eastAsia="Calibri"/>
                <w:position w:val="6"/>
                <w:sz w:val="24"/>
                <w:szCs w:val="24"/>
                <w:lang w:val="lt-LT"/>
              </w:rPr>
            </w:pPr>
            <w:r w:rsidRPr="008903F7">
              <w:rPr>
                <w:rFonts w:eastAsia="Calibri"/>
                <w:position w:val="6"/>
                <w:sz w:val="24"/>
                <w:szCs w:val="24"/>
                <w:lang w:val="lt-LT"/>
              </w:rPr>
              <w:t>(Pasirašiusio asmens pareigų pavadinimas)</w:t>
            </w:r>
          </w:p>
          <w:p w14:paraId="377862F0" w14:textId="77777777" w:rsidR="008903F7" w:rsidRDefault="008903F7" w:rsidP="008903F7">
            <w:pPr>
              <w:snapToGrid w:val="0"/>
              <w:jc w:val="both"/>
              <w:rPr>
                <w:rFonts w:eastAsia="Calibri"/>
                <w:position w:val="6"/>
                <w:sz w:val="24"/>
                <w:szCs w:val="24"/>
                <w:lang w:val="lt-LT"/>
              </w:rPr>
            </w:pPr>
          </w:p>
          <w:p w14:paraId="4F01775D" w14:textId="77777777" w:rsidR="008903F7" w:rsidRDefault="008903F7" w:rsidP="008903F7">
            <w:pPr>
              <w:snapToGrid w:val="0"/>
              <w:jc w:val="both"/>
              <w:rPr>
                <w:rFonts w:eastAsia="Calibri"/>
                <w:position w:val="6"/>
                <w:sz w:val="24"/>
                <w:szCs w:val="24"/>
                <w:lang w:val="lt-LT"/>
              </w:rPr>
            </w:pPr>
          </w:p>
          <w:p w14:paraId="0263493E" w14:textId="77777777" w:rsidR="008903F7" w:rsidRDefault="008903F7" w:rsidP="008903F7">
            <w:pPr>
              <w:snapToGrid w:val="0"/>
              <w:jc w:val="both"/>
              <w:rPr>
                <w:rFonts w:eastAsia="Calibri"/>
                <w:position w:val="6"/>
                <w:sz w:val="24"/>
                <w:szCs w:val="24"/>
                <w:lang w:val="lt-LT"/>
              </w:rPr>
            </w:pPr>
          </w:p>
          <w:p w14:paraId="03A509FA" w14:textId="77777777" w:rsidR="008903F7" w:rsidRDefault="008903F7" w:rsidP="008903F7">
            <w:pPr>
              <w:snapToGrid w:val="0"/>
              <w:jc w:val="both"/>
              <w:rPr>
                <w:rFonts w:eastAsia="Calibri"/>
                <w:position w:val="6"/>
                <w:sz w:val="24"/>
                <w:szCs w:val="24"/>
                <w:lang w:val="lt-LT"/>
              </w:rPr>
            </w:pPr>
          </w:p>
          <w:p w14:paraId="4391E07F" w14:textId="77777777" w:rsidR="008903F7" w:rsidRDefault="008903F7" w:rsidP="008903F7">
            <w:pPr>
              <w:snapToGrid w:val="0"/>
              <w:jc w:val="both"/>
              <w:rPr>
                <w:rFonts w:eastAsia="Calibri"/>
                <w:position w:val="6"/>
                <w:sz w:val="24"/>
                <w:szCs w:val="24"/>
                <w:lang w:val="lt-LT"/>
              </w:rPr>
            </w:pPr>
          </w:p>
          <w:p w14:paraId="272EA9AF" w14:textId="77777777" w:rsidR="008903F7" w:rsidRDefault="008903F7" w:rsidP="008903F7">
            <w:pPr>
              <w:snapToGrid w:val="0"/>
              <w:jc w:val="both"/>
              <w:rPr>
                <w:rFonts w:eastAsia="Calibri"/>
                <w:position w:val="6"/>
                <w:sz w:val="24"/>
                <w:szCs w:val="24"/>
                <w:lang w:val="lt-LT"/>
              </w:rPr>
            </w:pPr>
          </w:p>
          <w:p w14:paraId="27AC7D06" w14:textId="77777777" w:rsidR="008903F7" w:rsidRDefault="008903F7" w:rsidP="008903F7">
            <w:pPr>
              <w:snapToGrid w:val="0"/>
              <w:jc w:val="both"/>
              <w:rPr>
                <w:rFonts w:eastAsia="Calibri"/>
                <w:position w:val="6"/>
                <w:sz w:val="24"/>
                <w:szCs w:val="24"/>
                <w:lang w:val="lt-LT"/>
              </w:rPr>
            </w:pPr>
          </w:p>
          <w:p w14:paraId="7DB18DC1" w14:textId="77777777" w:rsidR="008903F7" w:rsidRDefault="008903F7" w:rsidP="008903F7">
            <w:pPr>
              <w:snapToGrid w:val="0"/>
              <w:jc w:val="both"/>
              <w:rPr>
                <w:rFonts w:eastAsia="Calibri"/>
                <w:position w:val="6"/>
                <w:sz w:val="24"/>
                <w:szCs w:val="24"/>
                <w:lang w:val="lt-LT"/>
              </w:rPr>
            </w:pPr>
          </w:p>
          <w:p w14:paraId="6E8A6962" w14:textId="77777777" w:rsidR="008903F7" w:rsidRDefault="008903F7" w:rsidP="008903F7">
            <w:pPr>
              <w:snapToGrid w:val="0"/>
              <w:jc w:val="both"/>
              <w:rPr>
                <w:rFonts w:eastAsia="Calibri"/>
                <w:position w:val="6"/>
                <w:sz w:val="24"/>
                <w:szCs w:val="24"/>
                <w:lang w:val="lt-LT"/>
              </w:rPr>
            </w:pPr>
          </w:p>
          <w:p w14:paraId="0D242A25" w14:textId="77777777" w:rsidR="008903F7" w:rsidRDefault="008903F7" w:rsidP="008903F7">
            <w:pPr>
              <w:snapToGrid w:val="0"/>
              <w:jc w:val="both"/>
              <w:rPr>
                <w:rFonts w:eastAsia="Calibri"/>
                <w:position w:val="6"/>
                <w:sz w:val="24"/>
                <w:szCs w:val="24"/>
                <w:lang w:val="lt-LT"/>
              </w:rPr>
            </w:pPr>
          </w:p>
          <w:p w14:paraId="563B073C" w14:textId="77777777" w:rsidR="008903F7" w:rsidRDefault="008903F7" w:rsidP="008903F7">
            <w:pPr>
              <w:snapToGrid w:val="0"/>
              <w:jc w:val="both"/>
              <w:rPr>
                <w:rFonts w:eastAsia="Calibri"/>
                <w:position w:val="6"/>
                <w:sz w:val="24"/>
                <w:szCs w:val="24"/>
                <w:lang w:val="lt-LT"/>
              </w:rPr>
            </w:pPr>
          </w:p>
          <w:p w14:paraId="637B2BA1" w14:textId="77777777" w:rsidR="008903F7" w:rsidRDefault="008903F7" w:rsidP="008903F7">
            <w:pPr>
              <w:snapToGrid w:val="0"/>
              <w:jc w:val="both"/>
              <w:rPr>
                <w:rFonts w:eastAsia="Calibri"/>
                <w:position w:val="6"/>
                <w:sz w:val="24"/>
                <w:szCs w:val="24"/>
                <w:lang w:val="lt-LT"/>
              </w:rPr>
            </w:pPr>
          </w:p>
          <w:p w14:paraId="4C47D6EA" w14:textId="77777777" w:rsidR="008903F7" w:rsidRDefault="008903F7" w:rsidP="008903F7">
            <w:pPr>
              <w:snapToGrid w:val="0"/>
              <w:jc w:val="both"/>
              <w:rPr>
                <w:rFonts w:eastAsia="Calibri"/>
                <w:position w:val="6"/>
                <w:sz w:val="24"/>
                <w:szCs w:val="24"/>
                <w:lang w:val="lt-LT"/>
              </w:rPr>
            </w:pPr>
          </w:p>
          <w:p w14:paraId="73E93768" w14:textId="77777777" w:rsidR="008903F7" w:rsidRDefault="008903F7" w:rsidP="008903F7">
            <w:pPr>
              <w:snapToGrid w:val="0"/>
              <w:jc w:val="both"/>
              <w:rPr>
                <w:rFonts w:eastAsia="Calibri"/>
                <w:position w:val="6"/>
                <w:sz w:val="24"/>
                <w:szCs w:val="24"/>
                <w:lang w:val="lt-LT"/>
              </w:rPr>
            </w:pPr>
          </w:p>
          <w:p w14:paraId="38360017" w14:textId="77777777" w:rsidR="008903F7" w:rsidRDefault="008903F7" w:rsidP="008903F7">
            <w:pPr>
              <w:snapToGrid w:val="0"/>
              <w:jc w:val="both"/>
              <w:rPr>
                <w:rFonts w:eastAsia="Calibri"/>
                <w:position w:val="6"/>
                <w:sz w:val="24"/>
                <w:szCs w:val="24"/>
                <w:lang w:val="lt-LT"/>
              </w:rPr>
            </w:pPr>
          </w:p>
          <w:p w14:paraId="2A00A938" w14:textId="77777777" w:rsidR="008903F7" w:rsidRDefault="008903F7" w:rsidP="008903F7">
            <w:pPr>
              <w:snapToGrid w:val="0"/>
              <w:jc w:val="both"/>
              <w:rPr>
                <w:rFonts w:eastAsia="Calibri"/>
                <w:position w:val="6"/>
                <w:sz w:val="24"/>
                <w:szCs w:val="24"/>
                <w:lang w:val="lt-LT"/>
              </w:rPr>
            </w:pPr>
          </w:p>
          <w:p w14:paraId="5B2BC323" w14:textId="77777777" w:rsidR="008903F7" w:rsidRDefault="008903F7" w:rsidP="008903F7">
            <w:pPr>
              <w:snapToGrid w:val="0"/>
              <w:jc w:val="both"/>
              <w:rPr>
                <w:rFonts w:eastAsia="Calibri"/>
                <w:position w:val="6"/>
                <w:sz w:val="24"/>
                <w:szCs w:val="24"/>
                <w:lang w:val="lt-LT"/>
              </w:rPr>
            </w:pPr>
          </w:p>
          <w:p w14:paraId="153C8B6E" w14:textId="77777777" w:rsidR="008903F7" w:rsidRDefault="008903F7" w:rsidP="008903F7">
            <w:pPr>
              <w:snapToGrid w:val="0"/>
              <w:jc w:val="both"/>
              <w:rPr>
                <w:rFonts w:eastAsia="Calibri"/>
                <w:position w:val="6"/>
                <w:sz w:val="24"/>
                <w:szCs w:val="24"/>
                <w:lang w:val="lt-LT"/>
              </w:rPr>
            </w:pPr>
          </w:p>
          <w:p w14:paraId="56190F17" w14:textId="77777777" w:rsidR="008903F7" w:rsidRDefault="008903F7" w:rsidP="008903F7">
            <w:pPr>
              <w:snapToGrid w:val="0"/>
              <w:jc w:val="both"/>
              <w:rPr>
                <w:rFonts w:eastAsia="Calibri"/>
                <w:position w:val="6"/>
                <w:sz w:val="24"/>
                <w:szCs w:val="24"/>
                <w:lang w:val="lt-LT"/>
              </w:rPr>
            </w:pPr>
          </w:p>
          <w:p w14:paraId="6045946C" w14:textId="77777777" w:rsidR="008903F7" w:rsidRDefault="008903F7" w:rsidP="008903F7">
            <w:pPr>
              <w:snapToGrid w:val="0"/>
              <w:jc w:val="both"/>
              <w:rPr>
                <w:rFonts w:eastAsia="Calibri"/>
                <w:position w:val="6"/>
                <w:sz w:val="24"/>
                <w:szCs w:val="24"/>
                <w:lang w:val="lt-LT"/>
              </w:rPr>
            </w:pPr>
          </w:p>
          <w:p w14:paraId="5A17531F" w14:textId="77777777" w:rsidR="008903F7" w:rsidRDefault="008903F7" w:rsidP="008903F7">
            <w:pPr>
              <w:snapToGrid w:val="0"/>
              <w:jc w:val="both"/>
              <w:rPr>
                <w:rFonts w:eastAsia="Calibri"/>
                <w:position w:val="6"/>
                <w:sz w:val="24"/>
                <w:szCs w:val="24"/>
                <w:lang w:val="lt-LT"/>
              </w:rPr>
            </w:pPr>
          </w:p>
          <w:p w14:paraId="4CDED213" w14:textId="77777777" w:rsidR="008903F7" w:rsidRDefault="008903F7" w:rsidP="008903F7">
            <w:pPr>
              <w:snapToGrid w:val="0"/>
              <w:jc w:val="both"/>
              <w:rPr>
                <w:rFonts w:eastAsia="Calibri"/>
                <w:position w:val="6"/>
                <w:sz w:val="24"/>
                <w:szCs w:val="24"/>
                <w:lang w:val="lt-LT"/>
              </w:rPr>
            </w:pPr>
          </w:p>
          <w:p w14:paraId="1F805281" w14:textId="77777777" w:rsidR="008903F7" w:rsidRDefault="008903F7" w:rsidP="008903F7">
            <w:pPr>
              <w:snapToGrid w:val="0"/>
              <w:jc w:val="both"/>
              <w:rPr>
                <w:rFonts w:eastAsia="Calibri"/>
                <w:position w:val="6"/>
                <w:sz w:val="24"/>
                <w:szCs w:val="24"/>
                <w:lang w:val="lt-LT"/>
              </w:rPr>
            </w:pPr>
          </w:p>
          <w:p w14:paraId="6DED9D2B" w14:textId="77777777" w:rsidR="008903F7" w:rsidRDefault="008903F7" w:rsidP="008903F7">
            <w:pPr>
              <w:snapToGrid w:val="0"/>
              <w:jc w:val="both"/>
              <w:rPr>
                <w:rFonts w:eastAsia="Calibri"/>
                <w:position w:val="6"/>
                <w:sz w:val="24"/>
                <w:szCs w:val="24"/>
                <w:lang w:val="lt-LT"/>
              </w:rPr>
            </w:pPr>
          </w:p>
          <w:p w14:paraId="6E0CEBBD" w14:textId="77777777" w:rsidR="008903F7" w:rsidRDefault="008903F7" w:rsidP="008903F7">
            <w:pPr>
              <w:snapToGrid w:val="0"/>
              <w:jc w:val="both"/>
              <w:rPr>
                <w:rFonts w:eastAsia="Calibri"/>
                <w:position w:val="6"/>
                <w:sz w:val="24"/>
                <w:szCs w:val="24"/>
                <w:lang w:val="lt-LT"/>
              </w:rPr>
            </w:pPr>
          </w:p>
          <w:p w14:paraId="70BE12B1" w14:textId="77777777" w:rsidR="008903F7" w:rsidRDefault="008903F7" w:rsidP="008903F7">
            <w:pPr>
              <w:snapToGrid w:val="0"/>
              <w:jc w:val="both"/>
              <w:rPr>
                <w:rFonts w:eastAsia="Calibri"/>
                <w:position w:val="6"/>
                <w:sz w:val="24"/>
                <w:szCs w:val="24"/>
                <w:lang w:val="lt-LT"/>
              </w:rPr>
            </w:pPr>
          </w:p>
          <w:p w14:paraId="4282DCFD" w14:textId="77777777" w:rsidR="008903F7" w:rsidRDefault="008903F7" w:rsidP="008903F7">
            <w:pPr>
              <w:snapToGrid w:val="0"/>
              <w:jc w:val="both"/>
              <w:rPr>
                <w:rFonts w:eastAsia="Calibri"/>
                <w:position w:val="6"/>
                <w:sz w:val="24"/>
                <w:szCs w:val="24"/>
                <w:lang w:val="lt-LT"/>
              </w:rPr>
            </w:pPr>
          </w:p>
          <w:p w14:paraId="593BDBAA" w14:textId="77777777" w:rsidR="008903F7" w:rsidRDefault="008903F7" w:rsidP="008903F7">
            <w:pPr>
              <w:snapToGrid w:val="0"/>
              <w:jc w:val="both"/>
              <w:rPr>
                <w:rFonts w:eastAsia="Calibri"/>
                <w:position w:val="6"/>
                <w:sz w:val="24"/>
                <w:szCs w:val="24"/>
                <w:lang w:val="lt-LT"/>
              </w:rPr>
            </w:pPr>
          </w:p>
          <w:p w14:paraId="1A297697" w14:textId="77777777" w:rsidR="008903F7" w:rsidRDefault="008903F7" w:rsidP="008903F7">
            <w:pPr>
              <w:snapToGrid w:val="0"/>
              <w:jc w:val="both"/>
              <w:rPr>
                <w:rFonts w:eastAsia="Calibri"/>
                <w:position w:val="6"/>
                <w:sz w:val="24"/>
                <w:szCs w:val="24"/>
                <w:lang w:val="lt-LT"/>
              </w:rPr>
            </w:pPr>
          </w:p>
          <w:p w14:paraId="6C6AD560" w14:textId="77777777" w:rsidR="008903F7" w:rsidRDefault="008903F7" w:rsidP="008903F7">
            <w:pPr>
              <w:snapToGrid w:val="0"/>
              <w:jc w:val="both"/>
              <w:rPr>
                <w:rFonts w:eastAsia="Calibri"/>
                <w:position w:val="6"/>
                <w:sz w:val="24"/>
                <w:szCs w:val="24"/>
                <w:lang w:val="lt-LT"/>
              </w:rPr>
            </w:pPr>
          </w:p>
          <w:p w14:paraId="14C241E0" w14:textId="445A6B59" w:rsidR="008903F7" w:rsidRPr="008903F7" w:rsidRDefault="008903F7" w:rsidP="008903F7">
            <w:pPr>
              <w:snapToGrid w:val="0"/>
              <w:jc w:val="both"/>
              <w:rPr>
                <w:rFonts w:eastAsia="Calibri"/>
                <w:position w:val="6"/>
                <w:sz w:val="24"/>
                <w:szCs w:val="24"/>
                <w:lang w:val="lt-LT"/>
              </w:rPr>
            </w:pPr>
          </w:p>
        </w:tc>
        <w:tc>
          <w:tcPr>
            <w:tcW w:w="604" w:type="dxa"/>
          </w:tcPr>
          <w:p w14:paraId="7B65E5AB"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single" w:sz="4" w:space="0" w:color="auto"/>
              <w:left w:val="nil"/>
              <w:bottom w:val="nil"/>
              <w:right w:val="nil"/>
            </w:tcBorders>
          </w:tcPr>
          <w:p w14:paraId="0F28D346"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(Parašas)</w:t>
            </w:r>
            <w:r w:rsidRPr="008903F7">
              <w:rPr>
                <w:rFonts w:eastAsia="Calibri"/>
                <w:i/>
                <w:sz w:val="24"/>
                <w:szCs w:val="24"/>
                <w:lang w:val="lt-LT"/>
              </w:rPr>
              <w:t xml:space="preserve"> </w:t>
            </w:r>
          </w:p>
        </w:tc>
        <w:tc>
          <w:tcPr>
            <w:tcW w:w="701" w:type="dxa"/>
          </w:tcPr>
          <w:p w14:paraId="2C3DEB8A"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single" w:sz="4" w:space="0" w:color="auto"/>
              <w:left w:val="nil"/>
              <w:bottom w:val="nil"/>
              <w:right w:val="nil"/>
            </w:tcBorders>
          </w:tcPr>
          <w:p w14:paraId="5E81CF11"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(Vardas ir pavardė)</w:t>
            </w:r>
            <w:r w:rsidRPr="008903F7">
              <w:rPr>
                <w:rFonts w:eastAsia="Calibri"/>
                <w:i/>
                <w:sz w:val="24"/>
                <w:szCs w:val="24"/>
                <w:lang w:val="lt-LT"/>
              </w:rPr>
              <w:t xml:space="preserve"> </w:t>
            </w:r>
          </w:p>
        </w:tc>
      </w:tr>
    </w:tbl>
    <w:p w14:paraId="3861C842" w14:textId="0C0EC5EE" w:rsidR="000537CD" w:rsidRDefault="000537CD" w:rsidP="008903F7">
      <w:pPr>
        <w:rPr>
          <w:rFonts w:eastAsia="Calibri"/>
          <w:sz w:val="24"/>
          <w:szCs w:val="24"/>
          <w:lang w:val="lt-LT"/>
        </w:rPr>
      </w:pPr>
    </w:p>
    <w:p w14:paraId="2DCBE5CC" w14:textId="77777777" w:rsidR="000537CD" w:rsidRDefault="000537CD">
      <w:pPr>
        <w:rPr>
          <w:rFonts w:eastAsia="Calibri"/>
          <w:sz w:val="24"/>
          <w:szCs w:val="24"/>
          <w:lang w:val="lt-LT"/>
        </w:rPr>
      </w:pPr>
      <w:r>
        <w:rPr>
          <w:rFonts w:eastAsia="Calibri"/>
          <w:sz w:val="24"/>
          <w:szCs w:val="24"/>
          <w:lang w:val="lt-LT"/>
        </w:rPr>
        <w:br w:type="page"/>
      </w:r>
    </w:p>
    <w:p w14:paraId="27DAB2EC" w14:textId="77777777" w:rsidR="008903F7" w:rsidRPr="008903F7" w:rsidRDefault="008903F7" w:rsidP="008903F7">
      <w:pPr>
        <w:rPr>
          <w:rFonts w:eastAsia="Calibri"/>
          <w:sz w:val="24"/>
          <w:szCs w:val="24"/>
          <w:lang w:val="lt-LT"/>
        </w:rPr>
      </w:pPr>
    </w:p>
    <w:p w14:paraId="21C851CC" w14:textId="3B1F1F63" w:rsidR="00CC7F56" w:rsidRPr="00DB3940" w:rsidRDefault="004400A2" w:rsidP="00CC7F56">
      <w:pPr>
        <w:pStyle w:val="Antrat1"/>
        <w:numPr>
          <w:ilvl w:val="0"/>
          <w:numId w:val="0"/>
        </w:numPr>
        <w:ind w:left="1287"/>
        <w:rPr>
          <w:lang w:val="lt-LT"/>
        </w:rPr>
      </w:pPr>
      <w:bookmarkStart w:id="60" w:name="_Toc485638368"/>
      <w:r>
        <w:rPr>
          <w:lang w:val="lt-LT"/>
        </w:rPr>
        <w:t>5</w:t>
      </w:r>
      <w:r w:rsidR="00CC7F56" w:rsidRPr="00DB3940">
        <w:rPr>
          <w:lang w:val="lt-LT"/>
        </w:rPr>
        <w:t xml:space="preserve"> PRIEDAS STATYBOS </w:t>
      </w:r>
      <w:r w:rsidR="00152621">
        <w:rPr>
          <w:lang w:val="lt-LT"/>
        </w:rPr>
        <w:t xml:space="preserve"> IR MONTAVIMO </w:t>
      </w:r>
      <w:r w:rsidR="00CC7F56" w:rsidRPr="00DB3940">
        <w:rPr>
          <w:lang w:val="lt-LT"/>
        </w:rPr>
        <w:t>DARBŲ APIMTIS</w:t>
      </w:r>
      <w:bookmarkEnd w:id="60"/>
      <w:r w:rsidR="00CC7F56" w:rsidRPr="00DB3940">
        <w:rPr>
          <w:lang w:val="lt-LT"/>
        </w:rPr>
        <w:t xml:space="preserve"> </w:t>
      </w:r>
    </w:p>
    <w:bookmarkEnd w:id="58"/>
    <w:bookmarkEnd w:id="59"/>
    <w:p w14:paraId="1CF6BA9B" w14:textId="77777777" w:rsidR="00CC7F56" w:rsidRPr="00B35F36" w:rsidRDefault="00CC7F56" w:rsidP="00CC7F56">
      <w:pPr>
        <w:pStyle w:val="Antrat1"/>
        <w:numPr>
          <w:ilvl w:val="0"/>
          <w:numId w:val="0"/>
        </w:numPr>
        <w:ind w:left="1287"/>
        <w:jc w:val="left"/>
        <w:rPr>
          <w:b w:val="0"/>
          <w:lang w:val="lt-LT"/>
        </w:rPr>
      </w:pPr>
    </w:p>
    <w:tbl>
      <w:tblPr>
        <w:tblW w:w="9209" w:type="dxa"/>
        <w:jc w:val="center"/>
        <w:tblLayout w:type="fixed"/>
        <w:tblCellMar>
          <w:left w:w="70" w:type="dxa"/>
          <w:right w:w="70" w:type="dxa"/>
        </w:tblCellMar>
        <w:tblLook w:val="04A0" w:firstRow="1" w:lastRow="0" w:firstColumn="1" w:lastColumn="0" w:noHBand="0" w:noVBand="1"/>
      </w:tblPr>
      <w:tblGrid>
        <w:gridCol w:w="522"/>
        <w:gridCol w:w="1363"/>
        <w:gridCol w:w="1371"/>
        <w:gridCol w:w="1984"/>
        <w:gridCol w:w="1276"/>
        <w:gridCol w:w="1276"/>
        <w:gridCol w:w="1417"/>
      </w:tblGrid>
      <w:tr w:rsidR="00CC7F56" w:rsidRPr="00DB3940" w14:paraId="1E075C48" w14:textId="77777777" w:rsidTr="00152621">
        <w:trPr>
          <w:cantSplit/>
          <w:jc w:val="center"/>
        </w:trPr>
        <w:tc>
          <w:tcPr>
            <w:tcW w:w="522" w:type="dxa"/>
            <w:tcBorders>
              <w:top w:val="single" w:sz="4" w:space="0" w:color="000000"/>
              <w:left w:val="single" w:sz="4" w:space="0" w:color="000000"/>
              <w:bottom w:val="single" w:sz="4" w:space="0" w:color="000000"/>
              <w:right w:val="nil"/>
            </w:tcBorders>
            <w:vAlign w:val="center"/>
            <w:hideMark/>
          </w:tcPr>
          <w:p w14:paraId="40618854" w14:textId="77777777" w:rsidR="00CC7F56" w:rsidRPr="00DB3940" w:rsidRDefault="00CC7F56" w:rsidP="005978C8">
            <w:pPr>
              <w:jc w:val="center"/>
              <w:rPr>
                <w:sz w:val="22"/>
                <w:szCs w:val="22"/>
                <w:lang w:val="lt-LT"/>
              </w:rPr>
            </w:pPr>
            <w:r w:rsidRPr="00DB3940">
              <w:rPr>
                <w:sz w:val="22"/>
                <w:szCs w:val="22"/>
                <w:lang w:val="lt-LT"/>
              </w:rPr>
              <w:t>Eil. Nr.</w:t>
            </w:r>
          </w:p>
        </w:tc>
        <w:tc>
          <w:tcPr>
            <w:tcW w:w="1363" w:type="dxa"/>
            <w:tcBorders>
              <w:top w:val="single" w:sz="4" w:space="0" w:color="000000"/>
              <w:left w:val="single" w:sz="4" w:space="0" w:color="000000"/>
              <w:bottom w:val="single" w:sz="4" w:space="0" w:color="000000"/>
              <w:right w:val="nil"/>
            </w:tcBorders>
            <w:vAlign w:val="center"/>
            <w:hideMark/>
          </w:tcPr>
          <w:p w14:paraId="78B7C4F2" w14:textId="77777777" w:rsidR="00CC7F56" w:rsidRPr="00DB3940" w:rsidRDefault="00CC7F56" w:rsidP="005978C8">
            <w:pPr>
              <w:jc w:val="center"/>
              <w:rPr>
                <w:sz w:val="22"/>
                <w:szCs w:val="22"/>
                <w:lang w:val="lt-LT"/>
              </w:rPr>
            </w:pPr>
            <w:r w:rsidRPr="00DB3940">
              <w:rPr>
                <w:sz w:val="22"/>
                <w:szCs w:val="22"/>
                <w:lang w:val="lt-LT"/>
              </w:rPr>
              <w:t>Sutarties pavadinimas</w:t>
            </w:r>
          </w:p>
        </w:tc>
        <w:tc>
          <w:tcPr>
            <w:tcW w:w="1371" w:type="dxa"/>
            <w:tcBorders>
              <w:top w:val="single" w:sz="4" w:space="0" w:color="000000"/>
              <w:left w:val="single" w:sz="4" w:space="0" w:color="000000"/>
              <w:bottom w:val="single" w:sz="4" w:space="0" w:color="000000"/>
              <w:right w:val="single" w:sz="4" w:space="0" w:color="auto"/>
            </w:tcBorders>
            <w:vAlign w:val="center"/>
            <w:hideMark/>
          </w:tcPr>
          <w:p w14:paraId="3D0B6E3A" w14:textId="77777777" w:rsidR="00CC7F56" w:rsidRPr="00DB3940" w:rsidRDefault="00CC7F56" w:rsidP="005978C8">
            <w:pPr>
              <w:jc w:val="center"/>
              <w:rPr>
                <w:sz w:val="22"/>
                <w:szCs w:val="22"/>
                <w:lang w:val="lt-LT"/>
              </w:rPr>
            </w:pPr>
            <w:r w:rsidRPr="00DB3940">
              <w:rPr>
                <w:sz w:val="22"/>
                <w:szCs w:val="22"/>
                <w:lang w:val="lt-LT"/>
              </w:rPr>
              <w:t>Sutarties objektas, darbų aprašymas</w:t>
            </w:r>
          </w:p>
        </w:tc>
        <w:tc>
          <w:tcPr>
            <w:tcW w:w="1984" w:type="dxa"/>
            <w:tcBorders>
              <w:top w:val="single" w:sz="4" w:space="0" w:color="000000"/>
              <w:left w:val="single" w:sz="4" w:space="0" w:color="auto"/>
              <w:bottom w:val="single" w:sz="4" w:space="0" w:color="000000"/>
              <w:right w:val="nil"/>
            </w:tcBorders>
            <w:vAlign w:val="center"/>
          </w:tcPr>
          <w:p w14:paraId="7A9079B7" w14:textId="335CA2C2" w:rsidR="00CC7F56" w:rsidRPr="008A742B" w:rsidRDefault="00152621" w:rsidP="005978C8">
            <w:pPr>
              <w:jc w:val="center"/>
              <w:rPr>
                <w:color w:val="FF0000"/>
                <w:sz w:val="22"/>
                <w:szCs w:val="22"/>
                <w:lang w:val="lt-LT"/>
              </w:rPr>
            </w:pPr>
            <w:r>
              <w:rPr>
                <w:sz w:val="22"/>
                <w:szCs w:val="22"/>
                <w:lang w:val="lt-LT"/>
              </w:rPr>
              <w:t>Statybos ir montavimo darbų pagal atitinkamą sutartį vertė</w:t>
            </w:r>
            <w:r w:rsidRPr="008A742B">
              <w:rPr>
                <w:sz w:val="22"/>
                <w:szCs w:val="22"/>
                <w:lang w:val="lt-LT"/>
              </w:rPr>
              <w:t xml:space="preserve"> Eur be PVM</w:t>
            </w:r>
          </w:p>
        </w:tc>
        <w:tc>
          <w:tcPr>
            <w:tcW w:w="1276" w:type="dxa"/>
            <w:tcBorders>
              <w:top w:val="single" w:sz="4" w:space="0" w:color="000000"/>
              <w:left w:val="single" w:sz="4" w:space="0" w:color="000000"/>
              <w:bottom w:val="single" w:sz="4" w:space="0" w:color="000000"/>
              <w:right w:val="nil"/>
            </w:tcBorders>
            <w:vAlign w:val="center"/>
            <w:hideMark/>
          </w:tcPr>
          <w:p w14:paraId="139A48BC" w14:textId="77777777" w:rsidR="00CC7F56" w:rsidRPr="00DB3940" w:rsidRDefault="00CC7F56" w:rsidP="005978C8">
            <w:pPr>
              <w:jc w:val="center"/>
              <w:rPr>
                <w:sz w:val="22"/>
                <w:szCs w:val="22"/>
                <w:lang w:val="lt-LT"/>
              </w:rPr>
            </w:pPr>
            <w:r w:rsidRPr="00DB3940">
              <w:rPr>
                <w:sz w:val="22"/>
                <w:szCs w:val="22"/>
                <w:lang w:val="lt-LT"/>
              </w:rPr>
              <w:t>Sutarties pradžios data</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20E51377" w14:textId="77777777" w:rsidR="00CC7F56" w:rsidRPr="00DB3940" w:rsidRDefault="00CC7F56" w:rsidP="005978C8">
            <w:pPr>
              <w:jc w:val="center"/>
              <w:rPr>
                <w:sz w:val="22"/>
                <w:szCs w:val="22"/>
                <w:lang w:val="lt-LT"/>
              </w:rPr>
            </w:pPr>
            <w:r w:rsidRPr="00DB3940">
              <w:rPr>
                <w:sz w:val="22"/>
                <w:szCs w:val="22"/>
                <w:lang w:val="lt-LT"/>
              </w:rPr>
              <w:t>Sutarties įvykdymo data</w:t>
            </w:r>
          </w:p>
        </w:tc>
        <w:tc>
          <w:tcPr>
            <w:tcW w:w="1417" w:type="dxa"/>
            <w:tcBorders>
              <w:top w:val="single" w:sz="4" w:space="0" w:color="auto"/>
              <w:left w:val="single" w:sz="4" w:space="0" w:color="auto"/>
              <w:bottom w:val="single" w:sz="4" w:space="0" w:color="auto"/>
              <w:right w:val="single" w:sz="4" w:space="0" w:color="auto"/>
            </w:tcBorders>
            <w:vAlign w:val="center"/>
          </w:tcPr>
          <w:p w14:paraId="0F28746E" w14:textId="77777777" w:rsidR="00CC7F56" w:rsidRPr="00DB3940" w:rsidRDefault="00CC7F56" w:rsidP="005978C8">
            <w:pPr>
              <w:jc w:val="center"/>
              <w:rPr>
                <w:sz w:val="22"/>
                <w:szCs w:val="22"/>
                <w:lang w:val="lt-LT"/>
              </w:rPr>
            </w:pPr>
            <w:r w:rsidRPr="00DB3940">
              <w:rPr>
                <w:sz w:val="22"/>
                <w:szCs w:val="22"/>
                <w:lang w:val="lt-LT"/>
              </w:rPr>
              <w:t>Užsakovo pavadinimas, kontaktiniai duomenys</w:t>
            </w:r>
          </w:p>
        </w:tc>
      </w:tr>
      <w:tr w:rsidR="00CC7F56" w:rsidRPr="00B35F36" w14:paraId="4BCEAA01" w14:textId="77777777" w:rsidTr="00152621">
        <w:trPr>
          <w:cantSplit/>
          <w:jc w:val="center"/>
        </w:trPr>
        <w:tc>
          <w:tcPr>
            <w:tcW w:w="522" w:type="dxa"/>
            <w:tcBorders>
              <w:top w:val="single" w:sz="4" w:space="0" w:color="000000"/>
              <w:left w:val="single" w:sz="4" w:space="0" w:color="000000"/>
              <w:bottom w:val="single" w:sz="4" w:space="0" w:color="000000"/>
              <w:right w:val="nil"/>
            </w:tcBorders>
            <w:hideMark/>
          </w:tcPr>
          <w:p w14:paraId="1B6BF21A" w14:textId="77777777" w:rsidR="00CC7F56" w:rsidRPr="00B35F36" w:rsidRDefault="00CC7F56" w:rsidP="005978C8">
            <w:pPr>
              <w:rPr>
                <w:b/>
                <w:i/>
                <w:sz w:val="24"/>
                <w:szCs w:val="24"/>
                <w:lang w:val="lt-LT"/>
              </w:rPr>
            </w:pPr>
          </w:p>
        </w:tc>
        <w:tc>
          <w:tcPr>
            <w:tcW w:w="1363" w:type="dxa"/>
            <w:tcBorders>
              <w:top w:val="single" w:sz="4" w:space="0" w:color="000000"/>
              <w:left w:val="single" w:sz="4" w:space="0" w:color="000000"/>
              <w:bottom w:val="single" w:sz="4" w:space="0" w:color="000000"/>
              <w:right w:val="nil"/>
            </w:tcBorders>
          </w:tcPr>
          <w:p w14:paraId="17338EE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FFE54B7"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4B04C2A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0AD4A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6315C06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4834A85" w14:textId="77777777" w:rsidR="00CC7F56" w:rsidRPr="00B35F36" w:rsidRDefault="00CC7F56" w:rsidP="005978C8">
            <w:pPr>
              <w:rPr>
                <w:sz w:val="24"/>
                <w:szCs w:val="24"/>
                <w:lang w:val="lt-LT"/>
              </w:rPr>
            </w:pPr>
          </w:p>
        </w:tc>
      </w:tr>
      <w:tr w:rsidR="00CC7F56" w:rsidRPr="00B35F36" w14:paraId="49C3BBFC" w14:textId="77777777" w:rsidTr="00152621">
        <w:trPr>
          <w:cantSplit/>
          <w:jc w:val="center"/>
        </w:trPr>
        <w:tc>
          <w:tcPr>
            <w:tcW w:w="522" w:type="dxa"/>
            <w:tcBorders>
              <w:top w:val="single" w:sz="4" w:space="0" w:color="000000"/>
              <w:left w:val="single" w:sz="4" w:space="0" w:color="000000"/>
              <w:bottom w:val="single" w:sz="4" w:space="0" w:color="000000"/>
              <w:right w:val="nil"/>
            </w:tcBorders>
          </w:tcPr>
          <w:p w14:paraId="525CD276"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E02DA80"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5E852DF9"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3641A29E"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0F08563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4DE0A5D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3E4720D7" w14:textId="77777777" w:rsidR="00CC7F56" w:rsidRPr="00B35F36" w:rsidRDefault="00CC7F56" w:rsidP="005978C8">
            <w:pPr>
              <w:rPr>
                <w:sz w:val="24"/>
                <w:szCs w:val="24"/>
                <w:lang w:val="lt-LT"/>
              </w:rPr>
            </w:pPr>
          </w:p>
        </w:tc>
      </w:tr>
      <w:tr w:rsidR="00CC7F56" w:rsidRPr="00B35F36" w14:paraId="07981497" w14:textId="77777777" w:rsidTr="00152621">
        <w:trPr>
          <w:cantSplit/>
          <w:jc w:val="center"/>
        </w:trPr>
        <w:tc>
          <w:tcPr>
            <w:tcW w:w="522" w:type="dxa"/>
            <w:tcBorders>
              <w:top w:val="single" w:sz="4" w:space="0" w:color="000000"/>
              <w:left w:val="single" w:sz="4" w:space="0" w:color="000000"/>
              <w:bottom w:val="single" w:sz="4" w:space="0" w:color="000000"/>
              <w:right w:val="nil"/>
            </w:tcBorders>
          </w:tcPr>
          <w:p w14:paraId="750F9141"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71445B3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666CC092"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5248E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681B945"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09AD57D3"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A0EDF44" w14:textId="77777777" w:rsidR="00CC7F56" w:rsidRPr="00B35F36" w:rsidRDefault="00CC7F56" w:rsidP="005978C8">
            <w:pPr>
              <w:rPr>
                <w:sz w:val="24"/>
                <w:szCs w:val="24"/>
                <w:lang w:val="lt-LT"/>
              </w:rPr>
            </w:pPr>
          </w:p>
        </w:tc>
      </w:tr>
      <w:tr w:rsidR="00CC7F56" w:rsidRPr="00B35F36" w14:paraId="33349EA3" w14:textId="77777777" w:rsidTr="00152621">
        <w:trPr>
          <w:cantSplit/>
          <w:jc w:val="center"/>
        </w:trPr>
        <w:tc>
          <w:tcPr>
            <w:tcW w:w="522" w:type="dxa"/>
            <w:tcBorders>
              <w:top w:val="single" w:sz="4" w:space="0" w:color="000000"/>
              <w:left w:val="single" w:sz="4" w:space="0" w:color="000000"/>
              <w:bottom w:val="single" w:sz="4" w:space="0" w:color="000000"/>
              <w:right w:val="nil"/>
            </w:tcBorders>
          </w:tcPr>
          <w:p w14:paraId="705A9302"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5DC6AFBB"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A508A74"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6EDC3EBB"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25F8DC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6CF299D"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047C64D3" w14:textId="77777777" w:rsidR="00CC7F56" w:rsidRPr="00B35F36" w:rsidRDefault="00CC7F56" w:rsidP="005978C8">
            <w:pPr>
              <w:rPr>
                <w:sz w:val="24"/>
                <w:szCs w:val="24"/>
                <w:lang w:val="lt-LT"/>
              </w:rPr>
            </w:pPr>
          </w:p>
        </w:tc>
      </w:tr>
      <w:tr w:rsidR="00CC7F56" w:rsidRPr="00B35F36" w14:paraId="27120720" w14:textId="77777777" w:rsidTr="00152621">
        <w:trPr>
          <w:cantSplit/>
          <w:jc w:val="center"/>
        </w:trPr>
        <w:tc>
          <w:tcPr>
            <w:tcW w:w="522" w:type="dxa"/>
            <w:tcBorders>
              <w:top w:val="single" w:sz="4" w:space="0" w:color="000000"/>
              <w:left w:val="single" w:sz="4" w:space="0" w:color="000000"/>
              <w:bottom w:val="single" w:sz="4" w:space="0" w:color="000000"/>
              <w:right w:val="nil"/>
            </w:tcBorders>
          </w:tcPr>
          <w:p w14:paraId="04B69E9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6CEEFCB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761EDF8"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2F315B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7295DAE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9FC022B"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3EC309E" w14:textId="77777777" w:rsidR="00CC7F56" w:rsidRPr="00B35F36" w:rsidRDefault="00CC7F56" w:rsidP="005978C8">
            <w:pPr>
              <w:rPr>
                <w:sz w:val="24"/>
                <w:szCs w:val="24"/>
                <w:lang w:val="lt-LT"/>
              </w:rPr>
            </w:pPr>
          </w:p>
        </w:tc>
      </w:tr>
      <w:tr w:rsidR="00CC7F56" w:rsidRPr="00B35F36" w14:paraId="3A1E66E3" w14:textId="77777777" w:rsidTr="00152621">
        <w:trPr>
          <w:cantSplit/>
          <w:jc w:val="center"/>
        </w:trPr>
        <w:tc>
          <w:tcPr>
            <w:tcW w:w="522" w:type="dxa"/>
            <w:tcBorders>
              <w:top w:val="single" w:sz="4" w:space="0" w:color="000000"/>
              <w:left w:val="single" w:sz="4" w:space="0" w:color="000000"/>
              <w:bottom w:val="single" w:sz="4" w:space="0" w:color="000000"/>
              <w:right w:val="nil"/>
            </w:tcBorders>
          </w:tcPr>
          <w:p w14:paraId="79A8156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04A659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012822DB"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BCDEC9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25FA768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14A239C4"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2E8EDF6F" w14:textId="77777777" w:rsidR="00CC7F56" w:rsidRPr="00B35F36" w:rsidRDefault="00CC7F56" w:rsidP="005978C8">
            <w:pPr>
              <w:rPr>
                <w:sz w:val="24"/>
                <w:szCs w:val="24"/>
                <w:lang w:val="lt-LT"/>
              </w:rPr>
            </w:pPr>
          </w:p>
        </w:tc>
      </w:tr>
    </w:tbl>
    <w:p w14:paraId="1CE06247" w14:textId="65808F1E" w:rsidR="00CC7F56" w:rsidRDefault="00CC7F56" w:rsidP="00CC7F56">
      <w:pPr>
        <w:rPr>
          <w:sz w:val="24"/>
          <w:szCs w:val="24"/>
          <w:lang w:val="lt-LT"/>
        </w:rPr>
      </w:pPr>
    </w:p>
    <w:p w14:paraId="672705B9" w14:textId="6121887F"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2ECC4C4D" w14:textId="77777777" w:rsidR="00302F8E" w:rsidRPr="00BE362C" w:rsidRDefault="00302F8E" w:rsidP="00302F8E">
      <w:pPr>
        <w:pStyle w:val="Sraopastraipa"/>
        <w:numPr>
          <w:ilvl w:val="0"/>
          <w:numId w:val="7"/>
        </w:numPr>
        <w:snapToGrid w:val="0"/>
        <w:ind w:left="0" w:right="-82" w:firstLine="0"/>
        <w:jc w:val="both"/>
        <w:rPr>
          <w:position w:val="6"/>
          <w:sz w:val="24"/>
          <w:szCs w:val="24"/>
        </w:rPr>
      </w:pPr>
      <w:r w:rsidRPr="00472F5A">
        <w:rPr>
          <w:sz w:val="24"/>
          <w:szCs w:val="24"/>
          <w:lang w:val="lt-LT"/>
        </w:rPr>
        <w:t>Pateikiamos Užsakovų</w:t>
      </w:r>
      <w:r w:rsidRPr="00E04CD4">
        <w:rPr>
          <w:rFonts w:eastAsia="Calibri"/>
          <w:sz w:val="24"/>
          <w:szCs w:val="24"/>
          <w:lang w:val="lt-LT"/>
        </w:rPr>
        <w:t xml:space="preserve">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w:t>
      </w:r>
      <w:r w:rsidRPr="00BE362C">
        <w:rPr>
          <w:position w:val="6"/>
          <w:sz w:val="24"/>
          <w:szCs w:val="24"/>
        </w:rPr>
        <w:t xml:space="preserve">. </w:t>
      </w:r>
    </w:p>
    <w:p w14:paraId="6E97FC70" w14:textId="77777777" w:rsidR="00302F8E" w:rsidRPr="00BE362C" w:rsidRDefault="00302F8E" w:rsidP="00302F8E">
      <w:pPr>
        <w:pStyle w:val="Sraopastraipa"/>
        <w:numPr>
          <w:ilvl w:val="0"/>
          <w:numId w:val="7"/>
        </w:numPr>
        <w:snapToGrid w:val="0"/>
        <w:ind w:left="0" w:right="-82" w:firstLine="0"/>
        <w:jc w:val="both"/>
        <w:rPr>
          <w:b/>
          <w:position w:val="6"/>
          <w:sz w:val="24"/>
          <w:szCs w:val="24"/>
          <w:lang w:val="lt-LT"/>
        </w:rPr>
      </w:pPr>
      <w:r w:rsidRPr="00BE362C">
        <w:rPr>
          <w:sz w:val="24"/>
          <w:szCs w:val="24"/>
          <w:lang w:val="lt-LT"/>
        </w:rPr>
        <w:t>Įrodymui bus priimti ir užsakovo pasirašyti ir antspaudu patvirtinti darbų priėmimo-perdavimo aktai, jei juose yra visa reikalaujama informacija</w:t>
      </w:r>
      <w:r w:rsidRPr="00F202E1">
        <w:rPr>
          <w:sz w:val="24"/>
          <w:szCs w:val="24"/>
        </w:rPr>
        <w:t xml:space="preserve"> </w:t>
      </w:r>
      <w:r>
        <w:rPr>
          <w:sz w:val="24"/>
          <w:szCs w:val="24"/>
          <w:lang w:val="lt-LT"/>
        </w:rPr>
        <w:t>pagal Konkurso</w:t>
      </w:r>
      <w:r w:rsidRPr="00BE362C">
        <w:rPr>
          <w:sz w:val="24"/>
          <w:szCs w:val="24"/>
        </w:rPr>
        <w:t xml:space="preserve"> sąlygų </w:t>
      </w:r>
      <w:r>
        <w:rPr>
          <w:sz w:val="24"/>
          <w:szCs w:val="24"/>
        </w:rPr>
        <w:t>9.8</w:t>
      </w:r>
      <w:r w:rsidRPr="00BE362C">
        <w:rPr>
          <w:sz w:val="24"/>
          <w:szCs w:val="24"/>
        </w:rPr>
        <w:t xml:space="preserve"> p. reikalavimus.</w:t>
      </w:r>
    </w:p>
    <w:p w14:paraId="56D7B6C4" w14:textId="77777777" w:rsidR="00CC7F56" w:rsidRPr="00B35F36" w:rsidRDefault="00CC7F56" w:rsidP="00CC7F56">
      <w:pPr>
        <w:rPr>
          <w:sz w:val="24"/>
          <w:szCs w:val="24"/>
          <w:lang w:val="lt-LT"/>
        </w:rPr>
      </w:pPr>
    </w:p>
    <w:p w14:paraId="2C8B5758" w14:textId="77777777" w:rsidR="00CC7F56" w:rsidRPr="00B35F36" w:rsidRDefault="00CC7F56" w:rsidP="00CC7F56">
      <w:pPr>
        <w:jc w:val="both"/>
        <w:rPr>
          <w:sz w:val="24"/>
          <w:szCs w:val="24"/>
          <w:lang w:val="lt-LT" w:eastAsia="hu-HU"/>
        </w:rPr>
      </w:pPr>
    </w:p>
    <w:tbl>
      <w:tblPr>
        <w:tblW w:w="9180" w:type="dxa"/>
        <w:tblLayout w:type="fixed"/>
        <w:tblLook w:val="04A0" w:firstRow="1" w:lastRow="0" w:firstColumn="1" w:lastColumn="0" w:noHBand="0" w:noVBand="1"/>
      </w:tblPr>
      <w:tblGrid>
        <w:gridCol w:w="3285"/>
        <w:gridCol w:w="604"/>
        <w:gridCol w:w="1980"/>
        <w:gridCol w:w="701"/>
        <w:gridCol w:w="2610"/>
      </w:tblGrid>
      <w:tr w:rsidR="00CC7F56" w:rsidRPr="00B35F36" w14:paraId="287DC924" w14:textId="77777777" w:rsidTr="005978C8">
        <w:trPr>
          <w:trHeight w:val="285"/>
        </w:trPr>
        <w:tc>
          <w:tcPr>
            <w:tcW w:w="3285" w:type="dxa"/>
            <w:tcBorders>
              <w:top w:val="nil"/>
              <w:left w:val="nil"/>
              <w:bottom w:val="single" w:sz="4" w:space="0" w:color="auto"/>
              <w:right w:val="nil"/>
            </w:tcBorders>
          </w:tcPr>
          <w:p w14:paraId="78A29226" w14:textId="77777777" w:rsidR="00CC7F56" w:rsidRPr="00B35F36" w:rsidRDefault="00CC7F56" w:rsidP="005978C8">
            <w:pPr>
              <w:ind w:right="-82"/>
              <w:rPr>
                <w:sz w:val="24"/>
                <w:szCs w:val="24"/>
                <w:lang w:val="lt-LT"/>
              </w:rPr>
            </w:pPr>
          </w:p>
        </w:tc>
        <w:tc>
          <w:tcPr>
            <w:tcW w:w="604" w:type="dxa"/>
          </w:tcPr>
          <w:p w14:paraId="0FCDAB14" w14:textId="77777777" w:rsidR="00CC7F56" w:rsidRPr="00B35F36" w:rsidRDefault="00CC7F56" w:rsidP="005978C8">
            <w:pPr>
              <w:ind w:right="-82"/>
              <w:jc w:val="center"/>
              <w:rPr>
                <w:sz w:val="24"/>
                <w:szCs w:val="24"/>
                <w:lang w:val="lt-LT"/>
              </w:rPr>
            </w:pPr>
          </w:p>
        </w:tc>
        <w:tc>
          <w:tcPr>
            <w:tcW w:w="1980" w:type="dxa"/>
            <w:tcBorders>
              <w:top w:val="nil"/>
              <w:left w:val="nil"/>
              <w:bottom w:val="single" w:sz="4" w:space="0" w:color="auto"/>
              <w:right w:val="nil"/>
            </w:tcBorders>
          </w:tcPr>
          <w:p w14:paraId="6028C7B3" w14:textId="77777777" w:rsidR="00CC7F56" w:rsidRPr="00B35F36" w:rsidRDefault="00CC7F56" w:rsidP="005978C8">
            <w:pPr>
              <w:ind w:right="-82"/>
              <w:jc w:val="center"/>
              <w:rPr>
                <w:sz w:val="24"/>
                <w:szCs w:val="24"/>
                <w:lang w:val="lt-LT"/>
              </w:rPr>
            </w:pPr>
          </w:p>
        </w:tc>
        <w:tc>
          <w:tcPr>
            <w:tcW w:w="701" w:type="dxa"/>
          </w:tcPr>
          <w:p w14:paraId="17820907" w14:textId="77777777" w:rsidR="00CC7F56" w:rsidRPr="00B35F36" w:rsidRDefault="00CC7F56" w:rsidP="005978C8">
            <w:pPr>
              <w:ind w:right="-82"/>
              <w:jc w:val="center"/>
              <w:rPr>
                <w:sz w:val="24"/>
                <w:szCs w:val="24"/>
                <w:lang w:val="lt-LT"/>
              </w:rPr>
            </w:pPr>
          </w:p>
        </w:tc>
        <w:tc>
          <w:tcPr>
            <w:tcW w:w="2610" w:type="dxa"/>
            <w:tcBorders>
              <w:top w:val="nil"/>
              <w:left w:val="nil"/>
              <w:bottom w:val="single" w:sz="4" w:space="0" w:color="auto"/>
              <w:right w:val="nil"/>
            </w:tcBorders>
          </w:tcPr>
          <w:p w14:paraId="72A113B4" w14:textId="77777777" w:rsidR="00CC7F56" w:rsidRPr="00B35F36" w:rsidRDefault="00CC7F56" w:rsidP="005978C8">
            <w:pPr>
              <w:ind w:right="-82"/>
              <w:rPr>
                <w:sz w:val="24"/>
                <w:szCs w:val="24"/>
                <w:lang w:val="lt-LT"/>
              </w:rPr>
            </w:pPr>
          </w:p>
        </w:tc>
      </w:tr>
      <w:tr w:rsidR="00CC7F56" w:rsidRPr="00B35F36" w14:paraId="5097ACF6" w14:textId="77777777" w:rsidTr="005978C8">
        <w:trPr>
          <w:trHeight w:val="186"/>
        </w:trPr>
        <w:tc>
          <w:tcPr>
            <w:tcW w:w="3285" w:type="dxa"/>
            <w:tcBorders>
              <w:top w:val="single" w:sz="4" w:space="0" w:color="auto"/>
              <w:left w:val="nil"/>
              <w:bottom w:val="nil"/>
              <w:right w:val="nil"/>
            </w:tcBorders>
            <w:hideMark/>
          </w:tcPr>
          <w:p w14:paraId="7C9A4184" w14:textId="77777777" w:rsidR="00CC7F56" w:rsidRPr="00B35F36" w:rsidRDefault="00CC7F56" w:rsidP="005978C8">
            <w:pPr>
              <w:snapToGrid w:val="0"/>
              <w:ind w:right="-82"/>
              <w:jc w:val="both"/>
              <w:rPr>
                <w:position w:val="6"/>
                <w:sz w:val="24"/>
                <w:szCs w:val="24"/>
                <w:lang w:val="lt-LT"/>
              </w:rPr>
            </w:pPr>
            <w:r w:rsidRPr="00B35F36">
              <w:rPr>
                <w:position w:val="6"/>
                <w:sz w:val="24"/>
                <w:szCs w:val="24"/>
                <w:lang w:val="lt-LT"/>
              </w:rPr>
              <w:t>(Pasirašiusio asmens pareigų pavadinimas)</w:t>
            </w:r>
          </w:p>
        </w:tc>
        <w:tc>
          <w:tcPr>
            <w:tcW w:w="604" w:type="dxa"/>
          </w:tcPr>
          <w:p w14:paraId="44D0642E" w14:textId="77777777" w:rsidR="00CC7F56" w:rsidRPr="00B35F36" w:rsidRDefault="00CC7F56" w:rsidP="005978C8">
            <w:pPr>
              <w:ind w:right="-82"/>
              <w:jc w:val="center"/>
              <w:rPr>
                <w:sz w:val="24"/>
                <w:szCs w:val="24"/>
                <w:lang w:val="lt-LT"/>
              </w:rPr>
            </w:pPr>
          </w:p>
        </w:tc>
        <w:tc>
          <w:tcPr>
            <w:tcW w:w="1980" w:type="dxa"/>
            <w:tcBorders>
              <w:top w:val="single" w:sz="4" w:space="0" w:color="auto"/>
              <w:left w:val="nil"/>
              <w:bottom w:val="nil"/>
              <w:right w:val="nil"/>
            </w:tcBorders>
            <w:hideMark/>
          </w:tcPr>
          <w:p w14:paraId="09A0230A" w14:textId="77777777" w:rsidR="00CC7F56" w:rsidRPr="00B35F36" w:rsidRDefault="00CC7F56" w:rsidP="005978C8">
            <w:pPr>
              <w:ind w:right="-82"/>
              <w:jc w:val="center"/>
              <w:rPr>
                <w:sz w:val="24"/>
                <w:szCs w:val="24"/>
                <w:lang w:val="lt-LT"/>
              </w:rPr>
            </w:pPr>
            <w:r w:rsidRPr="00B35F36">
              <w:rPr>
                <w:position w:val="6"/>
                <w:sz w:val="24"/>
                <w:szCs w:val="24"/>
                <w:lang w:val="lt-LT"/>
              </w:rPr>
              <w:t>(Parašas)</w:t>
            </w:r>
          </w:p>
        </w:tc>
        <w:tc>
          <w:tcPr>
            <w:tcW w:w="701" w:type="dxa"/>
          </w:tcPr>
          <w:p w14:paraId="5F6CE071" w14:textId="77777777" w:rsidR="00CC7F56" w:rsidRPr="00B35F36" w:rsidRDefault="00CC7F56" w:rsidP="005978C8">
            <w:pPr>
              <w:ind w:right="-82"/>
              <w:jc w:val="center"/>
              <w:rPr>
                <w:sz w:val="24"/>
                <w:szCs w:val="24"/>
                <w:lang w:val="lt-LT"/>
              </w:rPr>
            </w:pPr>
          </w:p>
        </w:tc>
        <w:tc>
          <w:tcPr>
            <w:tcW w:w="2610" w:type="dxa"/>
            <w:tcBorders>
              <w:top w:val="single" w:sz="4" w:space="0" w:color="auto"/>
              <w:left w:val="nil"/>
              <w:bottom w:val="nil"/>
              <w:right w:val="nil"/>
            </w:tcBorders>
            <w:hideMark/>
          </w:tcPr>
          <w:p w14:paraId="6EEB3686" w14:textId="77777777" w:rsidR="00CC7F56" w:rsidRPr="00B35F36" w:rsidRDefault="00CC7F56" w:rsidP="005978C8">
            <w:pPr>
              <w:ind w:right="-82"/>
              <w:jc w:val="center"/>
              <w:rPr>
                <w:sz w:val="24"/>
                <w:szCs w:val="24"/>
                <w:lang w:val="lt-LT"/>
              </w:rPr>
            </w:pPr>
            <w:r w:rsidRPr="00B35F36">
              <w:rPr>
                <w:position w:val="6"/>
                <w:sz w:val="24"/>
                <w:szCs w:val="24"/>
                <w:lang w:val="lt-LT"/>
              </w:rPr>
              <w:t>(Vardas ir pavardė)</w:t>
            </w:r>
          </w:p>
        </w:tc>
      </w:tr>
    </w:tbl>
    <w:p w14:paraId="65D343FD" w14:textId="77777777" w:rsidR="00CC7F56" w:rsidRPr="00B35F36" w:rsidRDefault="00CC7F56" w:rsidP="00CC7F56">
      <w:pPr>
        <w:pStyle w:val="Antrat1"/>
        <w:numPr>
          <w:ilvl w:val="0"/>
          <w:numId w:val="0"/>
        </w:numPr>
        <w:jc w:val="left"/>
        <w:rPr>
          <w:rFonts w:eastAsia="Calibri"/>
          <w:b w:val="0"/>
          <w:lang w:val="lt-LT"/>
        </w:rPr>
      </w:pPr>
    </w:p>
    <w:p w14:paraId="74E42CF4" w14:textId="77777777" w:rsidR="00CC7F56" w:rsidRPr="00B35F36" w:rsidRDefault="00CC7F56" w:rsidP="00CC7F56">
      <w:pPr>
        <w:rPr>
          <w:sz w:val="24"/>
          <w:szCs w:val="24"/>
          <w:lang w:val="lt-LT"/>
        </w:rPr>
      </w:pPr>
    </w:p>
    <w:p w14:paraId="709D89FE" w14:textId="77777777" w:rsidR="00CC7F56" w:rsidRPr="00B35F36" w:rsidRDefault="00CC7F56" w:rsidP="00CC7F56">
      <w:pPr>
        <w:rPr>
          <w:sz w:val="24"/>
          <w:szCs w:val="24"/>
          <w:lang w:val="lt-LT"/>
        </w:rPr>
      </w:pPr>
      <w:r w:rsidRPr="00B35F36">
        <w:rPr>
          <w:sz w:val="24"/>
          <w:szCs w:val="24"/>
          <w:lang w:val="lt-LT"/>
        </w:rPr>
        <w:br w:type="page"/>
      </w:r>
    </w:p>
    <w:p w14:paraId="66C3D121" w14:textId="77777777" w:rsidR="00CC7F56" w:rsidRPr="00B35F36" w:rsidRDefault="00CC7F56" w:rsidP="00CC7F56">
      <w:pPr>
        <w:pStyle w:val="Antrat1"/>
        <w:numPr>
          <w:ilvl w:val="0"/>
          <w:numId w:val="0"/>
        </w:numPr>
        <w:ind w:left="1287"/>
        <w:jc w:val="left"/>
        <w:rPr>
          <w:lang w:val="lt-LT"/>
        </w:rPr>
      </w:pPr>
    </w:p>
    <w:p w14:paraId="013AC292" w14:textId="77777777" w:rsidR="00CC7F56" w:rsidRPr="00AB2248" w:rsidRDefault="00CC7F56" w:rsidP="00CC7F56">
      <w:pPr>
        <w:jc w:val="both"/>
        <w:rPr>
          <w:rFonts w:eastAsia="Calibri"/>
          <w:sz w:val="24"/>
          <w:szCs w:val="24"/>
          <w:lang w:val="lt-LT"/>
        </w:rPr>
      </w:pPr>
      <w:bookmarkStart w:id="61" w:name="_Toc324426459"/>
      <w:r w:rsidRPr="00AB2248">
        <w:rPr>
          <w:rFonts w:eastAsia="Calibri"/>
          <w:sz w:val="24"/>
          <w:szCs w:val="24"/>
          <w:lang w:val="lt-LT"/>
        </w:rPr>
        <w:t>Vilniaus miesto savivaldybės administracijai</w:t>
      </w:r>
    </w:p>
    <w:p w14:paraId="46471DE0" w14:textId="77777777" w:rsidR="00CC7F56" w:rsidRPr="00AB2248" w:rsidRDefault="00CC7F56" w:rsidP="00CC7F56">
      <w:pPr>
        <w:jc w:val="both"/>
        <w:rPr>
          <w:rFonts w:eastAsia="Calibri"/>
          <w:sz w:val="24"/>
          <w:szCs w:val="24"/>
          <w:lang w:val="lt-LT"/>
        </w:rPr>
      </w:pPr>
      <w:r w:rsidRPr="00AB2248">
        <w:rPr>
          <w:rFonts w:eastAsia="Calibri"/>
          <w:sz w:val="24"/>
          <w:szCs w:val="24"/>
          <w:lang w:val="lt-LT"/>
        </w:rPr>
        <w:t>Konstitucijos pr. 3, LT-09601 Vilnius</w:t>
      </w:r>
    </w:p>
    <w:p w14:paraId="3151F51E" w14:textId="77777777" w:rsidR="00CC7F56" w:rsidRDefault="00CC7F56" w:rsidP="00CC7F56">
      <w:pPr>
        <w:pStyle w:val="Antrat1"/>
        <w:numPr>
          <w:ilvl w:val="0"/>
          <w:numId w:val="0"/>
        </w:numPr>
        <w:ind w:left="1287"/>
        <w:jc w:val="left"/>
        <w:rPr>
          <w:lang w:val="lt-LT"/>
        </w:rPr>
      </w:pPr>
    </w:p>
    <w:p w14:paraId="30353D91" w14:textId="30EC48EE" w:rsidR="00CC7F56" w:rsidRPr="00B35F36" w:rsidRDefault="004400A2" w:rsidP="00CC7F56">
      <w:pPr>
        <w:pStyle w:val="Antrat1"/>
        <w:numPr>
          <w:ilvl w:val="0"/>
          <w:numId w:val="0"/>
        </w:numPr>
        <w:ind w:left="1287"/>
        <w:rPr>
          <w:lang w:val="lt-LT"/>
        </w:rPr>
      </w:pPr>
      <w:bookmarkStart w:id="62" w:name="_Toc485638369"/>
      <w:r>
        <w:rPr>
          <w:lang w:val="lt-LT"/>
        </w:rPr>
        <w:t>6</w:t>
      </w:r>
      <w:r w:rsidR="00CC7F56" w:rsidRPr="00B35F36">
        <w:rPr>
          <w:lang w:val="lt-LT"/>
        </w:rPr>
        <w:t xml:space="preserve"> PRIEDAS PASIŪLYMO GALIOJIMO GARANTIJOS FORMA</w:t>
      </w:r>
      <w:bookmarkEnd w:id="61"/>
      <w:bookmarkEnd w:id="62"/>
    </w:p>
    <w:p w14:paraId="0587A9F6" w14:textId="77777777" w:rsidR="00CC7F56" w:rsidRPr="00B35F36" w:rsidRDefault="00CC7F56" w:rsidP="00CC7F56">
      <w:pPr>
        <w:jc w:val="center"/>
        <w:rPr>
          <w:b/>
          <w:sz w:val="24"/>
          <w:szCs w:val="24"/>
          <w:lang w:val="lt-LT"/>
        </w:rPr>
      </w:pPr>
    </w:p>
    <w:p w14:paraId="40900461" w14:textId="77777777" w:rsidR="00CC7F56" w:rsidRPr="00B35F36" w:rsidRDefault="00CC7F56" w:rsidP="00CC7F56">
      <w:pPr>
        <w:jc w:val="center"/>
        <w:rPr>
          <w:sz w:val="24"/>
          <w:szCs w:val="24"/>
          <w:lang w:val="lt-LT"/>
        </w:rPr>
      </w:pPr>
      <w:r w:rsidRPr="00B35F36">
        <w:rPr>
          <w:sz w:val="24"/>
          <w:szCs w:val="24"/>
          <w:lang w:val="lt-LT"/>
        </w:rPr>
        <w:t>20______________ ____ d. Nr. _________</w:t>
      </w:r>
    </w:p>
    <w:p w14:paraId="7004D80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04E14A43" w14:textId="77777777" w:rsidR="00CC7F56" w:rsidRPr="00B35F36" w:rsidRDefault="00CC7F56" w:rsidP="00CC7F56">
      <w:pPr>
        <w:jc w:val="center"/>
        <w:rPr>
          <w:i/>
          <w:sz w:val="24"/>
          <w:szCs w:val="24"/>
          <w:lang w:val="lt-LT"/>
        </w:rPr>
      </w:pPr>
      <w:r w:rsidRPr="00B35F36">
        <w:rPr>
          <w:i/>
          <w:sz w:val="24"/>
          <w:szCs w:val="24"/>
          <w:lang w:val="lt-LT"/>
        </w:rPr>
        <w:t>(miesto pavadinimas)</w:t>
      </w:r>
    </w:p>
    <w:p w14:paraId="51EA903B" w14:textId="77777777" w:rsidR="00CC7F56" w:rsidRPr="00B35F36" w:rsidRDefault="00CC7F56" w:rsidP="00CC7F56">
      <w:pPr>
        <w:rPr>
          <w:sz w:val="24"/>
          <w:szCs w:val="24"/>
          <w:lang w:val="lt-LT"/>
        </w:rPr>
      </w:pPr>
    </w:p>
    <w:p w14:paraId="2EAC0180" w14:textId="77777777" w:rsidR="00CC7F56" w:rsidRPr="00B35F36" w:rsidRDefault="00CC7F56" w:rsidP="00CC7F56">
      <w:pPr>
        <w:rPr>
          <w:sz w:val="24"/>
          <w:szCs w:val="24"/>
          <w:lang w:val="lt-LT"/>
        </w:rPr>
      </w:pPr>
    </w:p>
    <w:p w14:paraId="17C24BB7" w14:textId="77777777" w:rsidR="00CC7F56" w:rsidRPr="00B35F36" w:rsidRDefault="00CC7F56" w:rsidP="00CC7F56">
      <w:pPr>
        <w:ind w:firstLine="709"/>
        <w:jc w:val="both"/>
        <w:rPr>
          <w:sz w:val="24"/>
          <w:szCs w:val="24"/>
          <w:lang w:val="lt-LT"/>
        </w:rPr>
      </w:pPr>
      <w:r w:rsidRPr="00B35F36">
        <w:rPr>
          <w:sz w:val="24"/>
          <w:szCs w:val="24"/>
          <w:lang w:val="lt-LT"/>
        </w:rPr>
        <w:t xml:space="preserve">____________________________________ (toliau - Klientas), pateikė pasiūlymą dalyvauti </w:t>
      </w:r>
    </w:p>
    <w:p w14:paraId="13DF7883" w14:textId="77777777" w:rsidR="00CC7F56" w:rsidRPr="00B35F36" w:rsidRDefault="00CC7F56" w:rsidP="00CC7F56">
      <w:pPr>
        <w:jc w:val="both"/>
        <w:rPr>
          <w:sz w:val="24"/>
          <w:szCs w:val="24"/>
          <w:lang w:val="lt-LT"/>
        </w:rPr>
      </w:pPr>
      <w:r w:rsidRPr="00B35F36">
        <w:rPr>
          <w:sz w:val="24"/>
          <w:szCs w:val="24"/>
          <w:lang w:val="lt-LT"/>
        </w:rPr>
        <w:tab/>
      </w:r>
      <w:r w:rsidRPr="00B35F36">
        <w:rPr>
          <w:sz w:val="24"/>
          <w:szCs w:val="24"/>
          <w:lang w:val="lt-LT"/>
        </w:rPr>
        <w:tab/>
      </w:r>
      <w:r w:rsidRPr="00B35F36">
        <w:rPr>
          <w:i/>
          <w:sz w:val="24"/>
          <w:szCs w:val="24"/>
          <w:lang w:val="lt-LT"/>
        </w:rPr>
        <w:t>(kliento pavadinimas, adresas)</w:t>
      </w:r>
    </w:p>
    <w:p w14:paraId="7F1EE292" w14:textId="77777777" w:rsidR="00CC7F56" w:rsidRPr="00B35F36" w:rsidRDefault="00CC7F56" w:rsidP="00CC7F56">
      <w:pPr>
        <w:jc w:val="both"/>
        <w:rPr>
          <w:sz w:val="24"/>
          <w:szCs w:val="24"/>
          <w:lang w:val="lt-LT"/>
        </w:rPr>
      </w:pPr>
      <w:r w:rsidRPr="00B35F36">
        <w:rPr>
          <w:sz w:val="24"/>
          <w:szCs w:val="24"/>
          <w:lang w:val="lt-LT"/>
        </w:rPr>
        <w:t>_____________________________ viešajame pirkime.</w:t>
      </w:r>
    </w:p>
    <w:p w14:paraId="5EE708F4" w14:textId="77777777" w:rsidR="00CC7F56" w:rsidRPr="00B35F36" w:rsidRDefault="00CC7F56" w:rsidP="00CC7F56">
      <w:pPr>
        <w:rPr>
          <w:i/>
          <w:sz w:val="24"/>
          <w:szCs w:val="24"/>
          <w:lang w:val="lt-LT"/>
        </w:rPr>
      </w:pPr>
      <w:r w:rsidRPr="00B35F36">
        <w:rPr>
          <w:sz w:val="24"/>
          <w:szCs w:val="24"/>
          <w:lang w:val="lt-LT"/>
        </w:rPr>
        <w:tab/>
      </w:r>
      <w:r w:rsidRPr="00B35F36">
        <w:rPr>
          <w:i/>
          <w:sz w:val="24"/>
          <w:szCs w:val="24"/>
          <w:lang w:val="lt-LT"/>
        </w:rPr>
        <w:t xml:space="preserve">     (pirkimo pavadinimas)</w:t>
      </w:r>
    </w:p>
    <w:p w14:paraId="604F53AD" w14:textId="77777777" w:rsidR="00CC7F56" w:rsidRPr="00B35F36" w:rsidRDefault="00CC7F56" w:rsidP="00CC7F56">
      <w:pPr>
        <w:ind w:firstLine="720"/>
        <w:rPr>
          <w:sz w:val="24"/>
          <w:szCs w:val="24"/>
          <w:lang w:val="lt-LT"/>
        </w:rPr>
      </w:pPr>
      <w:r w:rsidRPr="00B35F36">
        <w:rPr>
          <w:sz w:val="24"/>
          <w:szCs w:val="24"/>
          <w:lang w:val="lt-LT"/>
        </w:rPr>
        <w:t>____________________________________bankas, atstovaujamas</w:t>
      </w:r>
    </w:p>
    <w:p w14:paraId="5E4A084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(pavadinimas)</w:t>
      </w:r>
    </w:p>
    <w:p w14:paraId="592CBCB3" w14:textId="77777777" w:rsidR="00CC7F56" w:rsidRPr="00B35F36" w:rsidRDefault="00CC7F56" w:rsidP="00CC7F56">
      <w:pPr>
        <w:rPr>
          <w:i/>
          <w:sz w:val="24"/>
          <w:szCs w:val="24"/>
          <w:lang w:val="lt-LT"/>
        </w:rPr>
      </w:pPr>
      <w:r w:rsidRPr="00B35F36">
        <w:rPr>
          <w:sz w:val="24"/>
          <w:szCs w:val="24"/>
          <w:lang w:val="lt-LT"/>
        </w:rPr>
        <w:t xml:space="preserve">______________________________ filialo ____________________________ (toliau – Garantas), </w:t>
      </w:r>
    </w:p>
    <w:p w14:paraId="244FF340" w14:textId="77777777" w:rsidR="00CC7F56" w:rsidRPr="00B35F36" w:rsidRDefault="00CC7F56" w:rsidP="00CC7F56">
      <w:pPr>
        <w:rPr>
          <w:sz w:val="24"/>
          <w:szCs w:val="24"/>
          <w:lang w:val="lt-LT"/>
        </w:rPr>
      </w:pPr>
      <w:r w:rsidRPr="00B35F36">
        <w:rPr>
          <w:i/>
          <w:sz w:val="24"/>
          <w:szCs w:val="24"/>
          <w:lang w:val="lt-LT"/>
        </w:rPr>
        <w:t>(banko filialo pavadinimas)</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(adresas)</w:t>
      </w:r>
    </w:p>
    <w:p w14:paraId="2A339805" w14:textId="77777777" w:rsidR="00CC7F56" w:rsidRPr="00B35F36" w:rsidRDefault="00CC7F56" w:rsidP="00CC7F56">
      <w:pPr>
        <w:jc w:val="both"/>
        <w:rPr>
          <w:sz w:val="24"/>
          <w:szCs w:val="24"/>
          <w:lang w:val="lt-LT"/>
        </w:rPr>
      </w:pPr>
      <w:r w:rsidRPr="00B35F36">
        <w:rPr>
          <w:sz w:val="24"/>
          <w:szCs w:val="24"/>
          <w:lang w:val="lt-LT"/>
        </w:rPr>
        <w:t>šioje garantijoje nustatytomis sąlygomis neatšaukiamai įsipareigoja sumokėti ____________________________________, (toliau – Garantijos gavėjas) ne daugiau kaip _____ (____________________________________) per 7 darbo dienas, gavęs pirmą raštišką</w:t>
      </w:r>
    </w:p>
    <w:p w14:paraId="185BD362"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(suma žodžiais, valiutos pavadinimas)</w:t>
      </w:r>
    </w:p>
    <w:p w14:paraId="15C908BB" w14:textId="77777777" w:rsidR="00CC7F56" w:rsidRPr="00B35F36" w:rsidRDefault="00CC7F56" w:rsidP="00CC7F56">
      <w:pPr>
        <w:jc w:val="both"/>
        <w:rPr>
          <w:sz w:val="24"/>
          <w:szCs w:val="24"/>
          <w:lang w:val="lt-LT"/>
        </w:rPr>
      </w:pPr>
      <w:r w:rsidRPr="00B35F36">
        <w:rPr>
          <w:sz w:val="24"/>
          <w:szCs w:val="24"/>
          <w:lang w:val="lt-LT"/>
        </w:rPr>
        <w:t>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5C60B544" w14:textId="77777777" w:rsidR="00CC7F56" w:rsidRPr="00B35F36" w:rsidRDefault="00CC7F56" w:rsidP="00CC7F56">
      <w:pPr>
        <w:ind w:firstLine="720"/>
        <w:jc w:val="both"/>
        <w:rPr>
          <w:sz w:val="24"/>
          <w:szCs w:val="24"/>
          <w:lang w:val="lt-LT"/>
        </w:rPr>
      </w:pPr>
      <w:r w:rsidRPr="00B35F36">
        <w:rPr>
          <w:sz w:val="24"/>
          <w:szCs w:val="24"/>
          <w:lang w:val="lt-LT"/>
        </w:rPr>
        <w:t>1. Klientas atsisako savo pasiūlymo arba jo dalies (pasiūlyme nurodyto pirkimo objekto, jo kiekio (apimties), siūlomų kainų, tiekimo ar mokėjimo terminų, kitų pasiūlyme nurodytų sąlygų), nors pasiūlymo galiojimo terminas dar nebus pasibaigęs;</w:t>
      </w:r>
    </w:p>
    <w:p w14:paraId="0516C88D" w14:textId="77777777" w:rsidR="00CC7F56" w:rsidRPr="00B35F36" w:rsidRDefault="00CC7F56" w:rsidP="00CC7F56">
      <w:pPr>
        <w:ind w:firstLine="720"/>
        <w:jc w:val="both"/>
        <w:rPr>
          <w:sz w:val="24"/>
          <w:szCs w:val="24"/>
          <w:lang w:val="lt-LT"/>
        </w:rPr>
      </w:pPr>
      <w:r w:rsidRPr="00B35F36">
        <w:rPr>
          <w:sz w:val="24"/>
          <w:szCs w:val="24"/>
          <w:lang w:val="lt-LT"/>
        </w:rPr>
        <w:t>2. laimėjęs viešąjį pirkimą Klientas atsisako pasirašyti sutartį pagal pirkimo dokumentuose pateiktą sutarties projektą. Jei Garantijos gavėjo nurodytu laiku jis neatvyksta pasirašyti sutarties, laikoma, kad Klientas atsisakė pasirašyti sutartį;</w:t>
      </w:r>
    </w:p>
    <w:p w14:paraId="56186A57" w14:textId="77777777" w:rsidR="00CC7F56" w:rsidRPr="00B35F36" w:rsidRDefault="00CC7F56" w:rsidP="00CC7F56">
      <w:pPr>
        <w:ind w:firstLine="720"/>
        <w:jc w:val="both"/>
        <w:rPr>
          <w:sz w:val="24"/>
          <w:szCs w:val="24"/>
          <w:lang w:val="lt-LT"/>
        </w:rPr>
      </w:pPr>
      <w:r w:rsidRPr="00B35F36">
        <w:rPr>
          <w:sz w:val="24"/>
          <w:szCs w:val="24"/>
          <w:lang w:val="lt-LT"/>
        </w:rPr>
        <w:t>3. laimėjęs viešąjį pirkimą Klientas nepateikia sutarties sąlygų įvykdymo garantijospirkimo dokumentuose nurodytomis sąlygomis.</w:t>
      </w:r>
    </w:p>
    <w:p w14:paraId="01B47063"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Garantui ir jo teisių perėmėjams ir patvirtintas Garanto antspaudu 20__ m. _______________________ ____ d.</w:t>
      </w:r>
    </w:p>
    <w:p w14:paraId="02484535" w14:textId="77777777" w:rsidR="00CC7F56" w:rsidRPr="00B35F36" w:rsidRDefault="00CC7F56" w:rsidP="00CC7F56">
      <w:pPr>
        <w:ind w:left="720"/>
        <w:jc w:val="both"/>
        <w:rPr>
          <w:i/>
          <w:sz w:val="24"/>
          <w:szCs w:val="24"/>
          <w:lang w:val="lt-LT"/>
        </w:rPr>
      </w:pPr>
      <w:r w:rsidRPr="00B35F36">
        <w:rPr>
          <w:sz w:val="24"/>
          <w:szCs w:val="24"/>
          <w:lang w:val="lt-LT"/>
        </w:rPr>
        <w:tab/>
      </w:r>
      <w:r w:rsidRPr="00B35F36">
        <w:rPr>
          <w:i/>
          <w:sz w:val="24"/>
          <w:szCs w:val="24"/>
          <w:lang w:val="lt-LT"/>
        </w:rPr>
        <w:t>(garantijos išdavimo data)</w:t>
      </w:r>
    </w:p>
    <w:p w14:paraId="2993C16C"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Garantui kartu su gautu savo banko patvirtinimu, kad parašai yra autentiški.</w:t>
      </w:r>
    </w:p>
    <w:p w14:paraId="24701B6E" w14:textId="77777777" w:rsidR="00CC7F56" w:rsidRPr="00B35F36" w:rsidRDefault="00CC7F56" w:rsidP="00CC7F56">
      <w:pPr>
        <w:ind w:firstLine="720"/>
        <w:jc w:val="both"/>
        <w:rPr>
          <w:sz w:val="24"/>
          <w:szCs w:val="24"/>
          <w:lang w:val="lt-LT"/>
        </w:rPr>
      </w:pPr>
      <w:r w:rsidRPr="00B35F36">
        <w:rPr>
          <w:sz w:val="24"/>
          <w:szCs w:val="24"/>
          <w:lang w:val="lt-LT"/>
        </w:rPr>
        <w:t>Garantas įsipareigoja tik Garantijos gavėjui, todėl ši garantija yra neperleistina ir neįkeistina.</w:t>
      </w:r>
    </w:p>
    <w:p w14:paraId="7BD91CEE"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5337CBB9" w14:textId="77777777" w:rsidR="00CC7F56" w:rsidRPr="00B35F36" w:rsidRDefault="00CC7F56" w:rsidP="00CC7F56">
      <w:pPr>
        <w:ind w:firstLine="720"/>
        <w:jc w:val="both"/>
        <w:rPr>
          <w:sz w:val="24"/>
          <w:szCs w:val="24"/>
          <w:lang w:val="lt-LT"/>
        </w:rPr>
      </w:pPr>
      <w:r w:rsidRPr="00B35F36">
        <w:rPr>
          <w:sz w:val="24"/>
          <w:szCs w:val="24"/>
          <w:lang w:val="lt-LT"/>
        </w:rPr>
        <w:t>Visi Garanto garantiniai įsipareigojimai Garantijos gavėjui pagal šią garantiją baigiasi, jeigu yra kuri nors iš šių sąlygų:</w:t>
      </w:r>
    </w:p>
    <w:p w14:paraId="1E8F5C63"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Garantas aukščiau nurodytu adresu nebus gavęs Garantijos gavėjo raštiško reikalavimo mokėti (originalo) ir Garantijos gavėjo banko patvirtinimo, kad parašai yra autentiški;</w:t>
      </w:r>
    </w:p>
    <w:p w14:paraId="7CD8162E" w14:textId="77777777" w:rsidR="00CC7F56" w:rsidRPr="00B35F36" w:rsidRDefault="00CC7F56" w:rsidP="00CC7F56">
      <w:pPr>
        <w:ind w:firstLine="720"/>
        <w:jc w:val="both"/>
        <w:rPr>
          <w:sz w:val="24"/>
          <w:szCs w:val="24"/>
          <w:lang w:val="lt-LT"/>
        </w:rPr>
      </w:pPr>
      <w:r w:rsidRPr="00B35F36">
        <w:rPr>
          <w:sz w:val="24"/>
          <w:szCs w:val="24"/>
          <w:lang w:val="lt-LT"/>
        </w:rPr>
        <w:t>2. Garantui yra grąžinamas garantijos originalas su Garantijos gavėjo prierašu, kad:</w:t>
      </w:r>
    </w:p>
    <w:p w14:paraId="08D7E936"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5E1A71E4" w14:textId="77777777" w:rsidR="00CC7F56" w:rsidRPr="00B35F36" w:rsidRDefault="00CC7F56" w:rsidP="00CC7F56">
      <w:pPr>
        <w:ind w:firstLine="720"/>
        <w:jc w:val="both"/>
        <w:rPr>
          <w:sz w:val="24"/>
          <w:szCs w:val="24"/>
          <w:lang w:val="lt-LT"/>
        </w:rPr>
      </w:pPr>
      <w:r w:rsidRPr="00B35F36">
        <w:rPr>
          <w:sz w:val="24"/>
          <w:szCs w:val="24"/>
          <w:lang w:val="lt-LT"/>
        </w:rPr>
        <w:t>arba</w:t>
      </w:r>
    </w:p>
    <w:p w14:paraId="3790174A"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DDA3518" w14:textId="77777777" w:rsidR="00CC7F56" w:rsidRPr="00B35F36" w:rsidRDefault="00CC7F56" w:rsidP="00CC7F56">
      <w:pPr>
        <w:ind w:firstLine="720"/>
        <w:jc w:val="both"/>
        <w:rPr>
          <w:sz w:val="24"/>
          <w:szCs w:val="24"/>
          <w:lang w:val="lt-LT"/>
        </w:rPr>
      </w:pPr>
      <w:r w:rsidRPr="00B35F36">
        <w:rPr>
          <w:sz w:val="24"/>
          <w:szCs w:val="24"/>
          <w:lang w:val="lt-LT"/>
        </w:rPr>
        <w:lastRenderedPageBreak/>
        <w:t>3. Garantijos gavėjas raštu praneša Garantui, kad atsisako savo teisių pagal šią garantiją.</w:t>
      </w:r>
    </w:p>
    <w:p w14:paraId="2733B0F0"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Garanto adresu pasibaigus garantijos galiojimo laikotarpiui.</w:t>
      </w:r>
    </w:p>
    <w:p w14:paraId="0517AB2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780DA0FA" w14:textId="77777777" w:rsidR="00CC7F56" w:rsidRPr="00B35F36" w:rsidRDefault="00CC7F56" w:rsidP="00CC7F56">
      <w:pPr>
        <w:ind w:firstLine="720"/>
        <w:jc w:val="both"/>
        <w:rPr>
          <w:sz w:val="24"/>
          <w:szCs w:val="24"/>
          <w:lang w:val="lt-LT"/>
        </w:rPr>
      </w:pPr>
      <w:r w:rsidRPr="00B35F36">
        <w:rPr>
          <w:sz w:val="24"/>
          <w:szCs w:val="24"/>
          <w:lang w:val="lt-LT"/>
        </w:rPr>
        <w:t>Ši garantija turi būti grąžinta Garantui pasibaigus galiojimo laikotarpiui arba anksčiau, jei ji taptų nebereikalinga.</w:t>
      </w:r>
    </w:p>
    <w:p w14:paraId="3DE57E4C" w14:textId="77777777" w:rsidR="00CC7F56" w:rsidRPr="00B35F36" w:rsidRDefault="00CC7F56" w:rsidP="00CC7F56">
      <w:pPr>
        <w:jc w:val="both"/>
        <w:rPr>
          <w:sz w:val="24"/>
          <w:szCs w:val="24"/>
          <w:lang w:val="lt-LT"/>
        </w:rPr>
      </w:pPr>
    </w:p>
    <w:p w14:paraId="282AFD9B" w14:textId="77777777" w:rsidR="00CC7F56" w:rsidRPr="00B35F36" w:rsidRDefault="00CC7F56" w:rsidP="00CC7F56">
      <w:pPr>
        <w:jc w:val="both"/>
        <w:rPr>
          <w:sz w:val="24"/>
          <w:szCs w:val="24"/>
          <w:lang w:val="lt-LT"/>
        </w:rPr>
      </w:pPr>
      <w:r w:rsidRPr="00B35F36">
        <w:rPr>
          <w:sz w:val="24"/>
          <w:szCs w:val="24"/>
          <w:lang w:val="lt-LT"/>
        </w:rPr>
        <w:t>A.V.</w:t>
      </w:r>
      <w:r w:rsidRPr="00B35F36">
        <w:rPr>
          <w:sz w:val="24"/>
          <w:szCs w:val="24"/>
          <w:lang w:val="lt-LT"/>
        </w:rPr>
        <w:tab/>
        <w:t>________________</w:t>
      </w:r>
      <w:r w:rsidRPr="00B35F36">
        <w:rPr>
          <w:sz w:val="24"/>
          <w:szCs w:val="24"/>
          <w:lang w:val="lt-LT"/>
        </w:rPr>
        <w:tab/>
        <w:t>____________</w:t>
      </w:r>
      <w:r w:rsidRPr="00B35F36">
        <w:rPr>
          <w:sz w:val="24"/>
          <w:szCs w:val="24"/>
          <w:lang w:val="lt-LT"/>
        </w:rPr>
        <w:tab/>
        <w:t>_______________________</w:t>
      </w:r>
    </w:p>
    <w:p w14:paraId="144FEE8A"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(įgalioto asmens pareigos)</w:t>
      </w:r>
      <w:r w:rsidRPr="00B35F36">
        <w:rPr>
          <w:i/>
          <w:sz w:val="24"/>
          <w:szCs w:val="24"/>
          <w:lang w:val="lt-LT"/>
        </w:rPr>
        <w:tab/>
        <w:t>(parašas)</w:t>
      </w:r>
      <w:r w:rsidRPr="00B35F36">
        <w:rPr>
          <w:i/>
          <w:sz w:val="24"/>
          <w:szCs w:val="24"/>
          <w:lang w:val="lt-LT"/>
        </w:rPr>
        <w:tab/>
      </w:r>
      <w:r w:rsidRPr="00B35F36">
        <w:rPr>
          <w:i/>
          <w:sz w:val="24"/>
          <w:szCs w:val="24"/>
          <w:lang w:val="lt-LT"/>
        </w:rPr>
        <w:tab/>
        <w:t>(vardas ir pavardė)</w:t>
      </w:r>
    </w:p>
    <w:p w14:paraId="597EE5B2" w14:textId="77777777" w:rsidR="00CC7F56" w:rsidRPr="00B35F36" w:rsidRDefault="00CC7F56" w:rsidP="00CC7F56">
      <w:pPr>
        <w:jc w:val="right"/>
        <w:rPr>
          <w:sz w:val="24"/>
          <w:szCs w:val="24"/>
          <w:lang w:val="lt-LT"/>
        </w:rPr>
      </w:pPr>
      <w:r w:rsidRPr="00B35F36">
        <w:rPr>
          <w:b/>
          <w:bCs/>
          <w:sz w:val="24"/>
          <w:szCs w:val="24"/>
          <w:lang w:val="lt-LT"/>
        </w:rPr>
        <w:br w:type="page"/>
      </w:r>
    </w:p>
    <w:p w14:paraId="5A90669A" w14:textId="77777777" w:rsidR="00CC7F56" w:rsidRPr="00CC7F56" w:rsidRDefault="00CC7F56" w:rsidP="00CC7F56">
      <w:pPr>
        <w:rPr>
          <w:rFonts w:eastAsia="Calibri"/>
          <w:sz w:val="24"/>
          <w:szCs w:val="24"/>
          <w:lang w:val="lt-LT"/>
        </w:rPr>
      </w:pPr>
      <w:bookmarkStart w:id="63" w:name="_Toc324426460"/>
      <w:r w:rsidRPr="00CC7F56">
        <w:rPr>
          <w:rFonts w:eastAsia="Calibri"/>
          <w:sz w:val="24"/>
          <w:szCs w:val="24"/>
          <w:lang w:val="lt-LT"/>
        </w:rPr>
        <w:lastRenderedPageBreak/>
        <w:t>UAB „Grinda“</w:t>
      </w:r>
    </w:p>
    <w:p w14:paraId="70BD02D3" w14:textId="77777777" w:rsidR="00CC7F56" w:rsidRPr="00CC7F56" w:rsidRDefault="00CC7F56" w:rsidP="00CC7F56">
      <w:pPr>
        <w:rPr>
          <w:rFonts w:eastAsia="Calibri"/>
          <w:sz w:val="24"/>
          <w:szCs w:val="24"/>
          <w:lang w:val="lt-LT"/>
        </w:rPr>
      </w:pPr>
      <w:r w:rsidRPr="00CC7F56">
        <w:rPr>
          <w:rFonts w:eastAsia="Calibri"/>
          <w:sz w:val="24"/>
          <w:szCs w:val="24"/>
          <w:lang w:val="lt-LT"/>
        </w:rPr>
        <w:t>Eigulių g. 32, Vilnius</w:t>
      </w:r>
    </w:p>
    <w:p w14:paraId="1FB837D8" w14:textId="77777777" w:rsidR="00CC7F56" w:rsidRPr="00596642" w:rsidRDefault="00CC7F56" w:rsidP="00CC7F56"/>
    <w:p w14:paraId="7943224C" w14:textId="5FA2D83A" w:rsidR="00CC7F56" w:rsidRPr="00B35F36" w:rsidRDefault="004400A2" w:rsidP="00CC7F56">
      <w:pPr>
        <w:pStyle w:val="Antrat1"/>
        <w:numPr>
          <w:ilvl w:val="0"/>
          <w:numId w:val="0"/>
        </w:numPr>
        <w:ind w:left="1287"/>
        <w:rPr>
          <w:lang w:val="lt-LT"/>
        </w:rPr>
      </w:pPr>
      <w:bookmarkStart w:id="64" w:name="_Toc485638370"/>
      <w:r>
        <w:rPr>
          <w:lang w:val="lt-LT"/>
        </w:rPr>
        <w:t>7</w:t>
      </w:r>
      <w:r w:rsidR="00CC7F56" w:rsidRPr="00B35F36">
        <w:rPr>
          <w:lang w:val="lt-LT"/>
        </w:rPr>
        <w:t xml:space="preserve"> PRIEDAS SUTARTIES ĮVYKDYMO GARANTIJA</w:t>
      </w:r>
      <w:bookmarkEnd w:id="63"/>
      <w:bookmarkEnd w:id="64"/>
    </w:p>
    <w:p w14:paraId="1F87ACBB" w14:textId="77777777" w:rsidR="00CC7F56" w:rsidRPr="00B35F36" w:rsidRDefault="00CC7F56" w:rsidP="00CC7F56">
      <w:pPr>
        <w:jc w:val="center"/>
        <w:rPr>
          <w:sz w:val="24"/>
          <w:szCs w:val="24"/>
          <w:lang w:val="lt-LT"/>
        </w:rPr>
      </w:pPr>
      <w:r w:rsidRPr="00B35F36">
        <w:rPr>
          <w:sz w:val="24"/>
          <w:szCs w:val="24"/>
          <w:lang w:val="lt-LT"/>
        </w:rPr>
        <w:t>20__ m. _____________ ____ d. Nr. ____________</w:t>
      </w:r>
    </w:p>
    <w:p w14:paraId="32FA43C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4607B5FC" w14:textId="77777777" w:rsidR="00CC7F56" w:rsidRPr="00B35F36" w:rsidRDefault="00CC7F56" w:rsidP="00CC7F56">
      <w:pPr>
        <w:jc w:val="center"/>
        <w:rPr>
          <w:i/>
          <w:sz w:val="24"/>
          <w:szCs w:val="24"/>
          <w:lang w:val="lt-LT"/>
        </w:rPr>
      </w:pPr>
      <w:r w:rsidRPr="00B35F36">
        <w:rPr>
          <w:i/>
          <w:sz w:val="24"/>
          <w:szCs w:val="24"/>
          <w:lang w:val="lt-LT"/>
        </w:rPr>
        <w:t>(miesto pavadinimas)</w:t>
      </w:r>
    </w:p>
    <w:p w14:paraId="30DD6C53" w14:textId="77777777" w:rsidR="00CC7F56" w:rsidRPr="00B35F36" w:rsidRDefault="00CC7F56" w:rsidP="00CC7F56">
      <w:pPr>
        <w:ind w:firstLine="720"/>
        <w:jc w:val="both"/>
        <w:rPr>
          <w:sz w:val="24"/>
          <w:szCs w:val="24"/>
          <w:lang w:val="lt-LT"/>
        </w:rPr>
      </w:pPr>
      <w:r w:rsidRPr="00B35F36">
        <w:rPr>
          <w:sz w:val="24"/>
          <w:szCs w:val="24"/>
          <w:lang w:val="lt-LT"/>
        </w:rPr>
        <w:t xml:space="preserve">_____________________________ (toliau - Klientas) pranešė, kad laimėjo ..........................  </w:t>
      </w:r>
    </w:p>
    <w:p w14:paraId="39917595"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(kliento pavadinimas, adresas)</w:t>
      </w:r>
    </w:p>
    <w:p w14:paraId="1C58AF45" w14:textId="77777777" w:rsidR="00CC7F56" w:rsidRPr="00B35F36" w:rsidRDefault="00CC7F56" w:rsidP="00CC7F56">
      <w:pPr>
        <w:jc w:val="both"/>
        <w:rPr>
          <w:sz w:val="24"/>
          <w:szCs w:val="24"/>
          <w:lang w:val="lt-LT"/>
        </w:rPr>
      </w:pPr>
      <w:r w:rsidRPr="00B35F36">
        <w:rPr>
          <w:sz w:val="24"/>
          <w:szCs w:val="24"/>
          <w:lang w:val="lt-LT"/>
        </w:rPr>
        <w:t>......................, ................................... g. ......, Vilnius, (toliau – Garantijos gavėjas) ________________________ viešąjį pirkimą ir yra pakviestas sudaryti viešojo pirkimo-pardavimo</w:t>
      </w:r>
    </w:p>
    <w:p w14:paraId="1148B140" w14:textId="77777777" w:rsidR="00CC7F56" w:rsidRPr="00B35F36" w:rsidRDefault="00CC7F56" w:rsidP="00CC7F56">
      <w:pPr>
        <w:ind w:firstLine="720"/>
        <w:jc w:val="both"/>
        <w:rPr>
          <w:sz w:val="24"/>
          <w:szCs w:val="24"/>
          <w:lang w:val="lt-LT"/>
        </w:rPr>
      </w:pPr>
      <w:r w:rsidRPr="00B35F36">
        <w:rPr>
          <w:i/>
          <w:sz w:val="24"/>
          <w:szCs w:val="24"/>
          <w:lang w:val="lt-LT"/>
        </w:rPr>
        <w:t>(pirkimo pavadinimas)</w:t>
      </w:r>
    </w:p>
    <w:p w14:paraId="2CC4AD28" w14:textId="77777777" w:rsidR="00CC7F56" w:rsidRPr="00B35F36" w:rsidRDefault="00CC7F56" w:rsidP="00CC7F56">
      <w:pPr>
        <w:jc w:val="both"/>
        <w:rPr>
          <w:sz w:val="24"/>
          <w:szCs w:val="24"/>
          <w:lang w:val="lt-LT"/>
        </w:rPr>
      </w:pPr>
      <w:r w:rsidRPr="00B35F36">
        <w:rPr>
          <w:sz w:val="24"/>
          <w:szCs w:val="24"/>
          <w:lang w:val="lt-LT"/>
        </w:rPr>
        <w:t>sutartį dėl _________________________ (toliau – Sutartis).</w:t>
      </w:r>
    </w:p>
    <w:p w14:paraId="1033A742" w14:textId="77777777" w:rsidR="00CC7F56" w:rsidRPr="00B35F36" w:rsidRDefault="00CC7F56" w:rsidP="00CC7F56">
      <w:pPr>
        <w:ind w:left="720" w:firstLine="720"/>
        <w:jc w:val="both"/>
        <w:rPr>
          <w:i/>
          <w:sz w:val="24"/>
          <w:szCs w:val="24"/>
          <w:lang w:val="lt-LT"/>
        </w:rPr>
      </w:pPr>
      <w:r w:rsidRPr="00B35F36">
        <w:rPr>
          <w:i/>
          <w:sz w:val="24"/>
          <w:szCs w:val="24"/>
          <w:lang w:val="lt-LT"/>
        </w:rPr>
        <w:t>(aprašyti sutarties objektą)</w:t>
      </w:r>
    </w:p>
    <w:p w14:paraId="28A44CA5" w14:textId="77777777" w:rsidR="00CC7F56" w:rsidRPr="00B35F36" w:rsidRDefault="00CC7F56" w:rsidP="00CC7F56">
      <w:pPr>
        <w:ind w:firstLine="720"/>
        <w:rPr>
          <w:sz w:val="24"/>
          <w:szCs w:val="24"/>
          <w:lang w:val="lt-LT"/>
        </w:rPr>
      </w:pPr>
      <w:r w:rsidRPr="00B35F36">
        <w:rPr>
          <w:sz w:val="24"/>
          <w:szCs w:val="24"/>
          <w:lang w:val="lt-LT"/>
        </w:rPr>
        <w:t xml:space="preserve">_____________________________ bankas, atstovaujamas ____________________ filialo, </w:t>
      </w:r>
    </w:p>
    <w:p w14:paraId="421D1C3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i/>
          <w:sz w:val="24"/>
          <w:szCs w:val="24"/>
          <w:lang w:val="lt-LT"/>
        </w:rPr>
        <w:t>(pavadinimas)</w:t>
      </w:r>
      <w:r w:rsidRPr="00B35F36">
        <w:rPr>
          <w:i/>
          <w:sz w:val="24"/>
          <w:szCs w:val="24"/>
          <w:lang w:val="lt-LT"/>
        </w:rPr>
        <w:tab/>
      </w:r>
      <w:r w:rsidRPr="00B35F36">
        <w:rPr>
          <w:i/>
          <w:sz w:val="24"/>
          <w:szCs w:val="24"/>
          <w:lang w:val="lt-LT"/>
        </w:rPr>
        <w:tab/>
        <w:t>(banko filialo pavadinimas)</w:t>
      </w:r>
    </w:p>
    <w:p w14:paraId="71D09F14" w14:textId="77777777" w:rsidR="00CC7F56" w:rsidRPr="00B35F36" w:rsidRDefault="00CC7F56" w:rsidP="00CC7F56">
      <w:pPr>
        <w:rPr>
          <w:sz w:val="24"/>
          <w:szCs w:val="24"/>
          <w:lang w:val="lt-LT"/>
        </w:rPr>
      </w:pPr>
      <w:r w:rsidRPr="00B35F36">
        <w:rPr>
          <w:sz w:val="24"/>
          <w:szCs w:val="24"/>
          <w:lang w:val="lt-LT"/>
        </w:rPr>
        <w:t xml:space="preserve">_____________________(toliau – Bankas), šioje garantijoje nustatytomis sąlygomis neatšaukiamai </w:t>
      </w:r>
    </w:p>
    <w:p w14:paraId="6B73C371" w14:textId="77777777" w:rsidR="00CC7F56" w:rsidRPr="00B35F36" w:rsidRDefault="00CC7F56" w:rsidP="00CC7F56">
      <w:pPr>
        <w:rPr>
          <w:i/>
          <w:sz w:val="24"/>
          <w:szCs w:val="24"/>
          <w:lang w:val="lt-LT"/>
        </w:rPr>
      </w:pPr>
      <w:r w:rsidRPr="00B35F36">
        <w:rPr>
          <w:i/>
          <w:sz w:val="24"/>
          <w:szCs w:val="24"/>
          <w:lang w:val="lt-LT"/>
        </w:rPr>
        <w:t xml:space="preserve">        (adresas)</w:t>
      </w:r>
    </w:p>
    <w:p w14:paraId="531DA595" w14:textId="77777777" w:rsidR="00CC7F56" w:rsidRPr="00B35F36" w:rsidRDefault="00CC7F56" w:rsidP="00CC7F56">
      <w:pPr>
        <w:rPr>
          <w:sz w:val="24"/>
          <w:szCs w:val="24"/>
          <w:lang w:val="lt-LT"/>
        </w:rPr>
      </w:pPr>
      <w:r w:rsidRPr="00B35F36">
        <w:rPr>
          <w:sz w:val="24"/>
          <w:szCs w:val="24"/>
          <w:lang w:val="lt-LT"/>
        </w:rPr>
        <w:t xml:space="preserve">įsipareigoja sumokėti Garantijos gavėjui ne daugiau kaip ____ (____________________________) </w:t>
      </w:r>
    </w:p>
    <w:p w14:paraId="336635BF" w14:textId="77777777" w:rsidR="00CC7F56" w:rsidRPr="00B35F36" w:rsidRDefault="00CC7F56" w:rsidP="00CC7F56">
      <w:pPr>
        <w:rPr>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(suma žodžiais, valiutos pavadinimas)</w:t>
      </w:r>
    </w:p>
    <w:p w14:paraId="7328BA73" w14:textId="77777777" w:rsidR="00CC7F56" w:rsidRPr="00B35F36" w:rsidRDefault="00CC7F56" w:rsidP="00CC7F56">
      <w:pPr>
        <w:jc w:val="both"/>
        <w:rPr>
          <w:sz w:val="24"/>
          <w:szCs w:val="24"/>
          <w:lang w:val="lt-LT"/>
        </w:rPr>
      </w:pPr>
      <w:r w:rsidRPr="00B35F36">
        <w:rPr>
          <w:sz w:val="24"/>
          <w:szCs w:val="24"/>
          <w:lang w:val="lt-LT"/>
        </w:rPr>
        <w:t>per 7 darbo dienas, gavęs pirmą raštišką Garantijos gavėjo reikalavimą mokėti (originalą), kuriame nurodytas garantijos Nr. ________________, patvirtinantį, kad Klientas neįvykdė Sutarties sąlygų, nurodant, kokios Sutarties sąlygos nebuvo įvykdytos. Garantijos gavėjas neprivalo pagrįsti reikalavime nurodyto Sutarties sąlygų nevykdymo.</w:t>
      </w:r>
    </w:p>
    <w:p w14:paraId="7C85B45A"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Bankui ir jo teisių perėmėjams ir patvirtintas Banko antspaudu 20__ m. _______________________ ____ d.</w:t>
      </w:r>
    </w:p>
    <w:p w14:paraId="3064D429" w14:textId="77777777" w:rsidR="00CC7F56" w:rsidRPr="00B35F36" w:rsidRDefault="00CC7F56" w:rsidP="00CC7F56">
      <w:pPr>
        <w:ind w:left="1440"/>
        <w:jc w:val="both"/>
        <w:rPr>
          <w:i/>
          <w:sz w:val="24"/>
          <w:szCs w:val="24"/>
          <w:lang w:val="lt-LT"/>
        </w:rPr>
      </w:pPr>
      <w:r w:rsidRPr="00B35F36">
        <w:rPr>
          <w:i/>
          <w:sz w:val="24"/>
          <w:szCs w:val="24"/>
          <w:lang w:val="lt-LT"/>
        </w:rPr>
        <w:t>(garantinio išdavimo data)</w:t>
      </w:r>
    </w:p>
    <w:p w14:paraId="272BFF4A"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Bankui kartu su gautu savo banko patvirtinimu, kad parašai yra autentiški.</w:t>
      </w:r>
    </w:p>
    <w:p w14:paraId="5DED7DEB" w14:textId="77777777" w:rsidR="00CC7F56" w:rsidRPr="00B35F36" w:rsidRDefault="00CC7F56" w:rsidP="00CC7F56">
      <w:pPr>
        <w:ind w:firstLine="720"/>
        <w:jc w:val="both"/>
        <w:rPr>
          <w:sz w:val="24"/>
          <w:szCs w:val="24"/>
          <w:lang w:val="lt-LT"/>
        </w:rPr>
      </w:pPr>
      <w:r w:rsidRPr="00B35F36">
        <w:rPr>
          <w:sz w:val="24"/>
          <w:szCs w:val="24"/>
          <w:lang w:val="lt-LT"/>
        </w:rPr>
        <w:t>Bankas įsipareigoja tik Garantijos gavėjui, todėl ši garantija yra neperleistina ir neįkeistina.</w:t>
      </w:r>
    </w:p>
    <w:p w14:paraId="7B047782"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7569BFF1" w14:textId="77777777" w:rsidR="00CC7F56" w:rsidRPr="00B35F36" w:rsidRDefault="00CC7F56" w:rsidP="00CC7F56">
      <w:pPr>
        <w:ind w:firstLine="720"/>
        <w:jc w:val="both"/>
        <w:rPr>
          <w:sz w:val="24"/>
          <w:szCs w:val="24"/>
          <w:lang w:val="lt-LT"/>
        </w:rPr>
      </w:pPr>
      <w:r w:rsidRPr="00B35F36">
        <w:rPr>
          <w:sz w:val="24"/>
          <w:szCs w:val="24"/>
          <w:lang w:val="lt-LT"/>
        </w:rPr>
        <w:t>Visi Banko garantiniai įsipareigojimai Garantijos gavėjui pagal šią garantiją baigiasi, jeigu yra kuri nors iš šių sąlygų:</w:t>
      </w:r>
    </w:p>
    <w:p w14:paraId="74F57B5B"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Bankas aukščiau nurodytu adresu nebus gavęs Garantijos gavėjo raštiško reikalavimo mokėti (originalo) ir Garantijos gavėjo banko patvirtinimo, kad parašai yra autentiški;</w:t>
      </w:r>
    </w:p>
    <w:p w14:paraId="088A472D" w14:textId="77777777" w:rsidR="00CC7F56" w:rsidRPr="00B35F36" w:rsidRDefault="00CC7F56" w:rsidP="00CC7F56">
      <w:pPr>
        <w:ind w:firstLine="720"/>
        <w:jc w:val="both"/>
        <w:rPr>
          <w:sz w:val="24"/>
          <w:szCs w:val="24"/>
          <w:lang w:val="lt-LT"/>
        </w:rPr>
      </w:pPr>
      <w:r w:rsidRPr="00B35F36">
        <w:rPr>
          <w:sz w:val="24"/>
          <w:szCs w:val="24"/>
          <w:lang w:val="lt-LT"/>
        </w:rPr>
        <w:t>2. Bankui yra grąžinamas garantijos originalas su Garantijos gavėjo prierašu, kad:</w:t>
      </w:r>
    </w:p>
    <w:p w14:paraId="3BD9393A"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17754289" w14:textId="77777777" w:rsidR="00CC7F56" w:rsidRPr="00B35F36" w:rsidRDefault="00CC7F56" w:rsidP="00CC7F56">
      <w:pPr>
        <w:ind w:firstLine="720"/>
        <w:jc w:val="both"/>
        <w:rPr>
          <w:sz w:val="24"/>
          <w:szCs w:val="24"/>
          <w:lang w:val="lt-LT"/>
        </w:rPr>
      </w:pPr>
      <w:r w:rsidRPr="00B35F36">
        <w:rPr>
          <w:sz w:val="24"/>
          <w:szCs w:val="24"/>
          <w:lang w:val="lt-LT"/>
        </w:rPr>
        <w:t>arba</w:t>
      </w:r>
    </w:p>
    <w:p w14:paraId="08863ACB"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08A39FE" w14:textId="77777777" w:rsidR="00CC7F56" w:rsidRPr="00B35F36" w:rsidRDefault="00CC7F56" w:rsidP="00CC7F56">
      <w:pPr>
        <w:ind w:firstLine="720"/>
        <w:jc w:val="both"/>
        <w:rPr>
          <w:sz w:val="24"/>
          <w:szCs w:val="24"/>
          <w:lang w:val="lt-LT"/>
        </w:rPr>
      </w:pPr>
      <w:r w:rsidRPr="00B35F36">
        <w:rPr>
          <w:sz w:val="24"/>
          <w:szCs w:val="24"/>
          <w:lang w:val="lt-LT"/>
        </w:rPr>
        <w:t>3. Garantijos gavėjas raštu praneša Bankui, kad atsisako savo teisių pagal šią garantiją.</w:t>
      </w:r>
    </w:p>
    <w:p w14:paraId="71DF7A3F"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Banko adresu pasibaigus garantijos galiojimo laikotarpiui.</w:t>
      </w:r>
    </w:p>
    <w:p w14:paraId="2561ACD6" w14:textId="77777777" w:rsidR="00CC7F56" w:rsidRPr="00B35F36" w:rsidRDefault="00CC7F56" w:rsidP="00CC7F56">
      <w:pPr>
        <w:ind w:firstLine="720"/>
        <w:jc w:val="both"/>
        <w:rPr>
          <w:sz w:val="24"/>
          <w:szCs w:val="24"/>
          <w:lang w:val="lt-LT"/>
        </w:rPr>
      </w:pPr>
      <w:r w:rsidRPr="00B35F36">
        <w:rPr>
          <w:sz w:val="24"/>
          <w:szCs w:val="24"/>
          <w:lang w:val="lt-LT"/>
        </w:rPr>
        <w:t>Vėlesni Sutarties ar kitų su ja susijusių dokumentų pakeitimai ar papildymai neturės įtakos Banko įsipareigojimų pagal šią garantiją vykdytinumui ir/ar apimčiai ir neatleis Banko nuo pilnutinio įsipareigojimų pagal šią garantiją vykdymo.</w:t>
      </w:r>
    </w:p>
    <w:p w14:paraId="2F30619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6E1C9B25" w14:textId="77777777" w:rsidR="00CC7F56" w:rsidRPr="00B35F36" w:rsidRDefault="00CC7F56" w:rsidP="00CC7F56">
      <w:pPr>
        <w:ind w:firstLine="720"/>
        <w:jc w:val="both"/>
        <w:rPr>
          <w:sz w:val="24"/>
          <w:szCs w:val="24"/>
          <w:lang w:val="lt-LT"/>
        </w:rPr>
      </w:pPr>
      <w:r w:rsidRPr="00B35F36">
        <w:rPr>
          <w:sz w:val="24"/>
          <w:szCs w:val="24"/>
          <w:lang w:val="lt-LT"/>
        </w:rPr>
        <w:lastRenderedPageBreak/>
        <w:t>Ši garantija turi būti grąžinta Bankui pasibaigus galiojimo laikotarpiui arba anksčiau, jei ji taptų nebereikalinga.</w:t>
      </w:r>
    </w:p>
    <w:p w14:paraId="5A78CA9C" w14:textId="77777777" w:rsidR="00CC7F56" w:rsidRPr="00B35F36" w:rsidRDefault="00CC7F56" w:rsidP="00CC7F56">
      <w:pPr>
        <w:ind w:firstLine="720"/>
        <w:jc w:val="both"/>
        <w:rPr>
          <w:sz w:val="24"/>
          <w:szCs w:val="24"/>
          <w:lang w:val="lt-LT"/>
        </w:rPr>
      </w:pPr>
    </w:p>
    <w:p w14:paraId="6701995D" w14:textId="77777777" w:rsidR="00CC7F56" w:rsidRPr="00B35F36" w:rsidRDefault="00CC7F56" w:rsidP="00CC7F56">
      <w:pPr>
        <w:jc w:val="both"/>
        <w:rPr>
          <w:sz w:val="24"/>
          <w:szCs w:val="24"/>
          <w:lang w:val="lt-LT"/>
        </w:rPr>
      </w:pPr>
      <w:r w:rsidRPr="00B35F36">
        <w:rPr>
          <w:sz w:val="24"/>
          <w:szCs w:val="24"/>
          <w:lang w:val="lt-LT"/>
        </w:rPr>
        <w:t>_____________________</w:t>
      </w:r>
      <w:r w:rsidRPr="00B35F36">
        <w:rPr>
          <w:sz w:val="24"/>
          <w:szCs w:val="24"/>
          <w:lang w:val="lt-LT"/>
        </w:rPr>
        <w:tab/>
      </w:r>
      <w:r w:rsidRPr="00B35F36">
        <w:rPr>
          <w:sz w:val="24"/>
          <w:szCs w:val="24"/>
          <w:lang w:val="lt-LT"/>
        </w:rPr>
        <w:tab/>
        <w:t>__________</w:t>
      </w:r>
      <w:r w:rsidRPr="00B35F36">
        <w:rPr>
          <w:sz w:val="24"/>
          <w:szCs w:val="24"/>
          <w:lang w:val="lt-LT"/>
        </w:rPr>
        <w:tab/>
      </w:r>
      <w:r w:rsidRPr="00B35F36">
        <w:rPr>
          <w:sz w:val="24"/>
          <w:szCs w:val="24"/>
          <w:lang w:val="lt-LT"/>
        </w:rPr>
        <w:softHyphen/>
      </w:r>
      <w:r w:rsidRPr="00B35F36">
        <w:rPr>
          <w:sz w:val="24"/>
          <w:szCs w:val="24"/>
          <w:lang w:val="lt-LT"/>
        </w:rPr>
        <w:tab/>
        <w:t>_</w:t>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t>______________</w:t>
      </w:r>
    </w:p>
    <w:p w14:paraId="436564B2" w14:textId="72A97C39" w:rsidR="00CC7F56" w:rsidRDefault="00CC7F56" w:rsidP="00CC7F56">
      <w:pPr>
        <w:rPr>
          <w:i/>
          <w:sz w:val="24"/>
          <w:szCs w:val="24"/>
          <w:lang w:val="lt-LT"/>
        </w:rPr>
      </w:pPr>
      <w:r w:rsidRPr="00B35F36">
        <w:rPr>
          <w:i/>
          <w:sz w:val="24"/>
          <w:szCs w:val="24"/>
          <w:lang w:val="lt-LT"/>
        </w:rPr>
        <w:t>(įgalioto asmens pareigos)</w:t>
      </w:r>
      <w:r w:rsidRPr="00B35F36">
        <w:rPr>
          <w:i/>
          <w:sz w:val="24"/>
          <w:szCs w:val="24"/>
          <w:lang w:val="lt-LT"/>
        </w:rPr>
        <w:tab/>
      </w:r>
      <w:r w:rsidRPr="00B35F36">
        <w:rPr>
          <w:i/>
          <w:sz w:val="24"/>
          <w:szCs w:val="24"/>
          <w:lang w:val="lt-LT"/>
        </w:rPr>
        <w:tab/>
        <w:t xml:space="preserve">  (parašas)</w:t>
      </w:r>
      <w:r w:rsidRPr="00B35F36">
        <w:rPr>
          <w:i/>
          <w:sz w:val="24"/>
          <w:szCs w:val="24"/>
          <w:lang w:val="lt-LT"/>
        </w:rPr>
        <w:tab/>
        <w:t xml:space="preserve">                    (vardo raidė, pavardė)</w:t>
      </w:r>
    </w:p>
    <w:p w14:paraId="6B0F8E71" w14:textId="2FEA0BD1" w:rsidR="00CC7F56" w:rsidRDefault="00CC7F56" w:rsidP="00CC7F56">
      <w:pPr>
        <w:rPr>
          <w:i/>
          <w:sz w:val="24"/>
          <w:szCs w:val="24"/>
          <w:lang w:val="lt-LT"/>
        </w:rPr>
      </w:pPr>
    </w:p>
    <w:p w14:paraId="40D41EB4" w14:textId="7870E6CC" w:rsidR="00CC7F56" w:rsidRDefault="00CC7F56" w:rsidP="00CC7F56">
      <w:pPr>
        <w:rPr>
          <w:i/>
          <w:sz w:val="24"/>
          <w:szCs w:val="24"/>
          <w:lang w:val="lt-LT"/>
        </w:rPr>
      </w:pPr>
    </w:p>
    <w:p w14:paraId="1E532050" w14:textId="66FC472A" w:rsidR="00CC7F56" w:rsidRDefault="00CC7F56" w:rsidP="00CC7F56">
      <w:pPr>
        <w:rPr>
          <w:i/>
          <w:sz w:val="24"/>
          <w:szCs w:val="24"/>
          <w:lang w:val="lt-LT"/>
        </w:rPr>
      </w:pPr>
    </w:p>
    <w:p w14:paraId="77430CB7" w14:textId="4BE840BB" w:rsidR="00CC7F56" w:rsidRDefault="00CC7F56" w:rsidP="00CC7F56">
      <w:pPr>
        <w:rPr>
          <w:i/>
          <w:sz w:val="24"/>
          <w:szCs w:val="24"/>
          <w:lang w:val="lt-LT"/>
        </w:rPr>
      </w:pPr>
    </w:p>
    <w:p w14:paraId="280827A4" w14:textId="042715F8" w:rsidR="00CC7F56" w:rsidRDefault="00CC7F56" w:rsidP="00CC7F56">
      <w:pPr>
        <w:rPr>
          <w:i/>
          <w:sz w:val="24"/>
          <w:szCs w:val="24"/>
          <w:lang w:val="lt-LT"/>
        </w:rPr>
      </w:pPr>
    </w:p>
    <w:p w14:paraId="6A826E15" w14:textId="34048F89" w:rsidR="00CC7F56" w:rsidRDefault="00CC7F56" w:rsidP="00CC7F56">
      <w:pPr>
        <w:rPr>
          <w:i/>
          <w:sz w:val="24"/>
          <w:szCs w:val="24"/>
          <w:lang w:val="lt-LT"/>
        </w:rPr>
      </w:pPr>
    </w:p>
    <w:p w14:paraId="2E033969" w14:textId="521712B2" w:rsidR="00CC7F56" w:rsidRDefault="00CC7F56" w:rsidP="00CC7F56">
      <w:pPr>
        <w:rPr>
          <w:i/>
          <w:sz w:val="24"/>
          <w:szCs w:val="24"/>
          <w:lang w:val="lt-LT"/>
        </w:rPr>
      </w:pPr>
    </w:p>
    <w:p w14:paraId="5A35112D" w14:textId="0CFC67D7" w:rsidR="00CC7F56" w:rsidRDefault="00CC7F56" w:rsidP="00CC7F56">
      <w:pPr>
        <w:rPr>
          <w:i/>
          <w:sz w:val="24"/>
          <w:szCs w:val="24"/>
          <w:lang w:val="lt-LT"/>
        </w:rPr>
      </w:pPr>
    </w:p>
    <w:p w14:paraId="4A2853BC" w14:textId="14D46DF0" w:rsidR="00CC7F56" w:rsidRDefault="00CC7F56" w:rsidP="00CC7F56">
      <w:pPr>
        <w:rPr>
          <w:i/>
          <w:sz w:val="24"/>
          <w:szCs w:val="24"/>
          <w:lang w:val="lt-LT"/>
        </w:rPr>
      </w:pPr>
    </w:p>
    <w:p w14:paraId="348A4F47" w14:textId="674463D2" w:rsidR="00CC7F56" w:rsidRDefault="00CC7F56" w:rsidP="00CC7F56">
      <w:pPr>
        <w:rPr>
          <w:i/>
          <w:sz w:val="24"/>
          <w:szCs w:val="24"/>
          <w:lang w:val="lt-LT"/>
        </w:rPr>
      </w:pPr>
    </w:p>
    <w:p w14:paraId="45B666E0" w14:textId="476480E3" w:rsidR="00CC7F56" w:rsidRDefault="00CC7F56" w:rsidP="00CC7F56">
      <w:pPr>
        <w:rPr>
          <w:i/>
          <w:sz w:val="24"/>
          <w:szCs w:val="24"/>
          <w:lang w:val="lt-LT"/>
        </w:rPr>
      </w:pPr>
    </w:p>
    <w:p w14:paraId="75B15F0D" w14:textId="278036B8" w:rsidR="00CC7F56" w:rsidRDefault="00CC7F56" w:rsidP="00CC7F56">
      <w:pPr>
        <w:rPr>
          <w:i/>
          <w:sz w:val="24"/>
          <w:szCs w:val="24"/>
          <w:lang w:val="lt-LT"/>
        </w:rPr>
      </w:pPr>
    </w:p>
    <w:p w14:paraId="7CC0006A" w14:textId="69E520AE" w:rsidR="00CC7F56" w:rsidRDefault="00CC7F56" w:rsidP="00CC7F56">
      <w:pPr>
        <w:rPr>
          <w:i/>
          <w:sz w:val="24"/>
          <w:szCs w:val="24"/>
          <w:lang w:val="lt-LT"/>
        </w:rPr>
      </w:pPr>
    </w:p>
    <w:p w14:paraId="1623B238" w14:textId="2D12B83E" w:rsidR="00CC7F56" w:rsidRDefault="00CC7F56" w:rsidP="00CC7F56">
      <w:pPr>
        <w:rPr>
          <w:i/>
          <w:sz w:val="24"/>
          <w:szCs w:val="24"/>
          <w:lang w:val="lt-LT"/>
        </w:rPr>
      </w:pPr>
    </w:p>
    <w:p w14:paraId="4232EE93" w14:textId="071DDC61" w:rsidR="00CC7F56" w:rsidRDefault="00CC7F56" w:rsidP="00CC7F56">
      <w:pPr>
        <w:rPr>
          <w:i/>
          <w:sz w:val="24"/>
          <w:szCs w:val="24"/>
          <w:lang w:val="lt-LT"/>
        </w:rPr>
      </w:pPr>
    </w:p>
    <w:p w14:paraId="1F9C3BC0" w14:textId="5D5629D5" w:rsidR="00CC7F56" w:rsidRDefault="00CC7F56" w:rsidP="00CC7F56">
      <w:pPr>
        <w:rPr>
          <w:i/>
          <w:sz w:val="24"/>
          <w:szCs w:val="24"/>
          <w:lang w:val="lt-LT"/>
        </w:rPr>
      </w:pPr>
    </w:p>
    <w:p w14:paraId="4D8FAD5D" w14:textId="73E47C12" w:rsidR="00CC7F56" w:rsidRDefault="00CC7F56" w:rsidP="00CC7F56">
      <w:pPr>
        <w:rPr>
          <w:i/>
          <w:sz w:val="24"/>
          <w:szCs w:val="24"/>
          <w:lang w:val="lt-LT"/>
        </w:rPr>
      </w:pPr>
    </w:p>
    <w:p w14:paraId="1F78A5B8" w14:textId="3F127EE5" w:rsidR="00CC7F56" w:rsidRDefault="00CC7F56" w:rsidP="00CC7F56">
      <w:pPr>
        <w:rPr>
          <w:i/>
          <w:sz w:val="24"/>
          <w:szCs w:val="24"/>
          <w:lang w:val="lt-LT"/>
        </w:rPr>
      </w:pPr>
    </w:p>
    <w:p w14:paraId="439AEF15" w14:textId="59B2B67B" w:rsidR="00CC7F56" w:rsidRDefault="00CC7F56" w:rsidP="00CC7F56">
      <w:pPr>
        <w:rPr>
          <w:i/>
          <w:sz w:val="24"/>
          <w:szCs w:val="24"/>
          <w:lang w:val="lt-LT"/>
        </w:rPr>
      </w:pPr>
    </w:p>
    <w:p w14:paraId="380F7848" w14:textId="5AAF19AD" w:rsidR="00CC7F56" w:rsidRDefault="00CC7F56" w:rsidP="00CC7F56">
      <w:pPr>
        <w:rPr>
          <w:i/>
          <w:sz w:val="24"/>
          <w:szCs w:val="24"/>
          <w:lang w:val="lt-LT"/>
        </w:rPr>
      </w:pPr>
    </w:p>
    <w:p w14:paraId="0A78EFC5" w14:textId="0A2089B1" w:rsidR="00CC7F56" w:rsidRDefault="00CC7F56" w:rsidP="00CC7F56">
      <w:pPr>
        <w:rPr>
          <w:i/>
          <w:sz w:val="24"/>
          <w:szCs w:val="24"/>
          <w:lang w:val="lt-LT"/>
        </w:rPr>
      </w:pPr>
    </w:p>
    <w:p w14:paraId="1D4EF5DD" w14:textId="584DD39C" w:rsidR="00CC7F56" w:rsidRDefault="00CC7F56" w:rsidP="00CC7F56">
      <w:pPr>
        <w:rPr>
          <w:i/>
          <w:sz w:val="24"/>
          <w:szCs w:val="24"/>
          <w:lang w:val="lt-LT"/>
        </w:rPr>
      </w:pPr>
    </w:p>
    <w:p w14:paraId="3CBBEDCD" w14:textId="189D6A47" w:rsidR="00CC7F56" w:rsidRDefault="00CC7F56" w:rsidP="00CC7F56">
      <w:pPr>
        <w:rPr>
          <w:i/>
          <w:sz w:val="24"/>
          <w:szCs w:val="24"/>
          <w:lang w:val="lt-LT"/>
        </w:rPr>
      </w:pPr>
    </w:p>
    <w:p w14:paraId="6A02DA17" w14:textId="397F3668" w:rsidR="00CC7F56" w:rsidRDefault="00CC7F56" w:rsidP="00CC7F56">
      <w:pPr>
        <w:rPr>
          <w:i/>
          <w:sz w:val="24"/>
          <w:szCs w:val="24"/>
          <w:lang w:val="lt-LT"/>
        </w:rPr>
      </w:pPr>
    </w:p>
    <w:p w14:paraId="60570D2B" w14:textId="41CF9FDF" w:rsidR="00CC7F56" w:rsidRDefault="00CC7F56" w:rsidP="00CC7F56">
      <w:pPr>
        <w:rPr>
          <w:i/>
          <w:sz w:val="24"/>
          <w:szCs w:val="24"/>
          <w:lang w:val="lt-LT"/>
        </w:rPr>
      </w:pPr>
    </w:p>
    <w:p w14:paraId="55350A3F" w14:textId="6C391AF1" w:rsidR="00CC7F56" w:rsidRDefault="00CC7F56" w:rsidP="00CC7F56">
      <w:pPr>
        <w:rPr>
          <w:i/>
          <w:sz w:val="24"/>
          <w:szCs w:val="24"/>
          <w:lang w:val="lt-LT"/>
        </w:rPr>
      </w:pPr>
    </w:p>
    <w:p w14:paraId="65CB7E4B" w14:textId="2030CB4F" w:rsidR="00CC7F56" w:rsidRDefault="00CC7F56" w:rsidP="00CC7F56">
      <w:pPr>
        <w:rPr>
          <w:i/>
          <w:sz w:val="24"/>
          <w:szCs w:val="24"/>
          <w:lang w:val="lt-LT"/>
        </w:rPr>
      </w:pPr>
    </w:p>
    <w:p w14:paraId="0AF44A3A" w14:textId="717A1596" w:rsidR="00CC7F56" w:rsidRDefault="00CC7F56" w:rsidP="00CC7F56">
      <w:pPr>
        <w:rPr>
          <w:i/>
          <w:sz w:val="24"/>
          <w:szCs w:val="24"/>
          <w:lang w:val="lt-LT"/>
        </w:rPr>
      </w:pPr>
    </w:p>
    <w:p w14:paraId="739B1D6A" w14:textId="7E2776DC" w:rsidR="00CC7F56" w:rsidRDefault="00CC7F56" w:rsidP="00CC7F56">
      <w:pPr>
        <w:rPr>
          <w:i/>
          <w:sz w:val="24"/>
          <w:szCs w:val="24"/>
          <w:lang w:val="lt-LT"/>
        </w:rPr>
      </w:pPr>
    </w:p>
    <w:p w14:paraId="4B07CA96" w14:textId="3F45EDC6" w:rsidR="00CC7F56" w:rsidRDefault="00CC7F56" w:rsidP="00CC7F56">
      <w:pPr>
        <w:rPr>
          <w:i/>
          <w:sz w:val="24"/>
          <w:szCs w:val="24"/>
          <w:lang w:val="lt-LT"/>
        </w:rPr>
      </w:pPr>
    </w:p>
    <w:p w14:paraId="78BF9480" w14:textId="4E4E0516" w:rsidR="00CC7F56" w:rsidRDefault="00CC7F56" w:rsidP="00CC7F56">
      <w:pPr>
        <w:rPr>
          <w:i/>
          <w:sz w:val="24"/>
          <w:szCs w:val="24"/>
          <w:lang w:val="lt-LT"/>
        </w:rPr>
      </w:pPr>
    </w:p>
    <w:p w14:paraId="2225EBAB" w14:textId="79ADC32E" w:rsidR="00CC7F56" w:rsidRDefault="00CC7F56" w:rsidP="00CC7F56">
      <w:pPr>
        <w:rPr>
          <w:i/>
          <w:sz w:val="24"/>
          <w:szCs w:val="24"/>
          <w:lang w:val="lt-LT"/>
        </w:rPr>
      </w:pPr>
    </w:p>
    <w:p w14:paraId="1A25B6D2" w14:textId="73062844" w:rsidR="00CC7F56" w:rsidRDefault="00CC7F56" w:rsidP="00CC7F56">
      <w:pPr>
        <w:rPr>
          <w:i/>
          <w:sz w:val="24"/>
          <w:szCs w:val="24"/>
          <w:lang w:val="lt-LT"/>
        </w:rPr>
      </w:pPr>
    </w:p>
    <w:p w14:paraId="4E43A93F" w14:textId="69814B5B" w:rsidR="00CC7F56" w:rsidRDefault="00CC7F56" w:rsidP="00CC7F56">
      <w:pPr>
        <w:rPr>
          <w:i/>
          <w:sz w:val="24"/>
          <w:szCs w:val="24"/>
          <w:lang w:val="lt-LT"/>
        </w:rPr>
      </w:pPr>
    </w:p>
    <w:p w14:paraId="2034DD51" w14:textId="646A45DC" w:rsidR="00CC7F56" w:rsidRDefault="00CC7F56" w:rsidP="00CC7F56">
      <w:pPr>
        <w:rPr>
          <w:i/>
          <w:sz w:val="24"/>
          <w:szCs w:val="24"/>
          <w:lang w:val="lt-LT"/>
        </w:rPr>
      </w:pPr>
    </w:p>
    <w:p w14:paraId="5C06F498" w14:textId="6B8DB819" w:rsidR="00CC7F56" w:rsidRDefault="00CC7F56" w:rsidP="00CC7F56">
      <w:pPr>
        <w:rPr>
          <w:i/>
          <w:sz w:val="24"/>
          <w:szCs w:val="24"/>
          <w:lang w:val="lt-LT"/>
        </w:rPr>
      </w:pPr>
    </w:p>
    <w:p w14:paraId="36DC8CF2" w14:textId="1859517E" w:rsidR="00CC7F56" w:rsidRDefault="00CC7F56" w:rsidP="00CC7F56">
      <w:pPr>
        <w:rPr>
          <w:i/>
          <w:sz w:val="24"/>
          <w:szCs w:val="24"/>
          <w:lang w:val="lt-LT"/>
        </w:rPr>
      </w:pPr>
    </w:p>
    <w:p w14:paraId="35981296" w14:textId="4063AFC5" w:rsidR="00CC7F56" w:rsidRDefault="00CC7F56" w:rsidP="00CC7F56">
      <w:pPr>
        <w:rPr>
          <w:i/>
          <w:sz w:val="24"/>
          <w:szCs w:val="24"/>
          <w:lang w:val="lt-LT"/>
        </w:rPr>
      </w:pPr>
    </w:p>
    <w:p w14:paraId="4B5AE957" w14:textId="0239C540" w:rsidR="00CC7F56" w:rsidRDefault="00CC7F56" w:rsidP="00CC7F56">
      <w:pPr>
        <w:rPr>
          <w:i/>
          <w:sz w:val="24"/>
          <w:szCs w:val="24"/>
          <w:lang w:val="lt-LT"/>
        </w:rPr>
      </w:pPr>
    </w:p>
    <w:p w14:paraId="7D50E457" w14:textId="48CD68F6" w:rsidR="00CC7F56" w:rsidRDefault="00CC7F56" w:rsidP="00CC7F56">
      <w:pPr>
        <w:rPr>
          <w:i/>
          <w:sz w:val="24"/>
          <w:szCs w:val="24"/>
          <w:lang w:val="lt-LT"/>
        </w:rPr>
      </w:pPr>
    </w:p>
    <w:p w14:paraId="0B408EDF" w14:textId="7F0A5D4C" w:rsidR="00CC7F56" w:rsidRDefault="00CC7F56" w:rsidP="00CC7F56">
      <w:pPr>
        <w:rPr>
          <w:i/>
          <w:sz w:val="24"/>
          <w:szCs w:val="24"/>
          <w:lang w:val="lt-LT"/>
        </w:rPr>
      </w:pPr>
    </w:p>
    <w:p w14:paraId="4BAA3C19" w14:textId="6F295498" w:rsidR="00CC7F56" w:rsidRDefault="00CC7F56" w:rsidP="00CC7F56">
      <w:pPr>
        <w:rPr>
          <w:i/>
          <w:sz w:val="24"/>
          <w:szCs w:val="24"/>
          <w:lang w:val="lt-LT"/>
        </w:rPr>
      </w:pPr>
    </w:p>
    <w:p w14:paraId="1F9F401C" w14:textId="03213F2C" w:rsidR="00CC7F56" w:rsidRDefault="00CC7F56" w:rsidP="00CC7F56">
      <w:pPr>
        <w:rPr>
          <w:i/>
          <w:sz w:val="24"/>
          <w:szCs w:val="24"/>
          <w:lang w:val="lt-LT"/>
        </w:rPr>
      </w:pPr>
    </w:p>
    <w:p w14:paraId="2D811D27" w14:textId="70083E58" w:rsidR="00CC7F56" w:rsidRDefault="00CC7F56" w:rsidP="00CC7F56">
      <w:pPr>
        <w:rPr>
          <w:i/>
          <w:sz w:val="24"/>
          <w:szCs w:val="24"/>
          <w:lang w:val="lt-LT"/>
        </w:rPr>
      </w:pPr>
    </w:p>
    <w:p w14:paraId="074C9907" w14:textId="28CA7063" w:rsidR="00CC7F56" w:rsidRDefault="00CC7F56" w:rsidP="00CC7F56">
      <w:pPr>
        <w:rPr>
          <w:i/>
          <w:sz w:val="24"/>
          <w:szCs w:val="24"/>
          <w:lang w:val="lt-LT"/>
        </w:rPr>
      </w:pPr>
    </w:p>
    <w:p w14:paraId="79466066" w14:textId="592928E8" w:rsidR="00CC7F56" w:rsidRDefault="00CC7F56" w:rsidP="00CC7F56">
      <w:pPr>
        <w:rPr>
          <w:i/>
          <w:sz w:val="24"/>
          <w:szCs w:val="24"/>
          <w:lang w:val="lt-LT"/>
        </w:rPr>
      </w:pPr>
    </w:p>
    <w:p w14:paraId="1B133269" w14:textId="494EE92A" w:rsidR="00CC7F56" w:rsidRDefault="00CC7F56" w:rsidP="00CC7F56">
      <w:pPr>
        <w:rPr>
          <w:i/>
          <w:sz w:val="24"/>
          <w:szCs w:val="24"/>
          <w:lang w:val="lt-LT"/>
        </w:rPr>
      </w:pPr>
    </w:p>
    <w:p w14:paraId="6F8CE1C3" w14:textId="76605714" w:rsidR="00CC7F56" w:rsidRPr="00C14D99" w:rsidRDefault="00CC7F56" w:rsidP="00CC7F56">
      <w:pPr>
        <w:rPr>
          <w:sz w:val="24"/>
          <w:szCs w:val="24"/>
          <w:lang w:val="en-US"/>
        </w:rPr>
      </w:pPr>
    </w:p>
    <w:p w14:paraId="114F1217" w14:textId="77777777" w:rsidR="00CC7F56" w:rsidRPr="00CC7F56" w:rsidRDefault="00CC7F56" w:rsidP="00CC7F56">
      <w:pPr>
        <w:rPr>
          <w:lang w:val="lt-LT"/>
        </w:rPr>
      </w:pPr>
    </w:p>
    <w:p w14:paraId="3A82451D" w14:textId="77777777" w:rsidR="000C7237" w:rsidRPr="000C7237" w:rsidRDefault="000C7237" w:rsidP="005D2EEF">
      <w:pPr>
        <w:pStyle w:val="Antrat1"/>
        <w:numPr>
          <w:ilvl w:val="0"/>
          <w:numId w:val="0"/>
        </w:numPr>
        <w:ind w:left="927"/>
        <w:rPr>
          <w:lang w:val="lt-LT" w:eastAsia="fi-FI"/>
        </w:rPr>
      </w:pPr>
      <w:bookmarkStart w:id="65" w:name="_Toc468193566"/>
      <w:bookmarkStart w:id="66" w:name="_Toc468194581"/>
      <w:bookmarkStart w:id="67" w:name="_Toc468194672"/>
      <w:bookmarkStart w:id="68" w:name="_Toc469562411"/>
      <w:bookmarkStart w:id="69" w:name="_Toc485638371"/>
      <w:bookmarkStart w:id="70" w:name="_Toc465042310"/>
      <w:bookmarkStart w:id="71" w:name="_Toc96820539"/>
      <w:bookmarkStart w:id="72" w:name="_Toc96820705"/>
      <w:bookmarkStart w:id="73" w:name="_Toc321558899"/>
      <w:bookmarkEnd w:id="44"/>
      <w:r w:rsidRPr="000C7237">
        <w:rPr>
          <w:lang w:val="lt-LT" w:eastAsia="fi-FI"/>
        </w:rPr>
        <w:t>II SKYRIUS</w:t>
      </w:r>
      <w:bookmarkEnd w:id="65"/>
      <w:bookmarkEnd w:id="66"/>
      <w:bookmarkEnd w:id="67"/>
      <w:r w:rsidRPr="000C7237">
        <w:rPr>
          <w:lang w:val="lt-LT"/>
        </w:rPr>
        <w:t xml:space="preserve"> </w:t>
      </w:r>
      <w:r w:rsidRPr="000C7237">
        <w:rPr>
          <w:lang w:val="lt-LT" w:eastAsia="fi-FI"/>
        </w:rPr>
        <w:t>SUTARTIES SĄLYGOS</w:t>
      </w:r>
      <w:bookmarkEnd w:id="68"/>
      <w:bookmarkEnd w:id="69"/>
    </w:p>
    <w:p w14:paraId="32A24938" w14:textId="77777777" w:rsidR="000C7237" w:rsidRPr="000C7237" w:rsidRDefault="000C7237" w:rsidP="000C7237">
      <w:pPr>
        <w:keepNext/>
        <w:ind w:left="567"/>
        <w:jc w:val="center"/>
        <w:outlineLvl w:val="0"/>
        <w:rPr>
          <w:b/>
          <w:sz w:val="24"/>
          <w:szCs w:val="24"/>
          <w:lang w:val="lt-LT" w:eastAsia="fi-FI"/>
        </w:rPr>
      </w:pPr>
      <w:bookmarkStart w:id="74" w:name="_Toc468193567"/>
      <w:bookmarkStart w:id="75" w:name="_Toc468194582"/>
      <w:bookmarkStart w:id="76" w:name="_Toc468194673"/>
      <w:bookmarkStart w:id="77" w:name="_Toc469562412"/>
      <w:bookmarkStart w:id="78" w:name="_Toc485638372"/>
      <w:r w:rsidRPr="000C7237">
        <w:rPr>
          <w:b/>
          <w:sz w:val="24"/>
          <w:szCs w:val="24"/>
          <w:lang w:val="lt-LT" w:eastAsia="fi-FI"/>
        </w:rPr>
        <w:t>SUTARTIES SĄLYGOS</w:t>
      </w:r>
      <w:bookmarkStart w:id="79" w:name="_Toc468193568"/>
      <w:bookmarkStart w:id="80" w:name="_Toc468194583"/>
      <w:bookmarkStart w:id="81" w:name="_Toc468194674"/>
      <w:bookmarkEnd w:id="74"/>
      <w:bookmarkEnd w:id="75"/>
      <w:bookmarkEnd w:id="76"/>
      <w:r w:rsidRPr="000C7237">
        <w:rPr>
          <w:b/>
          <w:sz w:val="24"/>
          <w:szCs w:val="24"/>
          <w:lang w:val="lt-LT" w:eastAsia="fi-FI"/>
        </w:rPr>
        <w:t xml:space="preserve"> 1 SKIRSNIS</w:t>
      </w:r>
      <w:bookmarkStart w:id="82" w:name="_Toc459780030"/>
      <w:bookmarkStart w:id="83" w:name="_Toc465042312"/>
      <w:bookmarkStart w:id="84" w:name="_Toc465317686"/>
      <w:bookmarkStart w:id="85" w:name="_Toc468193569"/>
      <w:bookmarkStart w:id="86" w:name="_Toc468194584"/>
      <w:bookmarkStart w:id="87" w:name="_Toc468194675"/>
      <w:r w:rsidRPr="000C7237">
        <w:rPr>
          <w:b/>
          <w:sz w:val="24"/>
          <w:szCs w:val="24"/>
          <w:lang w:val="lt-LT" w:eastAsia="fi-FI"/>
        </w:rPr>
        <w:t xml:space="preserve"> Rangos sutartis Nr. ............</w:t>
      </w:r>
      <w:bookmarkEnd w:id="77"/>
      <w:bookmarkEnd w:id="78"/>
      <w:bookmarkEnd w:id="82"/>
      <w:bookmarkEnd w:id="83"/>
      <w:bookmarkEnd w:id="84"/>
      <w:bookmarkEnd w:id="85"/>
      <w:bookmarkEnd w:id="86"/>
      <w:bookmarkEnd w:id="87"/>
    </w:p>
    <w:p w14:paraId="16DFC176" w14:textId="77777777" w:rsidR="000C7237" w:rsidRPr="000C7237" w:rsidRDefault="000C7237" w:rsidP="000C7237">
      <w:pPr>
        <w:keepNext/>
        <w:ind w:left="567"/>
        <w:jc w:val="center"/>
        <w:outlineLvl w:val="0"/>
        <w:rPr>
          <w:b/>
          <w:sz w:val="24"/>
          <w:szCs w:val="24"/>
          <w:lang w:val="lt-LT" w:eastAsia="fi-FI"/>
        </w:rPr>
      </w:pPr>
    </w:p>
    <w:p w14:paraId="210D96B9" w14:textId="77777777" w:rsidR="000C7237" w:rsidRPr="000C7237" w:rsidRDefault="000C7237" w:rsidP="000C7237">
      <w:pPr>
        <w:keepNext/>
        <w:jc w:val="center"/>
        <w:outlineLvl w:val="0"/>
        <w:rPr>
          <w:b/>
          <w:bCs/>
          <w:sz w:val="24"/>
          <w:szCs w:val="24"/>
          <w:lang w:val="lt-LT" w:eastAsia="fi-FI"/>
        </w:rPr>
      </w:pPr>
    </w:p>
    <w:bookmarkEnd w:id="70"/>
    <w:bookmarkEnd w:id="79"/>
    <w:bookmarkEnd w:id="80"/>
    <w:bookmarkEnd w:id="81"/>
    <w:p w14:paraId="215BFC4B" w14:textId="77777777" w:rsidR="000C7237" w:rsidRPr="000C7237" w:rsidRDefault="000C7237" w:rsidP="000C7237">
      <w:pPr>
        <w:jc w:val="right"/>
        <w:rPr>
          <w:rFonts w:eastAsia="Calibri"/>
          <w:sz w:val="24"/>
          <w:szCs w:val="24"/>
          <w:lang w:val="lt-LT"/>
        </w:rPr>
      </w:pPr>
    </w:p>
    <w:p w14:paraId="60EA8EDA" w14:textId="77777777" w:rsidR="000C7237" w:rsidRPr="000C7237" w:rsidRDefault="000C7237" w:rsidP="000C7237">
      <w:pPr>
        <w:jc w:val="both"/>
        <w:rPr>
          <w:sz w:val="24"/>
          <w:szCs w:val="24"/>
          <w:lang w:val="lt-LT" w:eastAsia="fi-FI"/>
        </w:rPr>
      </w:pPr>
    </w:p>
    <w:p w14:paraId="21773796" w14:textId="77777777" w:rsidR="000C7237" w:rsidRPr="000C7237" w:rsidRDefault="000C7237" w:rsidP="000C7237">
      <w:pPr>
        <w:ind w:right="-1"/>
        <w:jc w:val="both"/>
        <w:rPr>
          <w:sz w:val="24"/>
          <w:szCs w:val="24"/>
          <w:lang w:val="lt-LT" w:eastAsia="fi-FI"/>
        </w:rPr>
      </w:pPr>
      <w:r w:rsidRPr="000C7237">
        <w:rPr>
          <w:sz w:val="24"/>
          <w:szCs w:val="24"/>
          <w:lang w:val="lt-LT" w:eastAsia="fi-FI"/>
        </w:rPr>
        <w:t xml:space="preserve">Šia sutartimi, sudaryta </w:t>
      </w:r>
      <w:r w:rsidRPr="000C7237">
        <w:rPr>
          <w:b/>
          <w:i/>
          <w:color w:val="1F497D"/>
          <w:sz w:val="24"/>
          <w:szCs w:val="24"/>
          <w:lang w:val="lt-LT" w:eastAsia="fi-FI"/>
        </w:rPr>
        <w:t>&lt;..&gt;</w:t>
      </w:r>
      <w:r w:rsidRPr="000C7237">
        <w:rPr>
          <w:sz w:val="24"/>
          <w:szCs w:val="24"/>
          <w:lang w:val="lt-LT" w:eastAsia="fi-FI"/>
        </w:rPr>
        <w:t xml:space="preserve"> metų </w:t>
      </w:r>
      <w:r w:rsidRPr="000C7237">
        <w:rPr>
          <w:b/>
          <w:i/>
          <w:color w:val="1F497D"/>
          <w:sz w:val="24"/>
          <w:szCs w:val="24"/>
          <w:lang w:val="lt-LT" w:eastAsia="fi-FI"/>
        </w:rPr>
        <w:t xml:space="preserve">&lt;..&gt; </w:t>
      </w:r>
      <w:r w:rsidRPr="000C7237">
        <w:rPr>
          <w:sz w:val="24"/>
          <w:szCs w:val="24"/>
          <w:lang w:val="lt-LT" w:eastAsia="fi-FI"/>
        </w:rPr>
        <w:t xml:space="preserve">mėnesio </w:t>
      </w:r>
      <w:r w:rsidRPr="000C7237">
        <w:rPr>
          <w:b/>
          <w:i/>
          <w:color w:val="1F497D"/>
          <w:sz w:val="24"/>
          <w:szCs w:val="24"/>
          <w:lang w:val="lt-LT" w:eastAsia="fi-FI"/>
        </w:rPr>
        <w:t xml:space="preserve">&lt;..&gt; </w:t>
      </w:r>
      <w:r w:rsidRPr="000C7237">
        <w:rPr>
          <w:sz w:val="24"/>
          <w:szCs w:val="24"/>
          <w:lang w:val="lt-LT" w:eastAsia="fi-FI"/>
        </w:rPr>
        <w:t>dieną tarp:</w:t>
      </w:r>
    </w:p>
    <w:p w14:paraId="759C28AA" w14:textId="77777777" w:rsidR="000C7237" w:rsidRPr="000C7237" w:rsidRDefault="000C7237" w:rsidP="000C7237">
      <w:pPr>
        <w:ind w:right="-1"/>
        <w:jc w:val="both"/>
        <w:rPr>
          <w:bCs/>
          <w:caps/>
          <w:sz w:val="24"/>
          <w:szCs w:val="24"/>
          <w:lang w:val="lt-LT" w:eastAsia="fi-FI"/>
        </w:rPr>
      </w:pPr>
    </w:p>
    <w:p w14:paraId="02D10449" w14:textId="77777777" w:rsidR="000C7237" w:rsidRPr="000C7237" w:rsidRDefault="000C7237" w:rsidP="000C7237">
      <w:pPr>
        <w:tabs>
          <w:tab w:val="left" w:pos="426"/>
        </w:tabs>
        <w:ind w:right="-1"/>
        <w:jc w:val="both"/>
        <w:rPr>
          <w:sz w:val="24"/>
          <w:szCs w:val="24"/>
          <w:lang w:val="lt-LT" w:eastAsia="fi-FI"/>
        </w:rPr>
      </w:pPr>
      <w:r w:rsidRPr="000C7237">
        <w:rPr>
          <w:b/>
          <w:i/>
          <w:color w:val="1F497D"/>
          <w:sz w:val="24"/>
          <w:szCs w:val="24"/>
          <w:lang w:val="lt-LT" w:eastAsia="fi-FI"/>
        </w:rPr>
        <w:t>UAB „Grinda“</w:t>
      </w:r>
      <w:r w:rsidRPr="000C7237">
        <w:rPr>
          <w:b/>
          <w:bCs/>
          <w:sz w:val="24"/>
          <w:szCs w:val="24"/>
          <w:lang w:val="lt-LT" w:eastAsia="fi-FI"/>
        </w:rPr>
        <w:t xml:space="preserve">, </w:t>
      </w:r>
      <w:r w:rsidRPr="000C7237">
        <w:rPr>
          <w:bCs/>
          <w:sz w:val="24"/>
          <w:szCs w:val="24"/>
          <w:lang w:val="lt-LT" w:eastAsia="fi-FI"/>
        </w:rPr>
        <w:t xml:space="preserve">įmonės </w:t>
      </w:r>
      <w:r w:rsidRPr="000C7237">
        <w:rPr>
          <w:bCs/>
          <w:color w:val="1F497D"/>
          <w:sz w:val="24"/>
          <w:szCs w:val="24"/>
          <w:lang w:val="lt-LT" w:eastAsia="fi-FI"/>
        </w:rPr>
        <w:t xml:space="preserve">kodas </w:t>
      </w:r>
      <w:r w:rsidRPr="000C7237">
        <w:rPr>
          <w:color w:val="000000"/>
          <w:sz w:val="24"/>
          <w:szCs w:val="24"/>
          <w:lang w:val="en-US" w:eastAsia="fi-FI"/>
        </w:rPr>
        <w:t xml:space="preserve">120153047 </w:t>
      </w:r>
      <w:r w:rsidRPr="000C7237">
        <w:rPr>
          <w:sz w:val="24"/>
          <w:szCs w:val="24"/>
          <w:lang w:val="lt-LT" w:eastAsia="fi-FI"/>
        </w:rPr>
        <w:t>adresas:</w:t>
      </w:r>
      <w:r w:rsidRPr="000C7237">
        <w:rPr>
          <w:color w:val="FF0000"/>
          <w:sz w:val="24"/>
          <w:szCs w:val="24"/>
          <w:lang w:val="lt-LT" w:eastAsia="fi-FI"/>
        </w:rPr>
        <w:t xml:space="preserve"> </w:t>
      </w:r>
      <w:r w:rsidRPr="000C7237">
        <w:rPr>
          <w:color w:val="000000"/>
          <w:sz w:val="24"/>
          <w:szCs w:val="24"/>
          <w:lang w:val="en-US" w:eastAsia="fi-FI"/>
        </w:rPr>
        <w:t>Eigulių g. 32, LT-03150 Vilnius</w:t>
      </w:r>
      <w:r w:rsidRPr="000C7237">
        <w:rPr>
          <w:sz w:val="24"/>
          <w:szCs w:val="24"/>
          <w:lang w:val="lt-LT" w:eastAsia="fi-FI"/>
        </w:rPr>
        <w:t xml:space="preserve">, Lietuva (toliau sutartyje vadinama „Užsakovu“) </w:t>
      </w:r>
    </w:p>
    <w:p w14:paraId="279E282E"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bei</w:t>
      </w:r>
    </w:p>
    <w:p w14:paraId="79784760" w14:textId="77777777" w:rsidR="000C7237" w:rsidRPr="000C7237" w:rsidRDefault="000C7237" w:rsidP="000C7237">
      <w:pPr>
        <w:tabs>
          <w:tab w:val="left" w:pos="426"/>
        </w:tabs>
        <w:ind w:right="-1"/>
        <w:jc w:val="both"/>
        <w:rPr>
          <w:i/>
          <w:color w:val="1F497D"/>
          <w:sz w:val="24"/>
          <w:szCs w:val="24"/>
          <w:lang w:val="lt-LT" w:eastAsia="fi-FI"/>
        </w:rPr>
      </w:pPr>
      <w:r w:rsidRPr="000C7237">
        <w:rPr>
          <w:i/>
          <w:color w:val="1F497D"/>
          <w:sz w:val="24"/>
          <w:szCs w:val="24"/>
          <w:lang w:val="lt-LT" w:eastAsia="fi-FI"/>
        </w:rPr>
        <w:t>&lt;įrašykite Rangovo pavadinimą&gt;</w:t>
      </w:r>
      <w:r w:rsidRPr="000C7237">
        <w:rPr>
          <w:sz w:val="24"/>
          <w:szCs w:val="24"/>
          <w:lang w:val="lt-LT" w:eastAsia="fi-FI"/>
        </w:rPr>
        <w:t xml:space="preserve">, įmonės kodas: </w:t>
      </w:r>
      <w:r w:rsidRPr="000C7237">
        <w:rPr>
          <w:color w:val="1F497D"/>
          <w:sz w:val="24"/>
          <w:szCs w:val="24"/>
          <w:lang w:val="lt-LT" w:eastAsia="fi-FI"/>
        </w:rPr>
        <w:t>&lt;</w:t>
      </w:r>
      <w:r w:rsidRPr="000C7237">
        <w:rPr>
          <w:i/>
          <w:color w:val="1F497D"/>
          <w:sz w:val="24"/>
          <w:szCs w:val="24"/>
          <w:lang w:val="lt-LT" w:eastAsia="fi-FI"/>
        </w:rPr>
        <w:t>įrašykite įmonės kodą</w:t>
      </w:r>
      <w:r w:rsidRPr="000C7237">
        <w:rPr>
          <w:sz w:val="24"/>
          <w:szCs w:val="24"/>
          <w:lang w:val="lt-LT" w:eastAsia="fi-FI"/>
        </w:rPr>
        <w:t xml:space="preserve">&gt;, adresas: </w:t>
      </w:r>
      <w:r w:rsidRPr="000C7237">
        <w:rPr>
          <w:i/>
          <w:color w:val="1F497D"/>
          <w:sz w:val="24"/>
          <w:szCs w:val="24"/>
          <w:lang w:val="lt-LT" w:eastAsia="fi-FI"/>
        </w:rPr>
        <w:t>&lt;įrašykite Rangovo adresą&gt;</w:t>
      </w:r>
    </w:p>
    <w:p w14:paraId="1657167A"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(toliau sutartyje vadinamas „Rangovu“), atstovaujantis kitą sutarties šalį,</w:t>
      </w:r>
    </w:p>
    <w:p w14:paraId="26060FAD" w14:textId="77777777" w:rsidR="000C7237" w:rsidRPr="000C7237" w:rsidRDefault="000C7237" w:rsidP="000C7237">
      <w:pPr>
        <w:tabs>
          <w:tab w:val="left" w:pos="426"/>
        </w:tabs>
        <w:ind w:right="-1"/>
        <w:jc w:val="both"/>
        <w:rPr>
          <w:sz w:val="24"/>
          <w:szCs w:val="24"/>
          <w:lang w:val="lt-LT" w:eastAsia="fi-FI"/>
        </w:rPr>
      </w:pPr>
    </w:p>
    <w:p w14:paraId="51943304" w14:textId="353E29F8" w:rsidR="000C7237" w:rsidRPr="00302F8E" w:rsidRDefault="000C7237" w:rsidP="00302F8E">
      <w:pPr>
        <w:pStyle w:val="Pagrindinistekstas"/>
        <w:rPr>
          <w:b/>
          <w:bCs/>
          <w:lang w:val="lt-LT" w:eastAsia="fi-FI"/>
        </w:rPr>
      </w:pPr>
      <w:r w:rsidRPr="000C7237">
        <w:rPr>
          <w:rFonts w:ascii="Times New Roman" w:hAnsi="Times New Roman" w:cs="Times New Roman"/>
          <w:lang w:val="lt-LT" w:eastAsia="fi-FI"/>
        </w:rPr>
        <w:t xml:space="preserve">atsižvelgdamos į tai, kad Užsakovas priima Rangovo </w:t>
      </w:r>
      <w:r w:rsidRPr="000C7237">
        <w:rPr>
          <w:rFonts w:ascii="Times New Roman" w:hAnsi="Times New Roman" w:cs="Times New Roman"/>
          <w:i/>
          <w:iCs/>
          <w:color w:val="1F497D"/>
          <w:lang w:val="lt-LT" w:eastAsia="fi-FI"/>
        </w:rPr>
        <w:t>&lt;įrašykite datą&gt;</w:t>
      </w:r>
      <w:r w:rsidRPr="000C7237">
        <w:rPr>
          <w:rFonts w:ascii="Times New Roman" w:hAnsi="Times New Roman" w:cs="Times New Roman"/>
          <w:i/>
          <w:iCs/>
          <w:lang w:val="lt-LT" w:eastAsia="fi-FI"/>
        </w:rPr>
        <w:t xml:space="preserve"> </w:t>
      </w:r>
      <w:r w:rsidRPr="000C7237">
        <w:rPr>
          <w:rFonts w:ascii="Times New Roman" w:hAnsi="Times New Roman" w:cs="Times New Roman"/>
          <w:lang w:val="lt-LT" w:eastAsia="fi-FI"/>
        </w:rPr>
        <w:t xml:space="preserve">dienos pasiūlymą pilnai atlikti projekto </w:t>
      </w:r>
      <w:r w:rsidRPr="000C7237">
        <w:rPr>
          <w:rFonts w:ascii="Times New Roman" w:eastAsia="Calibri" w:hAnsi="Times New Roman" w:cs="Times New Roman"/>
          <w:lang w:val="lt-LT"/>
        </w:rPr>
        <w:t>„Paviršinių nuotekų sistemų tvarkymas Vilniaus mieste“</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finansuojamo pagal 2014 – 2020 m. Europos Sąjungos struktūrinių fondų investicijų veiksmų programą,</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Sutart</w:t>
      </w:r>
      <w:r w:rsidR="00302F8E">
        <w:rPr>
          <w:rFonts w:ascii="Times New Roman" w:hAnsi="Times New Roman" w:cs="Times New Roman"/>
          <w:lang w:val="lt-LT" w:eastAsia="fi-FI"/>
        </w:rPr>
        <w:t>į</w:t>
      </w:r>
      <w:r w:rsidRPr="000C7237">
        <w:rPr>
          <w:rFonts w:ascii="Times New Roman" w:hAnsi="Times New Roman" w:cs="Times New Roman"/>
          <w:lang w:val="lt-LT" w:eastAsia="fi-FI"/>
        </w:rPr>
        <w:t xml:space="preserve"> </w:t>
      </w:r>
      <w:r w:rsidR="00152621">
        <w:rPr>
          <w:rFonts w:ascii="Times New Roman" w:hAnsi="Times New Roman" w:cs="Times New Roman"/>
          <w:b/>
          <w:bCs/>
          <w:lang w:val="ru-RU" w:eastAsia="fi-FI"/>
        </w:rPr>
        <w:t>Li</w:t>
      </w:r>
      <w:r w:rsidR="00152621" w:rsidRPr="00C64CEC">
        <w:rPr>
          <w:rFonts w:ascii="Times New Roman" w:hAnsi="Times New Roman" w:cs="Times New Roman"/>
          <w:b/>
          <w:bCs/>
          <w:lang w:val="ru-RU" w:eastAsia="fi-FI"/>
        </w:rPr>
        <w:t>etaus nuotekynės įrengim</w:t>
      </w:r>
      <w:r w:rsidR="00302F8E">
        <w:rPr>
          <w:rFonts w:ascii="Times New Roman" w:hAnsi="Times New Roman" w:cs="Times New Roman"/>
          <w:b/>
          <w:bCs/>
          <w:lang w:val="lt-LT" w:eastAsia="fi-FI"/>
        </w:rPr>
        <w:t>o</w:t>
      </w:r>
      <w:r w:rsidR="00152621">
        <w:rPr>
          <w:rFonts w:ascii="Times New Roman" w:hAnsi="Times New Roman" w:cs="Times New Roman"/>
          <w:b/>
          <w:bCs/>
          <w:lang w:val="ru-RU" w:eastAsia="fi-FI"/>
        </w:rPr>
        <w:t>Š</w:t>
      </w:r>
      <w:r w:rsidR="00152621" w:rsidRPr="00C64CEC">
        <w:rPr>
          <w:rFonts w:ascii="Times New Roman" w:hAnsi="Times New Roman" w:cs="Times New Roman"/>
          <w:b/>
          <w:bCs/>
          <w:lang w:val="ru-RU" w:eastAsia="fi-FI"/>
        </w:rPr>
        <w:t>eškinės komplekso prieigose</w:t>
      </w:r>
      <w:r w:rsidR="00F45A44" w:rsidRPr="000C7237">
        <w:rPr>
          <w:rFonts w:ascii="Times New Roman" w:hAnsi="Times New Roman" w:cs="Times New Roman"/>
          <w:lang w:val="lt-LT" w:eastAsia="fi-FI"/>
        </w:rPr>
        <w:t>,</w:t>
      </w:r>
      <w:r w:rsidRPr="000C7237">
        <w:rPr>
          <w:rFonts w:ascii="Times New Roman" w:hAnsi="Times New Roman" w:cs="Times New Roman"/>
          <w:lang w:val="lt-LT" w:eastAsia="fi-FI"/>
        </w:rPr>
        <w:t xml:space="preserve"> susitaria:</w:t>
      </w:r>
    </w:p>
    <w:p w14:paraId="00A4884F" w14:textId="77777777" w:rsidR="00152621" w:rsidRDefault="00152621" w:rsidP="00152621">
      <w:pPr>
        <w:pStyle w:val="Pagrindinistekstas"/>
        <w:jc w:val="center"/>
        <w:rPr>
          <w:rFonts w:ascii="Times New Roman" w:hAnsi="Times New Roman" w:cs="Times New Roman"/>
          <w:b/>
          <w:color w:val="000000"/>
          <w:lang w:val="lt-LT"/>
        </w:rPr>
      </w:pPr>
    </w:p>
    <w:p w14:paraId="3D76121F" w14:textId="77777777" w:rsidR="000C7237" w:rsidRPr="000C7237" w:rsidRDefault="000C7237" w:rsidP="000C7237">
      <w:pPr>
        <w:tabs>
          <w:tab w:val="left" w:pos="426"/>
        </w:tabs>
        <w:ind w:right="-1"/>
        <w:jc w:val="both"/>
        <w:rPr>
          <w:sz w:val="24"/>
          <w:szCs w:val="24"/>
          <w:lang w:val="lt-LT" w:eastAsia="fi-FI"/>
        </w:rPr>
      </w:pPr>
    </w:p>
    <w:p w14:paraId="75A1F7CA"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Šioje Sutartyje žodžiai ir išsireiškimai (frazės) turi tokias pačias reikšmes, kokios jiems suteiktos Konkrečiose ir Bendrosiose sutarties sąlygose.</w:t>
      </w:r>
    </w:p>
    <w:p w14:paraId="61ABF9FD"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Turi būti laikoma, kad toliau pirmumo tvarka išvardinti dokumentai sudaro šią Sutartį ir yra suprantami ir aiškintini kaip jos sudedamosios dalys:</w:t>
      </w:r>
    </w:p>
    <w:p w14:paraId="1DA2579F"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Rangos Sutartis,</w:t>
      </w:r>
    </w:p>
    <w:p w14:paraId="78083A2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Pirkimo dokumentų paaiškinimai, patikslinimai,</w:t>
      </w:r>
    </w:p>
    <w:p w14:paraId="6EAB469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Pasiūlymo raštas su Pasiūlymo rašto priedais,</w:t>
      </w:r>
    </w:p>
    <w:p w14:paraId="3BBF6AF7"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Konkrečios sutarties sąlygos,</w:t>
      </w:r>
    </w:p>
    <w:p w14:paraId="39775F6C"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Bendrosios sutarties sąlygos,</w:t>
      </w:r>
    </w:p>
    <w:p w14:paraId="339475F8"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Užsakovo reikalavimai,</w:t>
      </w:r>
    </w:p>
    <w:p w14:paraId="617E8CB9"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Įkainuoti darbų kainų žiniaraščiai (iš Rangovo Pasiūlymo),</w:t>
      </w:r>
    </w:p>
    <w:p w14:paraId="4EE9890C" w14:textId="42692526" w:rsid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Viešųjų pirkimų komisijos paklausimai ir Rangovo atsakymai,</w:t>
      </w:r>
    </w:p>
    <w:p w14:paraId="317E215B"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Kiti dokumentai ir priedai.</w:t>
      </w:r>
    </w:p>
    <w:p w14:paraId="4ED27D32" w14:textId="77777777" w:rsidR="000C7237" w:rsidRPr="000C7237" w:rsidRDefault="000C7237" w:rsidP="000C7237">
      <w:pPr>
        <w:tabs>
          <w:tab w:val="left" w:pos="567"/>
        </w:tabs>
        <w:ind w:right="-1" w:firstLine="567"/>
        <w:jc w:val="both"/>
        <w:rPr>
          <w:sz w:val="24"/>
          <w:szCs w:val="24"/>
          <w:lang w:val="lt-LT" w:eastAsia="fi-FI"/>
        </w:rPr>
      </w:pPr>
    </w:p>
    <w:p w14:paraId="3BE02594" w14:textId="77777777" w:rsidR="00F45A44" w:rsidRPr="000C7237" w:rsidRDefault="00F45A44" w:rsidP="00F45A44">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Sutarties trukmė susideda iš tokių etapų:</w:t>
      </w:r>
    </w:p>
    <w:p w14:paraId="210E6E57" w14:textId="77777777" w:rsidR="00F45A44" w:rsidRPr="00F63172" w:rsidRDefault="00F45A44" w:rsidP="00F45A44">
      <w:pPr>
        <w:pStyle w:val="Pagrindinistekstas"/>
        <w:numPr>
          <w:ilvl w:val="1"/>
          <w:numId w:val="21"/>
        </w:numPr>
        <w:rPr>
          <w:rFonts w:ascii="Times New Roman" w:hAnsi="Times New Roman" w:cs="Times New Roman"/>
        </w:rPr>
      </w:pPr>
      <w:r>
        <w:rPr>
          <w:rFonts w:ascii="Times New Roman" w:hAnsi="Times New Roman" w:cs="Times New Roman"/>
        </w:rPr>
        <w:t xml:space="preserve">techninio </w:t>
      </w:r>
      <w:r w:rsidRPr="00F63172">
        <w:rPr>
          <w:rFonts w:ascii="Times New Roman" w:hAnsi="Times New Roman" w:cs="Times New Roman"/>
        </w:rPr>
        <w:t>darb</w:t>
      </w:r>
      <w:r>
        <w:rPr>
          <w:rFonts w:ascii="Times New Roman" w:hAnsi="Times New Roman" w:cs="Times New Roman"/>
        </w:rPr>
        <w:t>o projekto parengimo: techninis darbo projektas turi būti parengtas ir gautas statybą leidžiantis dokumentas per 7 (septynis) mėnesius nuo sutarties įsigaliojimo dienos</w:t>
      </w:r>
      <w:r w:rsidRPr="00F63172">
        <w:rPr>
          <w:rFonts w:ascii="Times New Roman" w:hAnsi="Times New Roman" w:cs="Times New Roman"/>
        </w:rPr>
        <w:t>;</w:t>
      </w:r>
    </w:p>
    <w:p w14:paraId="5A80AA44" w14:textId="77777777" w:rsidR="0000692E" w:rsidRDefault="00F45A44" w:rsidP="0000692E">
      <w:pPr>
        <w:pStyle w:val="Sraopastraipa"/>
        <w:numPr>
          <w:ilvl w:val="1"/>
          <w:numId w:val="21"/>
        </w:numPr>
        <w:contextualSpacing w:val="0"/>
        <w:jc w:val="both"/>
        <w:rPr>
          <w:sz w:val="24"/>
          <w:szCs w:val="24"/>
          <w:lang w:val="lt-LT" w:eastAsia="fi-FI"/>
        </w:rPr>
      </w:pPr>
      <w:r w:rsidRPr="00B35F36">
        <w:rPr>
          <w:sz w:val="24"/>
          <w:szCs w:val="24"/>
          <w:lang w:val="lt-LT"/>
        </w:rPr>
        <w:t>darbų atlikimo</w:t>
      </w:r>
      <w:r>
        <w:rPr>
          <w:sz w:val="24"/>
          <w:szCs w:val="24"/>
          <w:lang w:val="lt-LT"/>
        </w:rPr>
        <w:t>:</w:t>
      </w:r>
      <w:r w:rsidRPr="00B35F36">
        <w:rPr>
          <w:sz w:val="24"/>
          <w:szCs w:val="24"/>
          <w:lang w:val="lt-LT"/>
        </w:rPr>
        <w:t xml:space="preserve"> </w:t>
      </w:r>
      <w:r>
        <w:rPr>
          <w:sz w:val="24"/>
          <w:szCs w:val="24"/>
          <w:lang w:val="lt-LT"/>
        </w:rPr>
        <w:t>darbai turi būti atlikti per</w:t>
      </w:r>
      <w:r w:rsidRPr="00B35F36">
        <w:rPr>
          <w:sz w:val="24"/>
          <w:szCs w:val="24"/>
          <w:lang w:val="lt-LT"/>
        </w:rPr>
        <w:t xml:space="preserve"> </w:t>
      </w:r>
      <w:r>
        <w:rPr>
          <w:sz w:val="24"/>
          <w:szCs w:val="24"/>
          <w:lang w:val="lt-LT"/>
        </w:rPr>
        <w:t>27 mėnesius</w:t>
      </w:r>
      <w:r w:rsidRPr="00B35F36">
        <w:rPr>
          <w:sz w:val="24"/>
          <w:szCs w:val="24"/>
          <w:lang w:val="lt-LT"/>
        </w:rPr>
        <w:t xml:space="preserve"> nuo sutarties </w:t>
      </w:r>
      <w:r>
        <w:rPr>
          <w:sz w:val="24"/>
          <w:szCs w:val="24"/>
          <w:lang w:val="lt-LT"/>
        </w:rPr>
        <w:t>įsigaliojimo</w:t>
      </w:r>
      <w:r w:rsidRPr="00B35F36">
        <w:rPr>
          <w:sz w:val="24"/>
          <w:szCs w:val="24"/>
          <w:lang w:val="lt-LT"/>
        </w:rPr>
        <w:t xml:space="preserve"> dienos. Bendras sutarties terminas gali būti pratęstas vieną kartą iki 3 (trijų) mėnesių laikotarpiui dėl nenumatytų aplinkybių, kurios nepriklauso nuo tiekėjo (trečiųjų šalių neveikimas arba netinkamas veikimas, techninėje specifikacijoje nurodytų darbų pakeitimai, išskirtinai nepalankios gamtinės sąlygos ir pan.). Tokiu atveju termino pabaigos nukėlimas bus fiksuojamas</w:t>
      </w:r>
      <w:r w:rsidR="0000692E">
        <w:rPr>
          <w:sz w:val="24"/>
          <w:szCs w:val="24"/>
          <w:lang w:val="lt-LT"/>
        </w:rPr>
        <w:t xml:space="preserve"> rašytiniu šalių susitarimu.</w:t>
      </w:r>
    </w:p>
    <w:p w14:paraId="2C399F01" w14:textId="0FD0DB7B" w:rsidR="000C7237" w:rsidRPr="000C7237" w:rsidRDefault="000C7237" w:rsidP="0000692E">
      <w:pPr>
        <w:pStyle w:val="Sraopastraipa"/>
        <w:ind w:left="567"/>
        <w:contextualSpacing w:val="0"/>
        <w:jc w:val="both"/>
        <w:rPr>
          <w:sz w:val="24"/>
          <w:szCs w:val="24"/>
          <w:lang w:val="lt-LT" w:eastAsia="fi-FI"/>
        </w:rPr>
      </w:pPr>
      <w:r w:rsidRPr="000C7237">
        <w:rPr>
          <w:sz w:val="24"/>
          <w:szCs w:val="24"/>
          <w:lang w:val="lt-LT" w:eastAsia="fi-FI"/>
        </w:rPr>
        <w:t xml:space="preserve">Užsakovas įsipareigoja sumokėti </w:t>
      </w:r>
      <w:r w:rsidRPr="000C7237">
        <w:rPr>
          <w:b/>
          <w:sz w:val="24"/>
          <w:szCs w:val="24"/>
          <w:lang w:val="lt-LT" w:eastAsia="fi-FI"/>
        </w:rPr>
        <w:t xml:space="preserve">Sutarties kainą </w:t>
      </w:r>
      <w:r w:rsidRPr="000C7237">
        <w:rPr>
          <w:sz w:val="24"/>
          <w:szCs w:val="24"/>
          <w:lang w:val="lt-LT" w:eastAsia="fi-FI"/>
        </w:rPr>
        <w:t xml:space="preserve">Rangovui, atsižvelgdamas į Darbų vykdymą bei jų baigimą per tą laiką ir tuo būdu, kurie yra numatyti sutartyje. </w:t>
      </w:r>
    </w:p>
    <w:p w14:paraId="3995B3B1" w14:textId="77777777" w:rsidR="000C7237" w:rsidRPr="000C7237" w:rsidRDefault="000C7237" w:rsidP="0000692E">
      <w:pPr>
        <w:numPr>
          <w:ilvl w:val="0"/>
          <w:numId w:val="21"/>
        </w:numPr>
        <w:tabs>
          <w:tab w:val="clear" w:pos="720"/>
          <w:tab w:val="left" w:pos="567"/>
        </w:tabs>
        <w:spacing w:line="259" w:lineRule="auto"/>
        <w:ind w:left="567" w:right="-1" w:firstLine="567"/>
        <w:jc w:val="both"/>
        <w:rPr>
          <w:sz w:val="24"/>
          <w:szCs w:val="24"/>
          <w:lang w:val="lt-LT" w:eastAsia="fi-FI"/>
        </w:rPr>
      </w:pPr>
      <w:r w:rsidRPr="000C7237">
        <w:rPr>
          <w:b/>
          <w:sz w:val="24"/>
          <w:szCs w:val="24"/>
          <w:lang w:val="lt-LT" w:eastAsia="fi-FI"/>
        </w:rPr>
        <w:t>Priimtą sutarties sumą sudaro:</w:t>
      </w:r>
    </w:p>
    <w:p w14:paraId="3F1B6E55" w14:textId="77777777" w:rsidR="000C7237" w:rsidRPr="000C7237" w:rsidRDefault="000C7237" w:rsidP="000C7237">
      <w:pPr>
        <w:tabs>
          <w:tab w:val="left" w:pos="567"/>
        </w:tabs>
        <w:ind w:right="-1"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1A649556" w14:textId="77777777" w:rsidR="000C7237" w:rsidRPr="000C7237" w:rsidRDefault="000C7237" w:rsidP="000C7237">
      <w:pPr>
        <w:tabs>
          <w:tab w:val="left" w:pos="567"/>
        </w:tabs>
        <w:ind w:right="-1" w:firstLine="567"/>
        <w:jc w:val="both"/>
        <w:rPr>
          <w:b/>
          <w:sz w:val="24"/>
          <w:szCs w:val="24"/>
          <w:lang w:val="lt-LT" w:eastAsia="fi-FI"/>
        </w:rPr>
      </w:pPr>
      <w:r w:rsidRPr="000C7237">
        <w:rPr>
          <w:b/>
          <w:sz w:val="24"/>
          <w:szCs w:val="24"/>
          <w:lang w:val="lt-LT" w:eastAsia="fi-FI"/>
        </w:rPr>
        <w:t>PVM :</w:t>
      </w:r>
    </w:p>
    <w:p w14:paraId="1FC1D1A5" w14:textId="77777777" w:rsidR="000C7237" w:rsidRPr="000C7237" w:rsidRDefault="000C7237" w:rsidP="000C7237">
      <w:pPr>
        <w:tabs>
          <w:tab w:val="left" w:pos="567"/>
        </w:tabs>
        <w:ind w:right="-17" w:firstLine="567"/>
        <w:jc w:val="both"/>
        <w:rPr>
          <w:sz w:val="24"/>
          <w:szCs w:val="24"/>
          <w:lang w:val="lt-LT" w:eastAsia="fi-FI"/>
        </w:rPr>
      </w:pPr>
      <w:r w:rsidRPr="000C7237">
        <w:rPr>
          <w:color w:val="1F497D"/>
          <w:sz w:val="24"/>
          <w:szCs w:val="24"/>
          <w:lang w:val="lt-LT" w:eastAsia="fi-FI"/>
        </w:rPr>
        <w:lastRenderedPageBreak/>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699472C4"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b/>
          <w:sz w:val="24"/>
          <w:szCs w:val="24"/>
          <w:lang w:val="lt-LT" w:eastAsia="fi-FI"/>
        </w:rPr>
        <w:t>Priimta sutarties suma su PVM:</w:t>
      </w:r>
    </w:p>
    <w:p w14:paraId="7F03C282"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4E49F85A" w14:textId="77777777" w:rsidR="000C7237" w:rsidRPr="000C7237" w:rsidRDefault="000C7237" w:rsidP="000C7237">
      <w:pPr>
        <w:tabs>
          <w:tab w:val="left" w:pos="0"/>
          <w:tab w:val="left" w:pos="567"/>
        </w:tabs>
        <w:spacing w:line="360" w:lineRule="auto"/>
        <w:jc w:val="both"/>
        <w:rPr>
          <w:rFonts w:eastAsia="Calibri"/>
          <w:color w:val="000000"/>
          <w:sz w:val="24"/>
          <w:szCs w:val="24"/>
          <w:lang w:val="lt-LT"/>
        </w:rPr>
      </w:pPr>
      <w:r w:rsidRPr="000C7237">
        <w:rPr>
          <w:sz w:val="24"/>
          <w:szCs w:val="24"/>
          <w:lang w:val="lt-LT" w:eastAsia="fi-FI"/>
        </w:rPr>
        <w:t xml:space="preserve">           4.1.</w:t>
      </w:r>
      <w:r w:rsidRPr="000C7237">
        <w:rPr>
          <w:rFonts w:eastAsia="Calibri"/>
          <w:sz w:val="24"/>
          <w:szCs w:val="24"/>
          <w:lang w:val="lt-LT"/>
        </w:rPr>
        <w:t xml:space="preserve"> Kaina, nurodyta 4 p. yra galutinė ir apima visas tiesiogines ir netiesiogines išlaidas.</w:t>
      </w:r>
    </w:p>
    <w:p w14:paraId="06C969BE"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Keičiantis pridėtinės vertės mokesčiui, sutarties kaina bus perskaičiuojama vadovaujantis Konkrečiųjų sutarties sąlygų 13.8 punkto nuostatais.</w:t>
      </w:r>
    </w:p>
    <w:p w14:paraId="77EA57B7"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Užsakovas mokėjimus atliks eurais.</w:t>
      </w:r>
    </w:p>
    <w:p w14:paraId="7434026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Rangos sutarties sąlygos sutarties galiojimo laikotarpiu negali būti keičiamos, išskyrus tokias sutarties sąlygas, kurias pakeitus nebūtų pažeisti Viešųjų pirkimų įstatymo 3 straipsnyje nustatyti principai ir tikslai ir tokiems pirkimo sutarties sąlygų pakeitimams yra gautas Viešųjų pirkimų tarnybos sutikimas.</w:t>
      </w:r>
    </w:p>
    <w:p w14:paraId="0A4E5F61"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Ši sutartis sudaryta lietuvių kalba 2 egzemplioriais, kurių kiekvienas, pasirašytas visų sutarties šalių, laikomas originalu ir turi vienodą teisinę galią.</w:t>
      </w:r>
      <w:r w:rsidRPr="000C7237">
        <w:rPr>
          <w:i/>
          <w:sz w:val="24"/>
          <w:szCs w:val="24"/>
          <w:lang w:val="lt-LT" w:eastAsia="fi-FI"/>
        </w:rPr>
        <w:t xml:space="preserve"> </w:t>
      </w:r>
      <w:r w:rsidRPr="000C7237">
        <w:rPr>
          <w:sz w:val="24"/>
          <w:szCs w:val="24"/>
          <w:lang w:val="lt-LT" w:eastAsia="fi-FI"/>
        </w:rPr>
        <w:t xml:space="preserve">Po vieną šiame punkte apibūdintą Sutarties egzempliorių įteikiama kiekvienai Šaliai. </w:t>
      </w:r>
    </w:p>
    <w:p w14:paraId="7BADB3D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Sutartį perleidimo laikytini niekiniais ir negaliojančiais nuo jų sudarymo momento.</w:t>
      </w:r>
    </w:p>
    <w:p w14:paraId="51DA7596" w14:textId="77777777" w:rsidR="000C7237" w:rsidRPr="000C7237" w:rsidRDefault="000C7237" w:rsidP="003F3801">
      <w:pPr>
        <w:numPr>
          <w:ilvl w:val="0"/>
          <w:numId w:val="21"/>
        </w:numPr>
        <w:tabs>
          <w:tab w:val="clear" w:pos="720"/>
          <w:tab w:val="num" w:pos="0"/>
          <w:tab w:val="left" w:pos="567"/>
        </w:tabs>
        <w:spacing w:line="360" w:lineRule="auto"/>
        <w:ind w:left="0" w:firstLine="567"/>
        <w:contextualSpacing/>
        <w:jc w:val="both"/>
        <w:rPr>
          <w:rFonts w:eastAsia="Calibri"/>
          <w:sz w:val="24"/>
          <w:szCs w:val="24"/>
          <w:lang w:val="lt-LT"/>
        </w:rPr>
      </w:pPr>
      <w:r w:rsidRPr="000C7237">
        <w:rPr>
          <w:rFonts w:eastAsia="Calibri"/>
          <w:sz w:val="24"/>
          <w:szCs w:val="24"/>
          <w:lang w:val="lt-LT"/>
        </w:rPr>
        <w:t>Šalys susitaria, kad nepaisant to, kas nurodyta mokėjimo pavedime, Užsakovui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44DDD3D5"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Rangovas  įsipareigoja atlyginti Užsakovui ir tretiesiems asmenims atsiradusius nuostolius dėl netinkamo Sutarties vykdymo ar nevykdymo;</w:t>
      </w:r>
    </w:p>
    <w:p w14:paraId="0D147224" w14:textId="77777777" w:rsidR="000C7237" w:rsidRPr="000C7237" w:rsidRDefault="000C7237" w:rsidP="003F3801">
      <w:pPr>
        <w:numPr>
          <w:ilvl w:val="0"/>
          <w:numId w:val="21"/>
        </w:numPr>
        <w:tabs>
          <w:tab w:val="clear" w:pos="720"/>
          <w:tab w:val="num" w:pos="0"/>
          <w:tab w:val="left" w:pos="567"/>
          <w:tab w:val="left" w:pos="1134"/>
        </w:tabs>
        <w:spacing w:line="360" w:lineRule="auto"/>
        <w:ind w:left="0" w:firstLine="567"/>
        <w:contextualSpacing/>
        <w:jc w:val="both"/>
        <w:rPr>
          <w:rFonts w:eastAsia="Calibri"/>
          <w:sz w:val="24"/>
          <w:szCs w:val="24"/>
          <w:lang w:val="lt-LT" w:eastAsia="lt-LT"/>
        </w:rPr>
      </w:pPr>
      <w:r w:rsidRPr="000C7237">
        <w:rPr>
          <w:rFonts w:eastAsia="Calibri"/>
          <w:sz w:val="24"/>
          <w:szCs w:val="24"/>
          <w:lang w:val="lt-LT"/>
        </w:rPr>
        <w:t xml:space="preserve"> Šalys susitaria, kad kilus teisminiam ginčui dėl atsiskaitymo už atliktus darbus, Rangovas gali reikalauti priteisti ne didesnes kaip 5 (penkių) procentų metines palūkanas nuo nesumokėtos sumos, kaip tai numatyta LR CK 6.210 str. 1 d.</w:t>
      </w:r>
    </w:p>
    <w:p w14:paraId="646B87CC"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Sutartis įsigalioja nuo Sutarties pasirašymo ir sutarties sąlygų atlikimo užtikrinimo pateikimo dienos ir galioja iki visiško šalių įsipareigojimų pagal šią Sutartį įvykdymo dienos.</w:t>
      </w:r>
    </w:p>
    <w:p w14:paraId="0C458A35" w14:textId="677CAC16" w:rsid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 xml:space="preserve"> Šalys gali nutraukti Sutartį abipusiu raštišku šalių susitarimu.</w:t>
      </w:r>
    </w:p>
    <w:p w14:paraId="34E2B7F0" w14:textId="0509747C" w:rsidR="0053427A" w:rsidRPr="0053427A" w:rsidRDefault="0053427A" w:rsidP="0053427A">
      <w:pPr>
        <w:numPr>
          <w:ilvl w:val="0"/>
          <w:numId w:val="21"/>
        </w:numPr>
        <w:tabs>
          <w:tab w:val="clear" w:pos="720"/>
          <w:tab w:val="num" w:pos="0"/>
        </w:tabs>
        <w:spacing w:line="360" w:lineRule="auto"/>
        <w:ind w:left="0" w:firstLine="567"/>
        <w:contextualSpacing/>
        <w:jc w:val="both"/>
        <w:rPr>
          <w:rFonts w:eastAsia="Calibri"/>
          <w:sz w:val="24"/>
          <w:szCs w:val="24"/>
          <w:lang w:val="lt-LT"/>
        </w:rPr>
      </w:pPr>
      <w:r>
        <w:rPr>
          <w:rFonts w:eastAsia="Calibri"/>
          <w:sz w:val="24"/>
          <w:szCs w:val="24"/>
          <w:lang w:val="lt-LT"/>
        </w:rPr>
        <w:t>Šalys gali sutartį nutraukti ir kitais Lietuvos Respublikos teisės aktuose numatytais atvejais.</w:t>
      </w:r>
    </w:p>
    <w:p w14:paraId="62D3D8B6"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lastRenderedPageBreak/>
        <w:t>Užsakovas, įspėjęs Rangovą prieš 15 dienų, turi teisę vienašališkai nutraukti Sutartį dėl esminio Sutarties pažeidimo. Esminiu Sutarties sąlygų pažeidimu bus laikomas bet kurio įsipareigojimo pagal Sutartį nevykdymas ar netinkamas vykdymas</w:t>
      </w:r>
    </w:p>
    <w:p w14:paraId="742DA690"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eastAsia="lt-LT"/>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Užsakovo buveinės vietą.</w:t>
      </w:r>
      <w:r w:rsidRPr="000C7237">
        <w:rPr>
          <w:rFonts w:eastAsia="Calibri"/>
          <w:sz w:val="24"/>
          <w:szCs w:val="24"/>
          <w:lang w:val="lt-LT"/>
        </w:rPr>
        <w:t xml:space="preserve"> </w:t>
      </w:r>
    </w:p>
    <w:p w14:paraId="165BEA76" w14:textId="77777777" w:rsidR="000C7237" w:rsidRPr="000C7237" w:rsidRDefault="000C7237" w:rsidP="000C7237">
      <w:pPr>
        <w:tabs>
          <w:tab w:val="left" w:pos="567"/>
        </w:tabs>
        <w:spacing w:line="259" w:lineRule="auto"/>
        <w:ind w:left="567" w:right="-17"/>
        <w:jc w:val="both"/>
        <w:rPr>
          <w:sz w:val="24"/>
          <w:szCs w:val="24"/>
          <w:lang w:val="lt-LT" w:eastAsia="fi-FI"/>
        </w:rPr>
      </w:pPr>
    </w:p>
    <w:p w14:paraId="5F3E65FD" w14:textId="77777777" w:rsidR="000C7237" w:rsidRPr="000C7237" w:rsidRDefault="000C7237" w:rsidP="000C7237">
      <w:pPr>
        <w:tabs>
          <w:tab w:val="left" w:pos="426"/>
          <w:tab w:val="num" w:pos="1134"/>
        </w:tabs>
        <w:rPr>
          <w:sz w:val="24"/>
          <w:szCs w:val="24"/>
          <w:lang w:val="lt-LT"/>
        </w:rPr>
      </w:pPr>
    </w:p>
    <w:p w14:paraId="77DB92CB" w14:textId="77777777" w:rsidR="000C7237" w:rsidRPr="000C7237" w:rsidRDefault="000C7237" w:rsidP="000C7237">
      <w:pPr>
        <w:tabs>
          <w:tab w:val="left" w:pos="426"/>
        </w:tabs>
        <w:rPr>
          <w:sz w:val="24"/>
          <w:szCs w:val="24"/>
          <w:lang w:val="lt-LT" w:eastAsia="fi-FI"/>
        </w:rPr>
      </w:pPr>
    </w:p>
    <w:tbl>
      <w:tblPr>
        <w:tblW w:w="9218" w:type="dxa"/>
        <w:tblInd w:w="212" w:type="dxa"/>
        <w:tblLayout w:type="fixed"/>
        <w:tblCellMar>
          <w:left w:w="70" w:type="dxa"/>
          <w:right w:w="70" w:type="dxa"/>
        </w:tblCellMar>
        <w:tblLook w:val="04A0" w:firstRow="1" w:lastRow="0" w:firstColumn="1" w:lastColumn="0" w:noHBand="0" w:noVBand="1"/>
      </w:tblPr>
      <w:tblGrid>
        <w:gridCol w:w="4646"/>
        <w:gridCol w:w="4572"/>
      </w:tblGrid>
      <w:tr w:rsidR="000C7237" w:rsidRPr="000C7237" w14:paraId="0EAFA44F" w14:textId="77777777" w:rsidTr="000C7237">
        <w:tc>
          <w:tcPr>
            <w:tcW w:w="4646" w:type="dxa"/>
            <w:vAlign w:val="center"/>
          </w:tcPr>
          <w:p w14:paraId="3D9B6790" w14:textId="77777777" w:rsidR="000C7237" w:rsidRPr="000C7237" w:rsidRDefault="000C7237" w:rsidP="000C7237">
            <w:pPr>
              <w:keepNext/>
              <w:rPr>
                <w:i/>
                <w:color w:val="1F497D"/>
                <w:sz w:val="24"/>
                <w:szCs w:val="24"/>
                <w:lang w:val="en-US" w:eastAsia="fi-FI"/>
              </w:rPr>
            </w:pPr>
            <w:r w:rsidRPr="000C7237">
              <w:rPr>
                <w:sz w:val="24"/>
                <w:szCs w:val="24"/>
                <w:lang w:val="en-US" w:eastAsia="fi-FI"/>
              </w:rPr>
              <w:t xml:space="preserve">UŽSAKOVAS </w:t>
            </w:r>
          </w:p>
          <w:p w14:paraId="0DE0D5DC" w14:textId="77777777" w:rsidR="000C7237" w:rsidRPr="000C7237" w:rsidRDefault="000C7237" w:rsidP="000C7237">
            <w:pPr>
              <w:keepNext/>
              <w:rPr>
                <w:sz w:val="24"/>
                <w:szCs w:val="24"/>
                <w:lang w:val="en-US" w:eastAsia="fi-FI"/>
              </w:rPr>
            </w:pPr>
          </w:p>
        </w:tc>
        <w:tc>
          <w:tcPr>
            <w:tcW w:w="4572" w:type="dxa"/>
            <w:hideMark/>
          </w:tcPr>
          <w:p w14:paraId="05790489" w14:textId="77777777" w:rsidR="000C7237" w:rsidRPr="000C7237" w:rsidRDefault="000C7237" w:rsidP="000C7237">
            <w:pPr>
              <w:keepNext/>
              <w:jc w:val="both"/>
              <w:rPr>
                <w:sz w:val="24"/>
                <w:szCs w:val="24"/>
                <w:lang w:val="en-US" w:eastAsia="fi-FI"/>
              </w:rPr>
            </w:pPr>
            <w:r w:rsidRPr="000C7237">
              <w:rPr>
                <w:sz w:val="24"/>
                <w:szCs w:val="24"/>
                <w:lang w:val="en-US" w:eastAsia="fi-FI"/>
              </w:rPr>
              <w:t>RANGOVAS:</w:t>
            </w:r>
          </w:p>
        </w:tc>
      </w:tr>
      <w:tr w:rsidR="000C7237" w:rsidRPr="000C7237" w14:paraId="315ECB5D" w14:textId="77777777" w:rsidTr="000C7237">
        <w:trPr>
          <w:trHeight w:val="3299"/>
        </w:trPr>
        <w:tc>
          <w:tcPr>
            <w:tcW w:w="4646" w:type="dxa"/>
          </w:tcPr>
          <w:p w14:paraId="033F2872"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28FF444E"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63EC223A"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74E9FD42"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4FA5C649"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5B4BB5C"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21846DEC" w14:textId="77777777" w:rsidR="000C7237" w:rsidRPr="000C7237" w:rsidRDefault="000C7237" w:rsidP="000C7237">
            <w:pPr>
              <w:keepNext/>
              <w:jc w:val="both"/>
              <w:rPr>
                <w:sz w:val="24"/>
                <w:szCs w:val="24"/>
                <w:lang w:val="en-US" w:eastAsia="fi-FI"/>
              </w:rPr>
            </w:pPr>
          </w:p>
          <w:p w14:paraId="7079C4BB" w14:textId="77777777" w:rsidR="000C7237" w:rsidRPr="000C7237" w:rsidRDefault="000C7237" w:rsidP="000C7237">
            <w:pPr>
              <w:keepNext/>
              <w:jc w:val="both"/>
              <w:rPr>
                <w:sz w:val="24"/>
                <w:szCs w:val="24"/>
                <w:lang w:val="en-US" w:eastAsia="fi-FI"/>
              </w:rPr>
            </w:pPr>
          </w:p>
        </w:tc>
        <w:tc>
          <w:tcPr>
            <w:tcW w:w="4572" w:type="dxa"/>
          </w:tcPr>
          <w:p w14:paraId="0A7D3D83"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01AD7C92"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7790A66E"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034DCF6A"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5B1ACCE1"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E32B67F"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6A90000C" w14:textId="77777777" w:rsidR="000C7237" w:rsidRPr="000C7237" w:rsidRDefault="000C7237" w:rsidP="000C7237">
            <w:pPr>
              <w:keepNext/>
              <w:rPr>
                <w:sz w:val="24"/>
                <w:szCs w:val="24"/>
                <w:lang w:val="en-US" w:eastAsia="fi-FI"/>
              </w:rPr>
            </w:pPr>
          </w:p>
        </w:tc>
      </w:tr>
    </w:tbl>
    <w:p w14:paraId="1CAC840E" w14:textId="77777777" w:rsidR="000C7237" w:rsidRPr="000C7237" w:rsidRDefault="000C7237" w:rsidP="000C7237">
      <w:pPr>
        <w:jc w:val="center"/>
        <w:rPr>
          <w:b/>
          <w:bCs/>
          <w:sz w:val="24"/>
          <w:szCs w:val="24"/>
          <w:highlight w:val="yellow"/>
          <w:lang w:val="lt-LT" w:eastAsia="fi-FI"/>
        </w:rPr>
      </w:pPr>
      <w:r w:rsidRPr="000C7237">
        <w:rPr>
          <w:bCs/>
          <w:caps/>
          <w:sz w:val="24"/>
          <w:szCs w:val="24"/>
          <w:highlight w:val="yellow"/>
          <w:lang w:val="lt-LT" w:eastAsia="fi-FI"/>
        </w:rPr>
        <w:br w:type="page"/>
      </w:r>
    </w:p>
    <w:p w14:paraId="2152DBB0" w14:textId="77777777" w:rsidR="000C7237" w:rsidRPr="000C7237" w:rsidRDefault="000C7237" w:rsidP="005D2EEF">
      <w:pPr>
        <w:pStyle w:val="Antrat1"/>
        <w:numPr>
          <w:ilvl w:val="0"/>
          <w:numId w:val="0"/>
        </w:numPr>
        <w:ind w:left="1287"/>
        <w:jc w:val="left"/>
        <w:rPr>
          <w:color w:val="1F497D"/>
          <w:lang w:val="lt-LT" w:eastAsia="fi-FI"/>
        </w:rPr>
      </w:pPr>
      <w:bookmarkStart w:id="88" w:name="_Toc459782407"/>
      <w:bookmarkStart w:id="89" w:name="_Toc465042313"/>
      <w:bookmarkStart w:id="90" w:name="_Toc465317687"/>
      <w:bookmarkStart w:id="91" w:name="_Toc468193570"/>
      <w:bookmarkStart w:id="92" w:name="_Toc468194585"/>
      <w:bookmarkStart w:id="93" w:name="_Toc468194676"/>
      <w:bookmarkStart w:id="94" w:name="_Toc469562413"/>
      <w:bookmarkStart w:id="95" w:name="_Toc485638373"/>
      <w:r w:rsidRPr="000C7237">
        <w:rPr>
          <w:lang w:val="lt-LT"/>
        </w:rPr>
        <w:lastRenderedPageBreak/>
        <w:t>SUTARTIES SĄLYGOS. 2 SKIRSNIS</w:t>
      </w:r>
      <w:bookmarkEnd w:id="88"/>
      <w:bookmarkEnd w:id="89"/>
      <w:bookmarkEnd w:id="90"/>
      <w:bookmarkEnd w:id="91"/>
      <w:bookmarkEnd w:id="92"/>
      <w:bookmarkEnd w:id="93"/>
      <w:r w:rsidRPr="000C7237">
        <w:rPr>
          <w:lang w:val="lt-LT" w:eastAsia="fi-FI"/>
        </w:rPr>
        <w:t xml:space="preserve"> Bendrosios sutarties sąlygos</w:t>
      </w:r>
      <w:bookmarkEnd w:id="94"/>
      <w:bookmarkEnd w:id="95"/>
    </w:p>
    <w:p w14:paraId="02C2B72C" w14:textId="77777777" w:rsidR="000C7237" w:rsidRPr="000C7237" w:rsidRDefault="000C7237" w:rsidP="000C7237">
      <w:pPr>
        <w:ind w:firstLine="720"/>
        <w:rPr>
          <w:bCs/>
          <w:sz w:val="24"/>
          <w:szCs w:val="24"/>
          <w:lang w:val="lt-LT" w:eastAsia="fi-FI"/>
        </w:rPr>
      </w:pPr>
    </w:p>
    <w:p w14:paraId="02F9CA5C" w14:textId="77777777" w:rsidR="000C7237" w:rsidRPr="000C7237" w:rsidRDefault="000C7237" w:rsidP="000C7237">
      <w:pPr>
        <w:jc w:val="both"/>
        <w:rPr>
          <w:sz w:val="24"/>
          <w:szCs w:val="24"/>
          <w:lang w:val="lt-LT" w:eastAsia="fi-FI"/>
        </w:rPr>
      </w:pPr>
    </w:p>
    <w:p w14:paraId="43D4E7D1" w14:textId="19EFC872" w:rsidR="000C7237" w:rsidRPr="000C7237" w:rsidRDefault="000C7237" w:rsidP="000C7237">
      <w:pPr>
        <w:pStyle w:val="Pagrindinistekstas"/>
        <w:rPr>
          <w:rFonts w:ascii="Times New Roman" w:hAnsi="Times New Roman" w:cs="Times New Roman"/>
          <w:lang w:val="lt-LT" w:eastAsia="fi-FI"/>
        </w:rPr>
      </w:pPr>
      <w:r w:rsidRPr="000C7237">
        <w:rPr>
          <w:rFonts w:ascii="Times New Roman" w:hAnsi="Times New Roman" w:cs="Times New Roman"/>
          <w:lang w:val="lt-LT" w:eastAsia="fi-FI"/>
        </w:rPr>
        <w:t xml:space="preserve">Rangos sutarties </w:t>
      </w:r>
      <w:r w:rsidR="00AA3258" w:rsidRPr="002779FE">
        <w:rPr>
          <w:rFonts w:ascii="Times New Roman" w:hAnsi="Times New Roman" w:cs="Times New Roman"/>
          <w:bCs/>
          <w:lang w:val="ru-RU" w:eastAsia="fi-FI"/>
        </w:rPr>
        <w:t>Lietaus nuotekynės įrengimas Šeškinės komplekso prieigose</w:t>
      </w:r>
      <w:r w:rsidR="00F45A44">
        <w:rPr>
          <w:rFonts w:ascii="Times New Roman" w:hAnsi="Times New Roman" w:cs="Times New Roman"/>
          <w:bCs/>
          <w:lang w:val="lt-LT" w:eastAsia="fi-FI"/>
        </w:rPr>
        <w:t xml:space="preserve"> </w:t>
      </w:r>
      <w:r w:rsidRPr="000C7237">
        <w:rPr>
          <w:rFonts w:ascii="Times New Roman" w:hAnsi="Times New Roman" w:cs="Times New Roman"/>
          <w:lang w:val="lt-LT" w:eastAsia="fi-FI"/>
        </w:rPr>
        <w:t xml:space="preserve">Bendrosios sutarties sąlygos yra: </w:t>
      </w:r>
    </w:p>
    <w:p w14:paraId="59CE16D5" w14:textId="77777777" w:rsidR="000C7237" w:rsidRPr="000C7237" w:rsidRDefault="000C7237" w:rsidP="000C7237">
      <w:pPr>
        <w:tabs>
          <w:tab w:val="right" w:pos="9936"/>
        </w:tabs>
        <w:jc w:val="both"/>
        <w:rPr>
          <w:rFonts w:eastAsia="Calibri"/>
          <w:sz w:val="24"/>
          <w:szCs w:val="24"/>
          <w:lang w:val="lt-LT" w:eastAsia="lt-LT"/>
        </w:rPr>
      </w:pPr>
    </w:p>
    <w:p w14:paraId="524EE0B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r w:rsidRPr="000C7237">
        <w:rPr>
          <w:i/>
          <w:iCs/>
          <w:sz w:val="24"/>
          <w:szCs w:val="24"/>
          <w:lang w:val="lt-LT" w:eastAsia="lt-LT"/>
        </w:rPr>
        <w:t>Fédération Internationale des</w:t>
      </w:r>
      <w:r w:rsidRPr="000C7237">
        <w:rPr>
          <w:i/>
          <w:iCs/>
          <w:sz w:val="24"/>
          <w:szCs w:val="24"/>
          <w:lang w:val="lt-LT" w:eastAsia="fi-FI"/>
        </w:rPr>
        <w:t xml:space="preserve"> </w:t>
      </w:r>
      <w:r w:rsidRPr="000C7237">
        <w:rPr>
          <w:i/>
          <w:iCs/>
          <w:sz w:val="24"/>
          <w:szCs w:val="24"/>
          <w:lang w:val="lt-LT" w:eastAsia="fr-FR"/>
        </w:rPr>
        <w:t xml:space="preserve">Ingénieurs-Conseils </w:t>
      </w:r>
      <w:r w:rsidRPr="000C7237">
        <w:rPr>
          <w:sz w:val="24"/>
          <w:szCs w:val="24"/>
          <w:lang w:val="lt-LT" w:eastAsia="fr-FR"/>
        </w:rPr>
        <w:t>(FIDIC)</w:t>
      </w:r>
    </w:p>
    <w:p w14:paraId="37109A10"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p>
    <w:p w14:paraId="12F324C4"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rPr>
      </w:pPr>
      <w:r w:rsidRPr="000C7237">
        <w:rPr>
          <w:sz w:val="24"/>
          <w:szCs w:val="24"/>
          <w:lang w:val="lt-LT" w:eastAsia="fi-FI"/>
        </w:rPr>
        <w:t xml:space="preserve">Rangovo projektuojamų statybos ir inžinerinių darbų, elektros ir mechanikos įrenginių </w:t>
      </w:r>
    </w:p>
    <w:p w14:paraId="14D63B96"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b/>
          <w:bCs/>
          <w:sz w:val="24"/>
          <w:szCs w:val="24"/>
          <w:lang w:val="lt-LT" w:eastAsia="fi-FI"/>
        </w:rPr>
      </w:pPr>
      <w:r w:rsidRPr="000C7237">
        <w:rPr>
          <w:b/>
          <w:bCs/>
          <w:sz w:val="24"/>
          <w:szCs w:val="24"/>
          <w:lang w:val="lt-LT" w:eastAsia="fi-FI"/>
        </w:rPr>
        <w:t>Projektavimo ir statybos bei įrangos sutarties sąlygos</w:t>
      </w:r>
    </w:p>
    <w:p w14:paraId="79B8AECC"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i-FI"/>
        </w:rPr>
        <w:t>FIDIC „Geltonoji“ knyga,</w:t>
      </w:r>
    </w:p>
    <w:p w14:paraId="3D16C8F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b/>
          <w:sz w:val="24"/>
          <w:szCs w:val="24"/>
          <w:lang w:val="lt-LT" w:eastAsia="fi-FI"/>
        </w:rPr>
      </w:pPr>
    </w:p>
    <w:p w14:paraId="2E295592"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r-FR"/>
        </w:rPr>
        <w:t>(išleistos pirmuoju leidimu 1999 metais anglų kalba ir antruoju vertimu į lietuvių kalbą 2007 metais leidimu, ISBN 978-9986- 687-17-7)</w:t>
      </w:r>
    </w:p>
    <w:p w14:paraId="02C49CB5" w14:textId="77777777" w:rsidR="000C7237" w:rsidRPr="000C7237" w:rsidRDefault="000C7237" w:rsidP="000C7237">
      <w:pPr>
        <w:tabs>
          <w:tab w:val="right" w:pos="9936"/>
        </w:tabs>
        <w:spacing w:before="120" w:after="120"/>
        <w:jc w:val="both"/>
        <w:rPr>
          <w:b/>
          <w:sz w:val="24"/>
          <w:szCs w:val="24"/>
          <w:lang w:val="lt-LT" w:eastAsia="fi-FI"/>
        </w:rPr>
      </w:pPr>
    </w:p>
    <w:p w14:paraId="4BBC76FD" w14:textId="77777777" w:rsidR="000C7237" w:rsidRPr="000C7237" w:rsidRDefault="000C7237" w:rsidP="000C7237">
      <w:pPr>
        <w:tabs>
          <w:tab w:val="right" w:pos="9936"/>
        </w:tabs>
        <w:spacing w:before="120" w:after="120"/>
        <w:jc w:val="both"/>
        <w:rPr>
          <w:b/>
          <w:sz w:val="24"/>
          <w:szCs w:val="24"/>
          <w:lang w:val="lt-LT" w:eastAsia="fi-FI"/>
        </w:rPr>
      </w:pPr>
      <w:r w:rsidRPr="000C7237">
        <w:rPr>
          <w:b/>
          <w:sz w:val="24"/>
          <w:szCs w:val="24"/>
          <w:lang w:val="lt-LT" w:eastAsia="fi-FI"/>
        </w:rPr>
        <w:t>Bendrųjų sutarties sąlygų taikymas</w:t>
      </w:r>
    </w:p>
    <w:p w14:paraId="182D9A56"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FIDIC sutarties sąlygos taikomos sutinkamai su STR 1.08.02:2002 „Statybos darbai“ (Žin., 2002, Nr. 54-2150, Nr. 91-3907) 14 punkto nuostatomis.</w:t>
      </w:r>
    </w:p>
    <w:p w14:paraId="2886983B"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Esant kokiems nors prieštaravimams ar neatitikimams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4E8AD1BF"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sutarties sąlygos nėra pridedamos prie šių pirkimo dokumentų/ sutarties dokumentų.</w:t>
      </w:r>
      <w:r w:rsidRPr="000C7237">
        <w:rPr>
          <w:b/>
          <w:sz w:val="24"/>
          <w:szCs w:val="24"/>
          <w:lang w:val="lt-LT" w:eastAsia="fi-FI"/>
        </w:rPr>
        <w:t xml:space="preserve"> </w:t>
      </w:r>
      <w:r w:rsidRPr="000C7237">
        <w:rPr>
          <w:sz w:val="24"/>
          <w:szCs w:val="24"/>
          <w:lang w:val="lt-LT" w:eastAsia="fi-FI"/>
        </w:rPr>
        <w:t>Konkurso dalyvis/ Rangovas gali jas įsigyti iš leidėjų</w:t>
      </w:r>
      <w:r w:rsidRPr="000C7237">
        <w:rPr>
          <w:sz w:val="24"/>
          <w:szCs w:val="24"/>
          <w:vertAlign w:val="superscript"/>
          <w:lang w:val="lt-LT" w:eastAsia="fi-FI"/>
        </w:rPr>
        <w:footnoteReference w:id="1"/>
      </w:r>
      <w:r w:rsidRPr="000C7237">
        <w:rPr>
          <w:sz w:val="24"/>
          <w:szCs w:val="24"/>
          <w:lang w:val="lt-LT" w:eastAsia="fi-FI"/>
        </w:rPr>
        <w:t xml:space="preserve">. </w:t>
      </w:r>
    </w:p>
    <w:p w14:paraId="3E9D5CB6" w14:textId="77777777" w:rsidR="000C7237" w:rsidRPr="000C7237" w:rsidRDefault="000C7237" w:rsidP="000C7237">
      <w:pPr>
        <w:rPr>
          <w:sz w:val="24"/>
          <w:szCs w:val="24"/>
          <w:lang w:val="lt-LT" w:eastAsia="lt-LT"/>
        </w:rPr>
      </w:pPr>
      <w:r w:rsidRPr="000C7237">
        <w:rPr>
          <w:noProof/>
          <w:sz w:val="24"/>
          <w:szCs w:val="24"/>
          <w:lang w:val="lt-LT" w:eastAsia="lt-LT"/>
        </w:rPr>
        <w:drawing>
          <wp:anchor distT="0" distB="0" distL="114300" distR="114300" simplePos="0" relativeHeight="251660288" behindDoc="0" locked="0" layoutInCell="1" allowOverlap="1" wp14:anchorId="0F773AB4" wp14:editId="6C13C708">
            <wp:simplePos x="0" y="0"/>
            <wp:positionH relativeFrom="column">
              <wp:posOffset>57150</wp:posOffset>
            </wp:positionH>
            <wp:positionV relativeFrom="paragraph">
              <wp:posOffset>716915</wp:posOffset>
            </wp:positionV>
            <wp:extent cx="1579880" cy="2209165"/>
            <wp:effectExtent l="0" t="0" r="1270" b="635"/>
            <wp:wrapNone/>
            <wp:docPr id="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79880" cy="2209165"/>
                    </a:xfrm>
                    <a:prstGeom prst="rect">
                      <a:avLst/>
                    </a:prstGeom>
                    <a:noFill/>
                  </pic:spPr>
                </pic:pic>
              </a:graphicData>
            </a:graphic>
            <wp14:sizeRelH relativeFrom="page">
              <wp14:pctWidth>0</wp14:pctWidth>
            </wp14:sizeRelH>
            <wp14:sizeRelV relativeFrom="page">
              <wp14:pctHeight>0</wp14:pctHeight>
            </wp14:sizeRelV>
          </wp:anchor>
        </w:drawing>
      </w:r>
      <w:r w:rsidRPr="000C7237">
        <w:rPr>
          <w:sz w:val="24"/>
          <w:szCs w:val="24"/>
          <w:highlight w:val="yellow"/>
          <w:lang w:val="lt-LT" w:eastAsia="fi-FI"/>
        </w:rPr>
        <w:br w:type="page"/>
      </w:r>
    </w:p>
    <w:p w14:paraId="35FA812B" w14:textId="77777777" w:rsidR="000C7237" w:rsidRPr="000C7237" w:rsidRDefault="000C7237" w:rsidP="00017A31">
      <w:pPr>
        <w:pStyle w:val="Antrat1"/>
        <w:numPr>
          <w:ilvl w:val="0"/>
          <w:numId w:val="0"/>
        </w:numPr>
        <w:ind w:left="1287"/>
        <w:jc w:val="left"/>
        <w:rPr>
          <w:lang w:val="lt-LT" w:eastAsia="fi-FI"/>
        </w:rPr>
      </w:pPr>
      <w:bookmarkStart w:id="96" w:name="_Toc469562414"/>
      <w:bookmarkStart w:id="97" w:name="_Toc485638374"/>
      <w:r w:rsidRPr="000C7237">
        <w:rPr>
          <w:lang w:val="lt-LT"/>
        </w:rPr>
        <w:lastRenderedPageBreak/>
        <w:t>SUTARTIES SĄLYGOS 3 SKIRSNIS</w:t>
      </w:r>
      <w:r w:rsidRPr="000C7237">
        <w:rPr>
          <w:lang w:val="lt-LT" w:eastAsia="fi-FI"/>
        </w:rPr>
        <w:t xml:space="preserve"> Konkrečios sutarties sąlygos</w:t>
      </w:r>
      <w:bookmarkEnd w:id="96"/>
      <w:bookmarkEnd w:id="97"/>
    </w:p>
    <w:p w14:paraId="663A1A4C" w14:textId="77777777" w:rsidR="000C7237" w:rsidRPr="000C7237" w:rsidRDefault="000C7237" w:rsidP="000C7237">
      <w:pPr>
        <w:keepNext/>
        <w:ind w:left="567"/>
        <w:jc w:val="center"/>
        <w:outlineLvl w:val="0"/>
        <w:rPr>
          <w:b/>
          <w:bCs/>
          <w:sz w:val="24"/>
          <w:szCs w:val="24"/>
          <w:lang w:val="lt-LT" w:eastAsia="fi-FI"/>
        </w:rPr>
      </w:pPr>
    </w:p>
    <w:p w14:paraId="5E0FC0FB" w14:textId="77777777" w:rsidR="000C7237" w:rsidRPr="000C7237" w:rsidRDefault="000C7237" w:rsidP="000C7237">
      <w:pPr>
        <w:tabs>
          <w:tab w:val="right" w:pos="9936"/>
        </w:tabs>
        <w:ind w:left="540"/>
        <w:jc w:val="center"/>
        <w:rPr>
          <w:b/>
          <w:bCs/>
          <w:sz w:val="24"/>
          <w:szCs w:val="24"/>
          <w:lang w:val="lt-LT" w:eastAsia="fi-FI"/>
        </w:rPr>
      </w:pPr>
    </w:p>
    <w:p w14:paraId="1D6B4230" w14:textId="77777777" w:rsidR="000C7237" w:rsidRPr="000C7237" w:rsidRDefault="000C7237" w:rsidP="000C7237">
      <w:pPr>
        <w:tabs>
          <w:tab w:val="right" w:pos="9936"/>
        </w:tabs>
        <w:jc w:val="both"/>
        <w:rPr>
          <w:sz w:val="24"/>
          <w:szCs w:val="24"/>
          <w:lang w:val="lt-LT" w:eastAsia="fi-FI"/>
        </w:rPr>
      </w:pPr>
    </w:p>
    <w:p w14:paraId="36D6FF95" w14:textId="77777777" w:rsidR="000C7237" w:rsidRPr="000C7237" w:rsidRDefault="000C7237" w:rsidP="000C7237">
      <w:pPr>
        <w:ind w:firstLine="720"/>
        <w:jc w:val="both"/>
        <w:rPr>
          <w:sz w:val="24"/>
          <w:szCs w:val="24"/>
          <w:lang w:val="lt-LT" w:eastAsia="fi-FI"/>
        </w:rPr>
      </w:pPr>
      <w:r w:rsidRPr="000C7237">
        <w:rPr>
          <w:sz w:val="24"/>
          <w:szCs w:val="24"/>
          <w:lang w:val="lt-LT" w:eastAsia="fi-FI"/>
        </w:rPr>
        <w:t>Konkrečios sąlygos apima anksčiau paminėtų Bendrųjų sąlygų pataisymus ir papildymus. Sutarties sąlygos, pateiktos Pasiūlymo priede, turi būti galiojančios kaip šių sutarties sąlygų dalis. Konkrečių sutarties sąlygų numeracija atitinka Bendrųjų sąlygų numeraciją.</w:t>
      </w:r>
    </w:p>
    <w:p w14:paraId="7117D04A" w14:textId="77777777" w:rsidR="000C7237" w:rsidRPr="000C7237" w:rsidRDefault="000C7237" w:rsidP="000C7237">
      <w:pPr>
        <w:rPr>
          <w:rFonts w:eastAsia="Calibri"/>
          <w:bCs/>
          <w:caps/>
          <w:sz w:val="24"/>
          <w:szCs w:val="24"/>
          <w:lang w:val="lt-LT"/>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42"/>
        <w:gridCol w:w="141"/>
        <w:gridCol w:w="7657"/>
      </w:tblGrid>
      <w:tr w:rsidR="000C7237" w:rsidRPr="000C7237" w14:paraId="175CFEA8"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399EAC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rPr>
              <w:t>1 straipsnis. Bendrosios nuostatos</w:t>
            </w:r>
          </w:p>
        </w:tc>
      </w:tr>
      <w:tr w:rsidR="000C7237" w:rsidRPr="000C7237" w14:paraId="062280A6"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5A21E7D" w14:textId="77777777" w:rsidR="000C7237" w:rsidRPr="000C7237" w:rsidRDefault="000C7237" w:rsidP="000C7237">
            <w:pPr>
              <w:rPr>
                <w:b/>
                <w:sz w:val="24"/>
                <w:szCs w:val="24"/>
                <w:lang w:val="en-US" w:eastAsia="fi-FI"/>
              </w:rPr>
            </w:pPr>
            <w:r w:rsidRPr="000C7237">
              <w:rPr>
                <w:b/>
                <w:sz w:val="24"/>
                <w:szCs w:val="24"/>
                <w:lang w:val="en-US" w:eastAsia="fi-FI"/>
              </w:rPr>
              <w:t>1.1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77888BD" w14:textId="77777777" w:rsidR="000C7237" w:rsidRPr="000C7237" w:rsidRDefault="000C7237" w:rsidP="000C7237">
            <w:pPr>
              <w:rPr>
                <w:b/>
                <w:sz w:val="24"/>
                <w:szCs w:val="24"/>
                <w:lang w:val="en-US" w:eastAsia="fi-FI"/>
              </w:rPr>
            </w:pPr>
            <w:r w:rsidRPr="000C7237">
              <w:rPr>
                <w:b/>
                <w:sz w:val="24"/>
                <w:szCs w:val="24"/>
                <w:lang w:val="en-US" w:eastAsia="fi-FI"/>
              </w:rPr>
              <w:t xml:space="preserve">Sąvokos </w:t>
            </w:r>
          </w:p>
        </w:tc>
      </w:tr>
      <w:tr w:rsidR="000C7237" w:rsidRPr="000C7237" w14:paraId="745F1C5D"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74AE0671" w14:textId="77777777" w:rsidR="000C7237" w:rsidRPr="000C7237" w:rsidRDefault="000C7237" w:rsidP="000C7237">
            <w:pPr>
              <w:rPr>
                <w:b/>
                <w:sz w:val="24"/>
                <w:szCs w:val="24"/>
                <w:lang w:val="en-US" w:eastAsia="fi-FI"/>
              </w:rPr>
            </w:pPr>
            <w:r w:rsidRPr="000C7237">
              <w:rPr>
                <w:b/>
                <w:sz w:val="24"/>
                <w:szCs w:val="24"/>
                <w:lang w:val="en-US" w:eastAsia="fi-FI"/>
              </w:rPr>
              <w:t>1.1.1</w:t>
            </w:r>
          </w:p>
        </w:tc>
        <w:tc>
          <w:tcPr>
            <w:tcW w:w="7798" w:type="dxa"/>
            <w:gridSpan w:val="2"/>
            <w:tcBorders>
              <w:top w:val="single" w:sz="4" w:space="0" w:color="auto"/>
              <w:left w:val="single" w:sz="4" w:space="0" w:color="auto"/>
              <w:bottom w:val="single" w:sz="4" w:space="0" w:color="auto"/>
              <w:right w:val="single" w:sz="4" w:space="0" w:color="auto"/>
            </w:tcBorders>
            <w:hideMark/>
          </w:tcPr>
          <w:p w14:paraId="533A0859" w14:textId="77777777" w:rsidR="000C7237" w:rsidRPr="000C7237" w:rsidRDefault="000C7237" w:rsidP="000C7237">
            <w:pPr>
              <w:rPr>
                <w:b/>
                <w:sz w:val="24"/>
                <w:szCs w:val="24"/>
                <w:lang w:val="en-US" w:eastAsia="fi-FI"/>
              </w:rPr>
            </w:pPr>
            <w:r w:rsidRPr="000C7237">
              <w:rPr>
                <w:b/>
                <w:sz w:val="24"/>
                <w:szCs w:val="24"/>
                <w:lang w:val="en-US" w:eastAsia="fi-FI"/>
              </w:rPr>
              <w:t>Sutartis</w:t>
            </w:r>
          </w:p>
        </w:tc>
      </w:tr>
      <w:tr w:rsidR="000C7237" w:rsidRPr="000C7237" w14:paraId="1BE65FA2"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7FD01A69" w14:textId="77777777" w:rsidR="000C7237" w:rsidRPr="000C7237" w:rsidRDefault="000C7237" w:rsidP="000C7237">
            <w:pPr>
              <w:rPr>
                <w:b/>
                <w:sz w:val="24"/>
                <w:szCs w:val="24"/>
                <w:lang w:val="en-US" w:eastAsia="fi-FI"/>
              </w:rPr>
            </w:pPr>
            <w:r w:rsidRPr="000C7237">
              <w:rPr>
                <w:b/>
                <w:sz w:val="24"/>
                <w:szCs w:val="24"/>
                <w:lang w:val="en-US" w:eastAsia="fi-FI"/>
              </w:rPr>
              <w:t>1.1.1.6</w:t>
            </w:r>
          </w:p>
        </w:tc>
        <w:tc>
          <w:tcPr>
            <w:tcW w:w="7798" w:type="dxa"/>
            <w:gridSpan w:val="2"/>
            <w:tcBorders>
              <w:top w:val="single" w:sz="4" w:space="0" w:color="auto"/>
              <w:left w:val="single" w:sz="4" w:space="0" w:color="auto"/>
              <w:bottom w:val="single" w:sz="4" w:space="0" w:color="auto"/>
              <w:right w:val="single" w:sz="4" w:space="0" w:color="auto"/>
            </w:tcBorders>
            <w:hideMark/>
          </w:tcPr>
          <w:p w14:paraId="6D922D72" w14:textId="77777777" w:rsidR="000C7237" w:rsidRPr="000C7237" w:rsidRDefault="000C7237" w:rsidP="000C7237">
            <w:pPr>
              <w:keepNext/>
              <w:jc w:val="both"/>
              <w:rPr>
                <w:b/>
                <w:i/>
                <w:sz w:val="24"/>
                <w:szCs w:val="24"/>
                <w:lang w:val="en-US" w:eastAsia="fi-FI"/>
              </w:rPr>
            </w:pPr>
            <w:r w:rsidRPr="000C7237">
              <w:rPr>
                <w:b/>
                <w:sz w:val="24"/>
                <w:szCs w:val="24"/>
                <w:lang w:val="en-US" w:eastAsia="fi-FI"/>
              </w:rPr>
              <w:t>Žiniaraščiai</w:t>
            </w:r>
          </w:p>
        </w:tc>
      </w:tr>
      <w:tr w:rsidR="000C7237" w:rsidRPr="000C7237" w14:paraId="665FFDD5"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FEF8F0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44E32A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Pakeisti 1.1.1.6 papunktį  ir jį išdėstyti taip:</w:t>
            </w:r>
          </w:p>
          <w:p w14:paraId="56FA962C" w14:textId="6BDD9FEB" w:rsidR="000C7237" w:rsidRPr="000C7237" w:rsidRDefault="000C7237" w:rsidP="000C7237">
            <w:pPr>
              <w:ind w:right="-17"/>
              <w:jc w:val="both"/>
              <w:rPr>
                <w:sz w:val="24"/>
                <w:szCs w:val="24"/>
                <w:lang w:val="en-US" w:eastAsia="fi-FI"/>
              </w:rPr>
            </w:pPr>
            <w:r w:rsidRPr="000C7237">
              <w:rPr>
                <w:b/>
                <w:sz w:val="24"/>
                <w:szCs w:val="24"/>
                <w:lang w:val="en-US" w:eastAsia="fi-FI"/>
              </w:rPr>
              <w:t>„Žiniaraščiai“</w:t>
            </w:r>
            <w:r w:rsidRPr="000C7237">
              <w:rPr>
                <w:sz w:val="24"/>
                <w:szCs w:val="24"/>
                <w:lang w:val="en-US" w:eastAsia="fi-FI"/>
              </w:rPr>
              <w:t xml:space="preserve"> – Užsakovo paruošti Darbų kainų žiniaraščiai, užpildyti Rangovo siūlomomis Darbų kainomis ir pateikti kartu su Pasiūlymo raštu, kurie yra Sutarties dalis. Žiniaraščių elektroninė forma Microsoft Office Excel formatu bus sukurta Užsakovo naudojantis Statybos sutarčių įgyvendinimo priežiūros programa (SSĮP) ir pateikta konkurso dalyviams paskelbus Rangos darbų pirkimą su pirkimo dokumentais. </w:t>
            </w:r>
          </w:p>
        </w:tc>
      </w:tr>
      <w:tr w:rsidR="000C7237" w:rsidRPr="000C7237" w14:paraId="411158A4"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B99CB25" w14:textId="77777777" w:rsidR="000C7237" w:rsidRPr="000C7237" w:rsidRDefault="000C7237" w:rsidP="000C7237">
            <w:pPr>
              <w:rPr>
                <w:b/>
                <w:sz w:val="24"/>
                <w:szCs w:val="24"/>
                <w:lang w:val="en-US" w:eastAsia="fi-FI"/>
              </w:rPr>
            </w:pPr>
            <w:r w:rsidRPr="000C7237">
              <w:rPr>
                <w:b/>
                <w:sz w:val="24"/>
                <w:szCs w:val="24"/>
                <w:lang w:val="en-US" w:eastAsia="fi-FI"/>
              </w:rPr>
              <w:t>1.1.1.9</w:t>
            </w:r>
          </w:p>
        </w:tc>
        <w:tc>
          <w:tcPr>
            <w:tcW w:w="7798" w:type="dxa"/>
            <w:gridSpan w:val="2"/>
            <w:tcBorders>
              <w:top w:val="single" w:sz="4" w:space="0" w:color="auto"/>
              <w:left w:val="single" w:sz="4" w:space="0" w:color="auto"/>
              <w:bottom w:val="single" w:sz="4" w:space="0" w:color="auto"/>
              <w:right w:val="single" w:sz="4" w:space="0" w:color="auto"/>
            </w:tcBorders>
            <w:hideMark/>
          </w:tcPr>
          <w:p w14:paraId="2612FA19" w14:textId="77777777" w:rsidR="000C7237" w:rsidRPr="000C7237" w:rsidRDefault="000C7237" w:rsidP="000C7237">
            <w:pPr>
              <w:keepNext/>
              <w:jc w:val="both"/>
              <w:rPr>
                <w:b/>
                <w:sz w:val="24"/>
                <w:szCs w:val="24"/>
                <w:lang w:val="en-US" w:eastAsia="fi-FI"/>
              </w:rPr>
            </w:pPr>
            <w:r w:rsidRPr="000C7237">
              <w:rPr>
                <w:b/>
                <w:sz w:val="24"/>
                <w:szCs w:val="24"/>
                <w:lang w:val="en-US" w:eastAsia="fi-FI"/>
              </w:rPr>
              <w:t>Pasiūlymo priedai</w:t>
            </w:r>
          </w:p>
        </w:tc>
      </w:tr>
      <w:tr w:rsidR="000C7237" w:rsidRPr="000C7237" w14:paraId="63C44755"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18250F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F68CED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Pakeisti papunkčio 1.1.1.9 pavadinimą į „Pasiūlymo priedas” ir išdėstyti jį taip:</w:t>
            </w:r>
          </w:p>
          <w:p w14:paraId="42D440BC" w14:textId="77777777" w:rsidR="000C7237" w:rsidRPr="000C7237" w:rsidRDefault="000C7237" w:rsidP="000C7237">
            <w:pPr>
              <w:keepNext/>
              <w:jc w:val="both"/>
              <w:rPr>
                <w:b/>
                <w:sz w:val="24"/>
                <w:szCs w:val="24"/>
                <w:lang w:val="en-US" w:eastAsia="fi-FI"/>
              </w:rPr>
            </w:pPr>
            <w:r w:rsidRPr="000C7237">
              <w:rPr>
                <w:b/>
                <w:sz w:val="24"/>
                <w:szCs w:val="24"/>
                <w:lang w:val="en-US" w:eastAsia="fi-FI"/>
              </w:rPr>
              <w:t>„Pasiūlymo priedas“</w:t>
            </w:r>
            <w:r w:rsidRPr="000C7237">
              <w:rPr>
                <w:sz w:val="24"/>
                <w:szCs w:val="24"/>
                <w:lang w:val="en-US" w:eastAsia="fi-FI"/>
              </w:rPr>
              <w:t xml:space="preserve"> – pavadintas „Pasiūlymo priedu“ ir užpildytas dokumentas, kuris pridėtas prie Pasiūlymo rašto ir sudaro jo dalį.</w:t>
            </w:r>
          </w:p>
        </w:tc>
      </w:tr>
      <w:tr w:rsidR="000C7237" w:rsidRPr="000C7237" w14:paraId="476BF59A" w14:textId="77777777" w:rsidTr="00152621">
        <w:trPr>
          <w:trHeight w:val="517"/>
        </w:trPr>
        <w:tc>
          <w:tcPr>
            <w:tcW w:w="1667" w:type="dxa"/>
            <w:gridSpan w:val="2"/>
            <w:tcBorders>
              <w:top w:val="single" w:sz="4" w:space="0" w:color="auto"/>
              <w:left w:val="single" w:sz="4" w:space="0" w:color="auto"/>
              <w:bottom w:val="single" w:sz="4" w:space="0" w:color="auto"/>
              <w:right w:val="single" w:sz="4" w:space="0" w:color="auto"/>
            </w:tcBorders>
            <w:hideMark/>
          </w:tcPr>
          <w:p w14:paraId="7BF17C50" w14:textId="77777777" w:rsidR="000C7237" w:rsidRPr="000C7237" w:rsidRDefault="000C7237" w:rsidP="000C7237">
            <w:pPr>
              <w:rPr>
                <w:b/>
                <w:sz w:val="24"/>
                <w:szCs w:val="24"/>
                <w:lang w:val="en-US" w:eastAsia="fi-FI"/>
              </w:rPr>
            </w:pPr>
            <w:r w:rsidRPr="000C7237">
              <w:rPr>
                <w:b/>
                <w:sz w:val="24"/>
                <w:szCs w:val="24"/>
                <w:lang w:val="en-US" w:eastAsia="fi-FI"/>
              </w:rPr>
              <w:t>1.1.2</w:t>
            </w:r>
          </w:p>
        </w:tc>
        <w:tc>
          <w:tcPr>
            <w:tcW w:w="7798" w:type="dxa"/>
            <w:gridSpan w:val="2"/>
            <w:tcBorders>
              <w:top w:val="single" w:sz="4" w:space="0" w:color="auto"/>
              <w:left w:val="single" w:sz="4" w:space="0" w:color="auto"/>
              <w:bottom w:val="single" w:sz="4" w:space="0" w:color="auto"/>
              <w:right w:val="single" w:sz="4" w:space="0" w:color="auto"/>
            </w:tcBorders>
            <w:hideMark/>
          </w:tcPr>
          <w:p w14:paraId="7A3B139A" w14:textId="77777777" w:rsidR="000C7237" w:rsidRPr="000C7237" w:rsidRDefault="000C7237" w:rsidP="000C7237">
            <w:pPr>
              <w:keepNext/>
              <w:jc w:val="both"/>
              <w:rPr>
                <w:b/>
                <w:sz w:val="24"/>
                <w:szCs w:val="24"/>
                <w:lang w:val="en-US" w:eastAsia="fi-FI"/>
              </w:rPr>
            </w:pPr>
            <w:r w:rsidRPr="000C7237">
              <w:rPr>
                <w:b/>
                <w:sz w:val="24"/>
                <w:szCs w:val="24"/>
                <w:lang w:val="en-US" w:eastAsia="fi-FI"/>
              </w:rPr>
              <w:t>Šalys ir asmenys</w:t>
            </w:r>
          </w:p>
        </w:tc>
      </w:tr>
      <w:tr w:rsidR="000C7237" w:rsidRPr="000C7237" w14:paraId="5A080E3A"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13B9FC20" w14:textId="77777777" w:rsidR="000C7237" w:rsidRPr="000C7237" w:rsidRDefault="000C7237" w:rsidP="000C7237">
            <w:pPr>
              <w:rPr>
                <w:b/>
                <w:sz w:val="24"/>
                <w:szCs w:val="24"/>
                <w:lang w:val="en-US" w:eastAsia="fi-FI"/>
              </w:rPr>
            </w:pPr>
            <w:r w:rsidRPr="000C7237">
              <w:rPr>
                <w:b/>
                <w:sz w:val="24"/>
                <w:szCs w:val="24"/>
                <w:lang w:val="en-US" w:eastAsia="fi-FI"/>
              </w:rPr>
              <w:t>1.1.2.4</w:t>
            </w:r>
          </w:p>
        </w:tc>
        <w:tc>
          <w:tcPr>
            <w:tcW w:w="7798" w:type="dxa"/>
            <w:gridSpan w:val="2"/>
            <w:tcBorders>
              <w:top w:val="single" w:sz="4" w:space="0" w:color="auto"/>
              <w:left w:val="single" w:sz="4" w:space="0" w:color="auto"/>
              <w:bottom w:val="single" w:sz="4" w:space="0" w:color="auto"/>
              <w:right w:val="single" w:sz="4" w:space="0" w:color="auto"/>
            </w:tcBorders>
            <w:hideMark/>
          </w:tcPr>
          <w:p w14:paraId="610A0FAB" w14:textId="77777777" w:rsidR="000C7237" w:rsidRPr="000C7237" w:rsidRDefault="000C7237" w:rsidP="000C7237">
            <w:pPr>
              <w:keepNext/>
              <w:jc w:val="both"/>
              <w:rPr>
                <w:sz w:val="24"/>
                <w:szCs w:val="24"/>
                <w:lang w:val="en-US" w:eastAsia="fi-FI"/>
              </w:rPr>
            </w:pPr>
            <w:r w:rsidRPr="000C7237">
              <w:rPr>
                <w:b/>
                <w:sz w:val="24"/>
                <w:szCs w:val="24"/>
                <w:lang w:val="en-US" w:eastAsia="fi-FI"/>
              </w:rPr>
              <w:t>Inžinierius</w:t>
            </w:r>
          </w:p>
        </w:tc>
      </w:tr>
      <w:tr w:rsidR="000C7237" w:rsidRPr="000C7237" w14:paraId="79D95C5E"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216B19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A8DF7A"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papunktį 1.1.2.4 ir jį  išdėstyti taip:</w:t>
            </w:r>
          </w:p>
          <w:p w14:paraId="5892266F" w14:textId="76F9F2FF" w:rsidR="000C7237" w:rsidRPr="000C7237" w:rsidRDefault="000C7237" w:rsidP="000C7237">
            <w:pPr>
              <w:jc w:val="both"/>
              <w:rPr>
                <w:b/>
                <w:sz w:val="24"/>
                <w:szCs w:val="24"/>
                <w:lang w:val="en-US" w:eastAsia="fi-FI"/>
              </w:rPr>
            </w:pPr>
            <w:r w:rsidRPr="000C7237">
              <w:rPr>
                <w:color w:val="000000"/>
                <w:sz w:val="24"/>
                <w:szCs w:val="24"/>
                <w:lang w:val="en-US" w:eastAsia="fi-FI"/>
              </w:rPr>
              <w:t>„</w:t>
            </w:r>
            <w:r w:rsidRPr="000C7237">
              <w:rPr>
                <w:b/>
                <w:color w:val="000000"/>
                <w:sz w:val="24"/>
                <w:szCs w:val="24"/>
                <w:lang w:val="en-US" w:eastAsia="fi-FI"/>
              </w:rPr>
              <w:t>Inžinierius</w:t>
            </w:r>
            <w:r w:rsidRPr="000C7237">
              <w:rPr>
                <w:color w:val="000000"/>
                <w:sz w:val="24"/>
                <w:szCs w:val="24"/>
                <w:lang w:val="en-US" w:eastAsia="fi-FI"/>
              </w:rPr>
              <w:t xml:space="preserve">“ – juridinis asmuo, Užsakovo paskirtas būti Inžinieriumi, siekiant įgyvendinti Sutartį, ir tuo vardu įvardytas Pasiūlymo priede arba kitas Užsakovo kuriam nors laikotarpiui paskiriamas asmuo, apie kurį pranešama Rangovui pagal 3.4 punktą </w:t>
            </w:r>
            <w:r w:rsidRPr="000C7237">
              <w:rPr>
                <w:i/>
                <w:color w:val="000000"/>
                <w:sz w:val="24"/>
                <w:szCs w:val="24"/>
                <w:lang w:val="en-US" w:eastAsia="fi-FI"/>
              </w:rPr>
              <w:t>[Inžinieriaus pakeitimas</w:t>
            </w:r>
            <w:r w:rsidRPr="000C7237">
              <w:rPr>
                <w:color w:val="000000"/>
                <w:sz w:val="24"/>
                <w:szCs w:val="24"/>
                <w:lang w:val="en-US" w:eastAsia="fi-FI"/>
              </w:rPr>
              <w:t>].</w:t>
            </w:r>
            <w:r w:rsidRPr="000C7237">
              <w:rPr>
                <w:sz w:val="24"/>
                <w:szCs w:val="24"/>
                <w:lang w:val="en-US" w:eastAsia="lt-LT"/>
              </w:rPr>
              <w:t xml:space="preserve"> Inžinierius taip pat turi vykdyti Statinio statybos techninio prižiūrėtojo funkcijas pagal </w:t>
            </w:r>
            <w:r w:rsidR="00AA02C2" w:rsidRPr="00F213A7">
              <w:rPr>
                <w:color w:val="000000"/>
                <w:sz w:val="24"/>
                <w:szCs w:val="24"/>
                <w:lang w:val="en-US" w:eastAsia="fi-FI"/>
              </w:rPr>
              <w:t xml:space="preserve">STR 1.06.01:2016 </w:t>
            </w:r>
            <w:r w:rsidR="00AA02C2">
              <w:rPr>
                <w:color w:val="000000"/>
                <w:sz w:val="24"/>
                <w:szCs w:val="24"/>
                <w:lang w:val="en-US" w:eastAsia="fi-FI"/>
              </w:rPr>
              <w:t>„Statybos darbai. S</w:t>
            </w:r>
            <w:r w:rsidR="00AA02C2" w:rsidRPr="00F213A7">
              <w:rPr>
                <w:color w:val="000000"/>
                <w:sz w:val="24"/>
                <w:szCs w:val="24"/>
                <w:lang w:val="en-US" w:eastAsia="fi-FI"/>
              </w:rPr>
              <w:t>tatinio statybos priežiūra“ reikalavimus.</w:t>
            </w:r>
          </w:p>
        </w:tc>
      </w:tr>
      <w:tr w:rsidR="000C7237" w:rsidRPr="000C7237" w14:paraId="336D7F91"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22B97F81" w14:textId="77777777" w:rsidR="000C7237" w:rsidRPr="000C7237" w:rsidRDefault="000C7237" w:rsidP="000C7237">
            <w:pPr>
              <w:rPr>
                <w:b/>
                <w:sz w:val="24"/>
                <w:szCs w:val="24"/>
                <w:lang w:val="en-US" w:eastAsia="fi-FI"/>
              </w:rPr>
            </w:pPr>
            <w:r w:rsidRPr="000C7237">
              <w:rPr>
                <w:b/>
                <w:sz w:val="24"/>
                <w:szCs w:val="24"/>
                <w:lang w:val="en-US" w:eastAsia="fi-FI"/>
              </w:rPr>
              <w:t>1.1.2.11</w:t>
            </w:r>
          </w:p>
        </w:tc>
        <w:tc>
          <w:tcPr>
            <w:tcW w:w="7798" w:type="dxa"/>
            <w:gridSpan w:val="2"/>
            <w:tcBorders>
              <w:top w:val="single" w:sz="4" w:space="0" w:color="auto"/>
              <w:left w:val="single" w:sz="4" w:space="0" w:color="auto"/>
              <w:bottom w:val="single" w:sz="4" w:space="0" w:color="auto"/>
              <w:right w:val="single" w:sz="4" w:space="0" w:color="auto"/>
            </w:tcBorders>
            <w:hideMark/>
          </w:tcPr>
          <w:p w14:paraId="415D4D5B" w14:textId="77777777" w:rsidR="000C7237" w:rsidRPr="000C7237" w:rsidRDefault="000C7237" w:rsidP="000C7237">
            <w:pPr>
              <w:jc w:val="both"/>
              <w:rPr>
                <w:b/>
                <w:sz w:val="24"/>
                <w:szCs w:val="24"/>
                <w:lang w:val="en-US" w:eastAsia="fi-FI"/>
              </w:rPr>
            </w:pPr>
            <w:r w:rsidRPr="000C7237">
              <w:rPr>
                <w:b/>
                <w:sz w:val="24"/>
                <w:szCs w:val="24"/>
                <w:lang w:val="en-US" w:eastAsia="fi-FI"/>
              </w:rPr>
              <w:t>Perkančioji organizacija</w:t>
            </w:r>
          </w:p>
        </w:tc>
      </w:tr>
      <w:tr w:rsidR="000C7237" w:rsidRPr="000C7237" w14:paraId="3DEDA012"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AC3998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CE6485C"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1.1.2.11 papunkčiu „Perkančioji organizacija”:</w:t>
            </w:r>
          </w:p>
          <w:p w14:paraId="7972A33F" w14:textId="77777777" w:rsidR="000C7237" w:rsidRPr="000C7237" w:rsidRDefault="000C7237" w:rsidP="000C7237">
            <w:pPr>
              <w:jc w:val="both"/>
              <w:rPr>
                <w:sz w:val="24"/>
                <w:szCs w:val="24"/>
                <w:lang w:val="en-US" w:eastAsia="fi-FI"/>
              </w:rPr>
            </w:pPr>
            <w:r w:rsidRPr="000C7237">
              <w:rPr>
                <w:sz w:val="24"/>
                <w:szCs w:val="24"/>
                <w:lang w:val="en-US" w:eastAsia="fi-FI"/>
              </w:rPr>
              <w:t>Perkančioji organizacija nurodyta Pasiūlymo priede.</w:t>
            </w:r>
          </w:p>
        </w:tc>
      </w:tr>
      <w:tr w:rsidR="000C7237" w:rsidRPr="000C7237" w14:paraId="7532F65A"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022B9DD" w14:textId="77777777" w:rsidR="000C7237" w:rsidRPr="000C7237" w:rsidRDefault="000C7237" w:rsidP="000C7237">
            <w:pPr>
              <w:rPr>
                <w:b/>
                <w:sz w:val="24"/>
                <w:szCs w:val="24"/>
                <w:lang w:val="en-US" w:eastAsia="fi-FI"/>
              </w:rPr>
            </w:pPr>
            <w:r w:rsidRPr="000C7237">
              <w:rPr>
                <w:b/>
                <w:sz w:val="24"/>
                <w:szCs w:val="24"/>
                <w:lang w:val="en-US" w:eastAsia="fi-FI"/>
              </w:rPr>
              <w:t>1.1.2.12</w:t>
            </w:r>
          </w:p>
        </w:tc>
        <w:tc>
          <w:tcPr>
            <w:tcW w:w="7798" w:type="dxa"/>
            <w:gridSpan w:val="2"/>
            <w:tcBorders>
              <w:top w:val="single" w:sz="4" w:space="0" w:color="auto"/>
              <w:left w:val="single" w:sz="4" w:space="0" w:color="auto"/>
              <w:bottom w:val="single" w:sz="4" w:space="0" w:color="auto"/>
              <w:right w:val="single" w:sz="4" w:space="0" w:color="auto"/>
            </w:tcBorders>
            <w:hideMark/>
          </w:tcPr>
          <w:p w14:paraId="2F413FA2" w14:textId="77777777" w:rsidR="000C7237" w:rsidRPr="000C7237" w:rsidRDefault="000C7237" w:rsidP="000C7237">
            <w:pPr>
              <w:jc w:val="both"/>
              <w:rPr>
                <w:b/>
                <w:sz w:val="24"/>
                <w:szCs w:val="24"/>
                <w:lang w:val="en-US" w:eastAsia="fi-FI"/>
              </w:rPr>
            </w:pPr>
            <w:r w:rsidRPr="000C7237">
              <w:rPr>
                <w:b/>
                <w:sz w:val="24"/>
                <w:szCs w:val="24"/>
                <w:lang w:val="en-US" w:eastAsia="fi-FI"/>
              </w:rPr>
              <w:t>Įgyvendinančioji institucija</w:t>
            </w:r>
          </w:p>
        </w:tc>
      </w:tr>
      <w:tr w:rsidR="000C7237" w:rsidRPr="000C7237" w14:paraId="2040C986"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F21C5F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DB57F50"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1.1.2.12 papunkčiu „Įgyvendinančioji institucija”:</w:t>
            </w:r>
          </w:p>
          <w:p w14:paraId="06E1D1F8" w14:textId="77777777" w:rsidR="000C7237" w:rsidRPr="000C7237" w:rsidRDefault="000C7237" w:rsidP="000C7237">
            <w:pPr>
              <w:jc w:val="both"/>
              <w:rPr>
                <w:b/>
                <w:sz w:val="24"/>
                <w:szCs w:val="24"/>
                <w:lang w:val="en-US" w:eastAsia="fi-FI"/>
              </w:rPr>
            </w:pPr>
            <w:r w:rsidRPr="000C7237">
              <w:rPr>
                <w:sz w:val="24"/>
                <w:szCs w:val="24"/>
                <w:lang w:val="en-US" w:eastAsia="fi-FI"/>
              </w:rPr>
              <w:t>Įgyvendinančioji institucija nurodyta Pasiūlymo priede.</w:t>
            </w:r>
          </w:p>
        </w:tc>
      </w:tr>
      <w:tr w:rsidR="000C7237" w:rsidRPr="000C7237" w14:paraId="35DCDDB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707FD685" w14:textId="77777777" w:rsidR="000C7237" w:rsidRPr="000C7237" w:rsidRDefault="000C7237" w:rsidP="000C7237">
            <w:pPr>
              <w:rPr>
                <w:b/>
                <w:sz w:val="24"/>
                <w:szCs w:val="24"/>
                <w:lang w:val="en-US" w:eastAsia="fi-FI"/>
              </w:rPr>
            </w:pPr>
            <w:r w:rsidRPr="000C7237">
              <w:rPr>
                <w:b/>
                <w:sz w:val="24"/>
                <w:szCs w:val="24"/>
                <w:lang w:val="en-US" w:eastAsia="fi-FI"/>
              </w:rPr>
              <w:t>1.1.3</w:t>
            </w:r>
          </w:p>
        </w:tc>
        <w:tc>
          <w:tcPr>
            <w:tcW w:w="7798" w:type="dxa"/>
            <w:gridSpan w:val="2"/>
            <w:tcBorders>
              <w:top w:val="single" w:sz="4" w:space="0" w:color="auto"/>
              <w:left w:val="single" w:sz="4" w:space="0" w:color="auto"/>
              <w:bottom w:val="single" w:sz="4" w:space="0" w:color="auto"/>
              <w:right w:val="single" w:sz="4" w:space="0" w:color="auto"/>
            </w:tcBorders>
            <w:hideMark/>
          </w:tcPr>
          <w:p w14:paraId="73559909" w14:textId="77777777" w:rsidR="000C7237" w:rsidRPr="000C7237" w:rsidRDefault="000C7237" w:rsidP="000C7237">
            <w:pPr>
              <w:jc w:val="both"/>
              <w:rPr>
                <w:b/>
                <w:sz w:val="24"/>
                <w:szCs w:val="24"/>
                <w:lang w:val="en-US" w:eastAsia="fi-FI"/>
              </w:rPr>
            </w:pPr>
            <w:r w:rsidRPr="000C7237">
              <w:rPr>
                <w:b/>
                <w:sz w:val="24"/>
                <w:szCs w:val="24"/>
                <w:lang w:val="en-US" w:eastAsia="fi-FI"/>
              </w:rPr>
              <w:t>Datos, bandymai, etapai ir jų užbaigimas</w:t>
            </w:r>
          </w:p>
        </w:tc>
      </w:tr>
      <w:tr w:rsidR="000C7237" w:rsidRPr="000C7237" w14:paraId="4307A896"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753186AB" w14:textId="77777777" w:rsidR="000C7237" w:rsidRPr="000C7237" w:rsidRDefault="000C7237" w:rsidP="000C7237">
            <w:pPr>
              <w:rPr>
                <w:b/>
                <w:sz w:val="24"/>
                <w:szCs w:val="24"/>
                <w:lang w:val="en-US" w:eastAsia="fi-FI"/>
              </w:rPr>
            </w:pPr>
            <w:r w:rsidRPr="000C7237">
              <w:rPr>
                <w:b/>
                <w:sz w:val="24"/>
                <w:szCs w:val="24"/>
                <w:lang w:val="en-US" w:eastAsia="fi-FI"/>
              </w:rPr>
              <w:t>1.1.3.1</w:t>
            </w:r>
          </w:p>
        </w:tc>
        <w:tc>
          <w:tcPr>
            <w:tcW w:w="7798" w:type="dxa"/>
            <w:gridSpan w:val="2"/>
            <w:tcBorders>
              <w:top w:val="single" w:sz="4" w:space="0" w:color="auto"/>
              <w:left w:val="single" w:sz="4" w:space="0" w:color="auto"/>
              <w:bottom w:val="single" w:sz="4" w:space="0" w:color="auto"/>
              <w:right w:val="single" w:sz="4" w:space="0" w:color="auto"/>
            </w:tcBorders>
            <w:hideMark/>
          </w:tcPr>
          <w:p w14:paraId="0808573E" w14:textId="77777777" w:rsidR="000C7237" w:rsidRPr="000C7237" w:rsidRDefault="000C7237" w:rsidP="000C7237">
            <w:pPr>
              <w:jc w:val="both"/>
              <w:rPr>
                <w:b/>
                <w:sz w:val="24"/>
                <w:szCs w:val="24"/>
                <w:lang w:val="en-US" w:eastAsia="fi-FI"/>
              </w:rPr>
            </w:pPr>
            <w:r w:rsidRPr="000C7237">
              <w:rPr>
                <w:b/>
                <w:sz w:val="24"/>
                <w:szCs w:val="24"/>
                <w:lang w:val="en-US" w:eastAsia="fi-FI"/>
              </w:rPr>
              <w:t>Pradžios data</w:t>
            </w:r>
          </w:p>
        </w:tc>
      </w:tr>
      <w:tr w:rsidR="000C7237" w:rsidRPr="000C7237" w14:paraId="6AC63472"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17DB4BC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2F6B722"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1.1.3.1 punktą ir jį išdėstyti taip:</w:t>
            </w:r>
          </w:p>
          <w:p w14:paraId="5DDC62C6" w14:textId="77777777" w:rsidR="000C7237" w:rsidRPr="000C7237" w:rsidRDefault="000C7237" w:rsidP="000C7237">
            <w:pPr>
              <w:jc w:val="both"/>
              <w:rPr>
                <w:sz w:val="24"/>
                <w:szCs w:val="24"/>
                <w:lang w:val="en-US" w:eastAsia="fi-FI"/>
              </w:rPr>
            </w:pPr>
            <w:r w:rsidRPr="000C7237">
              <w:rPr>
                <w:b/>
                <w:sz w:val="24"/>
                <w:szCs w:val="24"/>
                <w:lang w:val="en-US" w:eastAsia="fi-FI"/>
              </w:rPr>
              <w:t>„Pradžios data“</w:t>
            </w:r>
            <w:r w:rsidRPr="000C7237">
              <w:rPr>
                <w:sz w:val="24"/>
                <w:szCs w:val="24"/>
                <w:lang w:val="en-US" w:eastAsia="fi-FI"/>
              </w:rPr>
              <w:t xml:space="preserve"> yra šių darbų pirkimo pradžios data.</w:t>
            </w:r>
          </w:p>
        </w:tc>
      </w:tr>
      <w:tr w:rsidR="000C7237" w:rsidRPr="000C7237" w14:paraId="2E88FA2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50D6F68B" w14:textId="77777777" w:rsidR="000C7237" w:rsidRPr="000C7237" w:rsidRDefault="000C7237" w:rsidP="000C7237">
            <w:pPr>
              <w:rPr>
                <w:b/>
                <w:sz w:val="24"/>
                <w:szCs w:val="24"/>
                <w:lang w:val="en-US" w:eastAsia="fi-FI"/>
              </w:rPr>
            </w:pPr>
            <w:r w:rsidRPr="000C7237">
              <w:rPr>
                <w:b/>
                <w:iCs/>
                <w:sz w:val="24"/>
                <w:szCs w:val="24"/>
                <w:lang w:val="en-US" w:eastAsia="fi-FI"/>
              </w:rPr>
              <w:t>1.1.3.7</w:t>
            </w:r>
          </w:p>
        </w:tc>
        <w:tc>
          <w:tcPr>
            <w:tcW w:w="7798" w:type="dxa"/>
            <w:gridSpan w:val="2"/>
            <w:tcBorders>
              <w:top w:val="single" w:sz="4" w:space="0" w:color="auto"/>
              <w:left w:val="single" w:sz="4" w:space="0" w:color="auto"/>
              <w:bottom w:val="single" w:sz="4" w:space="0" w:color="auto"/>
              <w:right w:val="single" w:sz="4" w:space="0" w:color="auto"/>
            </w:tcBorders>
            <w:hideMark/>
          </w:tcPr>
          <w:p w14:paraId="61BD1985" w14:textId="77777777" w:rsidR="000C7237" w:rsidRPr="000C7237" w:rsidRDefault="000C7237" w:rsidP="000C7237">
            <w:pPr>
              <w:jc w:val="both"/>
              <w:rPr>
                <w:b/>
                <w:sz w:val="24"/>
                <w:szCs w:val="24"/>
                <w:lang w:val="en-US" w:eastAsia="fi-FI"/>
              </w:rPr>
            </w:pPr>
            <w:r w:rsidRPr="000C7237">
              <w:rPr>
                <w:b/>
                <w:sz w:val="24"/>
                <w:szCs w:val="24"/>
                <w:lang w:val="en-US" w:eastAsia="fi-FI"/>
              </w:rPr>
              <w:t>Pranešimo apie defektus laikas</w:t>
            </w:r>
          </w:p>
        </w:tc>
      </w:tr>
      <w:tr w:rsidR="000C7237" w:rsidRPr="000C7237" w14:paraId="4FF60BDA"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7F1872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7DACCF7" w14:textId="77777777" w:rsidR="000C7237" w:rsidRPr="000C7237" w:rsidRDefault="000C7237" w:rsidP="000C7237">
            <w:pPr>
              <w:rPr>
                <w:sz w:val="24"/>
                <w:szCs w:val="24"/>
                <w:lang w:val="en-US" w:eastAsia="fi-FI"/>
              </w:rPr>
            </w:pPr>
            <w:r w:rsidRPr="000C7237">
              <w:rPr>
                <w:bCs/>
                <w:sz w:val="24"/>
                <w:szCs w:val="24"/>
                <w:lang w:val="en-US" w:eastAsia="lt-LT"/>
              </w:rPr>
              <w:t>Netaikoma.</w:t>
            </w:r>
          </w:p>
        </w:tc>
      </w:tr>
      <w:tr w:rsidR="000C7237" w:rsidRPr="000C7237" w14:paraId="41079CED"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D318828" w14:textId="77777777" w:rsidR="000C7237" w:rsidRPr="000C7237" w:rsidRDefault="000C7237" w:rsidP="000C7237">
            <w:pPr>
              <w:rPr>
                <w:b/>
                <w:sz w:val="24"/>
                <w:szCs w:val="24"/>
                <w:lang w:val="en-US" w:eastAsia="fi-FI"/>
              </w:rPr>
            </w:pPr>
            <w:r w:rsidRPr="000C7237">
              <w:rPr>
                <w:b/>
                <w:iCs/>
                <w:sz w:val="24"/>
                <w:szCs w:val="24"/>
                <w:lang w:val="en-US" w:eastAsia="fi-FI"/>
              </w:rPr>
              <w:t>1.1.3.8</w:t>
            </w:r>
          </w:p>
        </w:tc>
        <w:tc>
          <w:tcPr>
            <w:tcW w:w="7798" w:type="dxa"/>
            <w:gridSpan w:val="2"/>
            <w:tcBorders>
              <w:top w:val="single" w:sz="4" w:space="0" w:color="auto"/>
              <w:left w:val="single" w:sz="4" w:space="0" w:color="auto"/>
              <w:bottom w:val="single" w:sz="4" w:space="0" w:color="auto"/>
              <w:right w:val="single" w:sz="4" w:space="0" w:color="auto"/>
            </w:tcBorders>
          </w:tcPr>
          <w:p w14:paraId="604137D4" w14:textId="77777777" w:rsidR="000C7237" w:rsidRPr="000C7237" w:rsidDel="00C05FB3" w:rsidRDefault="000C7237" w:rsidP="000C7237">
            <w:pPr>
              <w:autoSpaceDE w:val="0"/>
              <w:autoSpaceDN w:val="0"/>
              <w:adjustRightInd w:val="0"/>
              <w:ind w:firstLine="36"/>
              <w:rPr>
                <w:b/>
                <w:bCs/>
                <w:i/>
                <w:sz w:val="24"/>
                <w:szCs w:val="24"/>
                <w:lang w:val="en-US" w:eastAsia="lt-LT"/>
              </w:rPr>
            </w:pPr>
            <w:r w:rsidRPr="000C7237">
              <w:rPr>
                <w:b/>
                <w:sz w:val="24"/>
                <w:szCs w:val="24"/>
                <w:lang w:val="en-US" w:eastAsia="fi-FI"/>
              </w:rPr>
              <w:t>Atlikimo pažyma</w:t>
            </w:r>
          </w:p>
        </w:tc>
      </w:tr>
      <w:tr w:rsidR="000C7237" w:rsidRPr="000C7237" w14:paraId="071285A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C1C12ED"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C0EFE57" w14:textId="77777777" w:rsidR="000C7237" w:rsidRPr="000C7237" w:rsidRDefault="000C7237" w:rsidP="000C7237">
            <w:pPr>
              <w:autoSpaceDE w:val="0"/>
              <w:autoSpaceDN w:val="0"/>
              <w:adjustRightInd w:val="0"/>
              <w:ind w:firstLine="36"/>
              <w:rPr>
                <w:b/>
                <w:bCs/>
                <w:i/>
                <w:sz w:val="24"/>
                <w:szCs w:val="24"/>
                <w:lang w:val="en-US" w:eastAsia="lt-LT"/>
              </w:rPr>
            </w:pPr>
            <w:r w:rsidRPr="000C7237">
              <w:rPr>
                <w:b/>
                <w:bCs/>
                <w:i/>
                <w:sz w:val="24"/>
                <w:szCs w:val="24"/>
                <w:lang w:val="en-US" w:eastAsia="lt-LT"/>
              </w:rPr>
              <w:t>Pakeisti 1.1.3.8 punktą ir jį išdėstyti taip:</w:t>
            </w:r>
          </w:p>
          <w:p w14:paraId="26402D31" w14:textId="77777777" w:rsidR="000C7237" w:rsidRPr="000C7237" w:rsidDel="00C05FB3" w:rsidRDefault="000C7237" w:rsidP="000C7237">
            <w:pPr>
              <w:autoSpaceDE w:val="0"/>
              <w:autoSpaceDN w:val="0"/>
              <w:adjustRightInd w:val="0"/>
              <w:ind w:firstLine="36"/>
              <w:rPr>
                <w:b/>
                <w:bCs/>
                <w:i/>
                <w:sz w:val="24"/>
                <w:szCs w:val="24"/>
                <w:lang w:val="lt-LT" w:eastAsia="lt-LT"/>
              </w:rPr>
            </w:pPr>
            <w:r w:rsidRPr="000C7237">
              <w:rPr>
                <w:b/>
                <w:bCs/>
                <w:i/>
                <w:sz w:val="24"/>
                <w:szCs w:val="24"/>
                <w:lang w:val="lt-LT" w:eastAsia="lt-LT"/>
              </w:rPr>
              <w:t>„</w:t>
            </w:r>
            <w:r w:rsidRPr="000C7237">
              <w:rPr>
                <w:b/>
                <w:bCs/>
                <w:i/>
                <w:sz w:val="24"/>
                <w:szCs w:val="24"/>
                <w:lang w:val="en-US" w:eastAsia="lt-LT"/>
              </w:rPr>
              <w:t>Atlikimo pažyma</w:t>
            </w:r>
            <w:r w:rsidRPr="000C7237">
              <w:rPr>
                <w:b/>
                <w:bCs/>
                <w:i/>
                <w:sz w:val="24"/>
                <w:szCs w:val="24"/>
                <w:lang w:val="lt-LT" w:eastAsia="lt-LT"/>
              </w:rPr>
              <w:t>“ prilyginama Statybos užbaigimo aktui.</w:t>
            </w:r>
          </w:p>
        </w:tc>
      </w:tr>
      <w:tr w:rsidR="000C7237" w:rsidRPr="000C7237" w14:paraId="0E0D135F"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C9CEFEA" w14:textId="77777777" w:rsidR="000C7237" w:rsidRPr="000C7237" w:rsidRDefault="000C7237" w:rsidP="000C7237">
            <w:pPr>
              <w:rPr>
                <w:b/>
                <w:sz w:val="24"/>
                <w:szCs w:val="24"/>
                <w:lang w:val="en-US" w:eastAsia="fi-FI"/>
              </w:rPr>
            </w:pPr>
            <w:r w:rsidRPr="000C7237">
              <w:rPr>
                <w:b/>
                <w:sz w:val="24"/>
                <w:szCs w:val="24"/>
                <w:lang w:val="en-US" w:eastAsia="fi-FI"/>
              </w:rPr>
              <w:t>1.1.3.10</w:t>
            </w:r>
          </w:p>
        </w:tc>
        <w:tc>
          <w:tcPr>
            <w:tcW w:w="7798" w:type="dxa"/>
            <w:gridSpan w:val="2"/>
            <w:tcBorders>
              <w:top w:val="single" w:sz="4" w:space="0" w:color="auto"/>
              <w:left w:val="single" w:sz="4" w:space="0" w:color="auto"/>
              <w:bottom w:val="single" w:sz="4" w:space="0" w:color="auto"/>
              <w:right w:val="single" w:sz="4" w:space="0" w:color="auto"/>
            </w:tcBorders>
            <w:hideMark/>
          </w:tcPr>
          <w:p w14:paraId="5BACC4F7" w14:textId="77777777" w:rsidR="000C7237" w:rsidRPr="000C7237" w:rsidRDefault="000C7237" w:rsidP="000C7237">
            <w:pPr>
              <w:jc w:val="both"/>
              <w:rPr>
                <w:sz w:val="24"/>
                <w:szCs w:val="24"/>
                <w:lang w:val="en-US" w:eastAsia="fi-FI"/>
              </w:rPr>
            </w:pPr>
            <w:r w:rsidRPr="000C7237">
              <w:rPr>
                <w:b/>
                <w:bCs/>
                <w:sz w:val="24"/>
                <w:szCs w:val="24"/>
                <w:lang w:val="en-US" w:eastAsia="fi-FI"/>
              </w:rPr>
              <w:t>Statybos užbaigimo aktas</w:t>
            </w:r>
          </w:p>
        </w:tc>
      </w:tr>
      <w:tr w:rsidR="000C7237" w:rsidRPr="000C7237" w14:paraId="256595C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6ACDC9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7F34BE3" w14:textId="77777777" w:rsidR="00AA02C2" w:rsidRPr="000C7237" w:rsidRDefault="00AA02C2" w:rsidP="00AA02C2">
            <w:pPr>
              <w:autoSpaceDE w:val="0"/>
              <w:autoSpaceDN w:val="0"/>
              <w:adjustRightInd w:val="0"/>
              <w:rPr>
                <w:b/>
                <w:bCs/>
                <w:i/>
                <w:sz w:val="24"/>
                <w:szCs w:val="24"/>
                <w:lang w:val="en-US"/>
              </w:rPr>
            </w:pPr>
            <w:r w:rsidRPr="000C7237">
              <w:rPr>
                <w:b/>
                <w:bCs/>
                <w:i/>
                <w:sz w:val="24"/>
                <w:szCs w:val="24"/>
                <w:lang w:val="en-US"/>
              </w:rPr>
              <w:t>Papildyti nauju 1.1.3.10 papunkčiu „Statybos užbaigimo dokumentas“:</w:t>
            </w:r>
          </w:p>
          <w:p w14:paraId="74A62851" w14:textId="4BB34E3B" w:rsidR="000C7237" w:rsidRPr="000C7237" w:rsidRDefault="00AA02C2" w:rsidP="00AA02C2">
            <w:pPr>
              <w:jc w:val="both"/>
              <w:rPr>
                <w:sz w:val="24"/>
                <w:szCs w:val="24"/>
                <w:lang w:val="en-US" w:eastAsia="fi-FI"/>
              </w:rPr>
            </w:pPr>
            <w:r w:rsidRPr="000C7237">
              <w:rPr>
                <w:b/>
                <w:sz w:val="24"/>
                <w:szCs w:val="24"/>
                <w:lang w:val="en-US" w:eastAsia="lt-LT"/>
              </w:rPr>
              <w:lastRenderedPageBreak/>
              <w:t>„Statybos užbaigimo dokumentas“</w:t>
            </w:r>
            <w:r w:rsidRPr="000C7237">
              <w:rPr>
                <w:sz w:val="24"/>
                <w:szCs w:val="24"/>
                <w:lang w:val="en-US" w:eastAsia="lt-LT"/>
              </w:rPr>
              <w:t xml:space="preserve"> – LR Statybos įstatymo ir statybos techninio reglamento </w:t>
            </w:r>
            <w:r w:rsidRPr="00C92DAB">
              <w:rPr>
                <w:sz w:val="24"/>
                <w:szCs w:val="24"/>
                <w:lang w:val="en-US" w:eastAsia="lt-LT"/>
              </w:rPr>
              <w:t>str 1.05.01:2017</w:t>
            </w:r>
            <w:r>
              <w:rPr>
                <w:sz w:val="24"/>
                <w:szCs w:val="24"/>
                <w:lang w:val="en-US" w:eastAsia="lt-LT"/>
              </w:rPr>
              <w:t>„Statybą leidžiantys dokumentai. Statybos užbaigimas. Statybos sustabdymas. S</w:t>
            </w:r>
            <w:r w:rsidRPr="00C92DAB">
              <w:rPr>
                <w:sz w:val="24"/>
                <w:szCs w:val="24"/>
                <w:lang w:val="en-US" w:eastAsia="lt-LT"/>
              </w:rPr>
              <w:t>avavališkos statybos padarinių šalinimas. statybos pagal neteisėtai išduo</w:t>
            </w:r>
            <w:r>
              <w:rPr>
                <w:sz w:val="24"/>
                <w:szCs w:val="24"/>
                <w:lang w:val="en-US" w:eastAsia="lt-LT"/>
              </w:rPr>
              <w:t xml:space="preserve">tą statybą leidžiantį dokumentą </w:t>
            </w:r>
            <w:r w:rsidRPr="00C92DAB">
              <w:rPr>
                <w:sz w:val="24"/>
                <w:szCs w:val="24"/>
                <w:lang w:val="en-US" w:eastAsia="lt-LT"/>
              </w:rPr>
              <w:t>padarinių šalinimas“</w:t>
            </w:r>
            <w:r>
              <w:rPr>
                <w:sz w:val="24"/>
                <w:szCs w:val="24"/>
                <w:lang w:val="en-US" w:eastAsia="lt-LT"/>
              </w:rPr>
              <w:t xml:space="preserve"> </w:t>
            </w:r>
            <w:r w:rsidRPr="000C7237">
              <w:rPr>
                <w:sz w:val="24"/>
                <w:szCs w:val="24"/>
                <w:lang w:val="en-US" w:eastAsia="lt-LT"/>
              </w:rPr>
              <w:t>nustatyta tvarka surašomas dokumentas, patvirtinantis, kad statinys yra pastatytas pagal statinio projekto sprendinius.</w:t>
            </w:r>
          </w:p>
        </w:tc>
      </w:tr>
      <w:tr w:rsidR="000C7237" w:rsidRPr="000C7237" w14:paraId="2C2D4C6E"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452EB700" w14:textId="77777777" w:rsidR="000C7237" w:rsidRPr="000C7237" w:rsidRDefault="000C7237" w:rsidP="000C7237">
            <w:pPr>
              <w:rPr>
                <w:b/>
                <w:sz w:val="24"/>
                <w:szCs w:val="24"/>
                <w:lang w:val="en-US" w:eastAsia="fi-FI"/>
              </w:rPr>
            </w:pPr>
            <w:r w:rsidRPr="000C7237">
              <w:rPr>
                <w:b/>
                <w:sz w:val="24"/>
                <w:szCs w:val="24"/>
                <w:lang w:val="en-US" w:eastAsia="fi-FI"/>
              </w:rPr>
              <w:lastRenderedPageBreak/>
              <w:t>1.1.4</w:t>
            </w:r>
          </w:p>
        </w:tc>
        <w:tc>
          <w:tcPr>
            <w:tcW w:w="7798" w:type="dxa"/>
            <w:gridSpan w:val="2"/>
            <w:tcBorders>
              <w:top w:val="single" w:sz="4" w:space="0" w:color="auto"/>
              <w:left w:val="single" w:sz="4" w:space="0" w:color="auto"/>
              <w:bottom w:val="single" w:sz="4" w:space="0" w:color="auto"/>
              <w:right w:val="single" w:sz="4" w:space="0" w:color="auto"/>
            </w:tcBorders>
            <w:hideMark/>
          </w:tcPr>
          <w:p w14:paraId="2C2F4315" w14:textId="77777777" w:rsidR="000C7237" w:rsidRPr="000C7237" w:rsidRDefault="000C7237" w:rsidP="000C7237">
            <w:pPr>
              <w:jc w:val="both"/>
              <w:rPr>
                <w:b/>
                <w:sz w:val="24"/>
                <w:szCs w:val="24"/>
                <w:lang w:val="en-US" w:eastAsia="fi-FI"/>
              </w:rPr>
            </w:pPr>
            <w:r w:rsidRPr="000C7237">
              <w:rPr>
                <w:b/>
                <w:sz w:val="24"/>
                <w:szCs w:val="24"/>
                <w:lang w:val="en-US" w:eastAsia="fi-FI"/>
              </w:rPr>
              <w:t>Pinigai ir mokėjimai</w:t>
            </w:r>
          </w:p>
        </w:tc>
      </w:tr>
      <w:tr w:rsidR="000C7237" w:rsidRPr="000C7237" w14:paraId="4993B0C6"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0D9DC98" w14:textId="77777777" w:rsidR="000C7237" w:rsidRPr="000C7237" w:rsidRDefault="000C7237" w:rsidP="000C7237">
            <w:pPr>
              <w:rPr>
                <w:b/>
                <w:sz w:val="24"/>
                <w:szCs w:val="24"/>
                <w:lang w:val="en-US" w:eastAsia="fi-FI"/>
              </w:rPr>
            </w:pPr>
            <w:r w:rsidRPr="000C7237">
              <w:rPr>
                <w:b/>
                <w:bCs/>
                <w:sz w:val="24"/>
                <w:szCs w:val="24"/>
                <w:lang w:val="en-US" w:eastAsia="fi-FI"/>
              </w:rPr>
              <w:t>1.1.4.1</w:t>
            </w:r>
          </w:p>
        </w:tc>
        <w:tc>
          <w:tcPr>
            <w:tcW w:w="7798" w:type="dxa"/>
            <w:gridSpan w:val="2"/>
            <w:tcBorders>
              <w:top w:val="single" w:sz="4" w:space="0" w:color="auto"/>
              <w:left w:val="single" w:sz="4" w:space="0" w:color="auto"/>
              <w:bottom w:val="single" w:sz="4" w:space="0" w:color="auto"/>
              <w:right w:val="single" w:sz="4" w:space="0" w:color="auto"/>
            </w:tcBorders>
            <w:hideMark/>
          </w:tcPr>
          <w:p w14:paraId="20F09BBF" w14:textId="77777777" w:rsidR="000C7237" w:rsidRPr="000C7237" w:rsidRDefault="000C7237" w:rsidP="000C7237">
            <w:pPr>
              <w:jc w:val="both"/>
              <w:rPr>
                <w:b/>
                <w:sz w:val="24"/>
                <w:szCs w:val="24"/>
                <w:lang w:val="en-US" w:eastAsia="fi-FI"/>
              </w:rPr>
            </w:pPr>
            <w:r w:rsidRPr="000C7237">
              <w:rPr>
                <w:b/>
                <w:sz w:val="24"/>
                <w:szCs w:val="24"/>
                <w:lang w:val="en-US" w:eastAsia="fi-FI"/>
              </w:rPr>
              <w:t>Priimta sutarties suma</w:t>
            </w:r>
          </w:p>
        </w:tc>
      </w:tr>
      <w:tr w:rsidR="000C7237" w:rsidRPr="000C7237" w14:paraId="2122C98E"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1F1733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DE1CA2"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Pakeisti 1.1.4.1 punktą ir jį išdėstyti taip:</w:t>
            </w:r>
          </w:p>
          <w:p w14:paraId="71FD6544" w14:textId="77777777" w:rsidR="000C7237" w:rsidRPr="000C7237" w:rsidRDefault="000C7237" w:rsidP="000C7237">
            <w:pPr>
              <w:rPr>
                <w:sz w:val="24"/>
                <w:szCs w:val="24"/>
                <w:lang w:val="en-US" w:eastAsia="lt-LT"/>
              </w:rPr>
            </w:pPr>
            <w:r w:rsidRPr="000C7237">
              <w:rPr>
                <w:b/>
                <w:sz w:val="24"/>
                <w:szCs w:val="24"/>
                <w:lang w:val="en-US" w:eastAsia="lt-LT"/>
              </w:rPr>
              <w:t>„Priimta Sutarties suma“</w:t>
            </w:r>
            <w:r w:rsidRPr="000C7237">
              <w:rPr>
                <w:sz w:val="24"/>
                <w:szCs w:val="24"/>
                <w:lang w:val="en-US" w:eastAsia="lt-LT"/>
              </w:rPr>
              <w:t xml:space="preserve"> – Rangos sutartyje nurodyta suma, už kurią Rangovas įsipareigoja atlikti visus Darbus</w:t>
            </w:r>
            <w:r w:rsidRPr="000C7237">
              <w:rPr>
                <w:rFonts w:ascii="Arial" w:eastAsia="Calibri" w:hAnsi="Arial" w:cs="Arial"/>
                <w:sz w:val="22"/>
                <w:szCs w:val="22"/>
                <w:lang w:val="lt-LT" w:eastAsia="lt-LT"/>
              </w:rPr>
              <w:t xml:space="preserve"> </w:t>
            </w:r>
            <w:r w:rsidRPr="000C7237">
              <w:rPr>
                <w:rFonts w:eastAsia="Calibri"/>
                <w:sz w:val="24"/>
                <w:szCs w:val="24"/>
                <w:lang w:val="lt-LT" w:eastAsia="lt-LT"/>
              </w:rPr>
              <w:t>bei ištaisyti visus defektus.</w:t>
            </w:r>
            <w:r w:rsidRPr="000C7237">
              <w:rPr>
                <w:rFonts w:ascii="Arial" w:eastAsia="Calibri" w:hAnsi="Arial" w:cs="Arial"/>
                <w:lang w:val="lt-LT" w:eastAsia="lt-LT"/>
              </w:rPr>
              <w:t xml:space="preserve"> </w:t>
            </w:r>
            <w:r w:rsidRPr="000C7237">
              <w:rPr>
                <w:sz w:val="24"/>
                <w:szCs w:val="24"/>
                <w:lang w:val="en-US" w:eastAsia="lt-LT"/>
              </w:rPr>
              <w:t xml:space="preserve"> </w:t>
            </w:r>
          </w:p>
        </w:tc>
      </w:tr>
      <w:tr w:rsidR="000C7237" w:rsidRPr="000C7237" w14:paraId="7B3BE70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E9B1D22" w14:textId="77777777" w:rsidR="000C7237" w:rsidRPr="000C7237" w:rsidRDefault="000C7237" w:rsidP="000C7237">
            <w:pPr>
              <w:rPr>
                <w:b/>
                <w:sz w:val="24"/>
                <w:szCs w:val="24"/>
                <w:lang w:val="en-US" w:eastAsia="fi-FI"/>
              </w:rPr>
            </w:pPr>
            <w:r w:rsidRPr="000C7237">
              <w:rPr>
                <w:b/>
                <w:bCs/>
                <w:sz w:val="24"/>
                <w:szCs w:val="24"/>
                <w:lang w:val="en-US" w:eastAsia="fi-FI"/>
              </w:rPr>
              <w:t>1.1.4.11</w:t>
            </w:r>
          </w:p>
        </w:tc>
        <w:tc>
          <w:tcPr>
            <w:tcW w:w="7798" w:type="dxa"/>
            <w:gridSpan w:val="2"/>
            <w:tcBorders>
              <w:top w:val="single" w:sz="4" w:space="0" w:color="auto"/>
              <w:left w:val="single" w:sz="4" w:space="0" w:color="auto"/>
              <w:bottom w:val="single" w:sz="4" w:space="0" w:color="auto"/>
              <w:right w:val="single" w:sz="4" w:space="0" w:color="auto"/>
            </w:tcBorders>
          </w:tcPr>
          <w:p w14:paraId="2FB9854F" w14:textId="77777777" w:rsidR="000C7237" w:rsidRPr="000C7237" w:rsidRDefault="000C7237" w:rsidP="000C7237">
            <w:pPr>
              <w:jc w:val="both"/>
              <w:rPr>
                <w:b/>
                <w:bCs/>
                <w:sz w:val="24"/>
                <w:szCs w:val="24"/>
                <w:lang w:val="en-US" w:eastAsia="fi-FI"/>
              </w:rPr>
            </w:pPr>
            <w:r w:rsidRPr="000C7237">
              <w:rPr>
                <w:b/>
                <w:bCs/>
                <w:sz w:val="24"/>
                <w:szCs w:val="24"/>
                <w:lang w:val="en-US" w:eastAsia="fi-FI"/>
              </w:rPr>
              <w:t>Sulaikomi pinigai</w:t>
            </w:r>
          </w:p>
        </w:tc>
      </w:tr>
      <w:tr w:rsidR="000C7237" w:rsidRPr="000C7237" w14:paraId="4CC42B8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41A4A96" w14:textId="77777777" w:rsidR="000C7237" w:rsidRPr="000C7237" w:rsidRDefault="000C7237" w:rsidP="000C7237">
            <w:pPr>
              <w:rPr>
                <w:b/>
                <w:bCs/>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FAC36EE"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Netaikoma.</w:t>
            </w:r>
          </w:p>
        </w:tc>
      </w:tr>
      <w:tr w:rsidR="000C7237" w:rsidRPr="000C7237" w14:paraId="07EF980C"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1CC645BD" w14:textId="77777777" w:rsidR="000C7237" w:rsidRPr="000C7237" w:rsidRDefault="000C7237" w:rsidP="000C7237">
            <w:pPr>
              <w:keepNext/>
              <w:rPr>
                <w:b/>
                <w:sz w:val="24"/>
                <w:szCs w:val="24"/>
                <w:lang w:val="en-US" w:eastAsia="fi-FI"/>
              </w:rPr>
            </w:pPr>
            <w:r w:rsidRPr="000C7237">
              <w:rPr>
                <w:b/>
                <w:sz w:val="24"/>
                <w:szCs w:val="24"/>
                <w:lang w:val="en-US" w:eastAsia="fi-FI"/>
              </w:rPr>
              <w:t>1.1.6</w:t>
            </w:r>
          </w:p>
        </w:tc>
        <w:tc>
          <w:tcPr>
            <w:tcW w:w="7798" w:type="dxa"/>
            <w:gridSpan w:val="2"/>
            <w:tcBorders>
              <w:top w:val="single" w:sz="4" w:space="0" w:color="auto"/>
              <w:left w:val="single" w:sz="4" w:space="0" w:color="auto"/>
              <w:bottom w:val="single" w:sz="4" w:space="0" w:color="auto"/>
              <w:right w:val="single" w:sz="4" w:space="0" w:color="auto"/>
            </w:tcBorders>
            <w:hideMark/>
          </w:tcPr>
          <w:p w14:paraId="7D6E34E1" w14:textId="77777777" w:rsidR="000C7237" w:rsidRPr="000C7237" w:rsidRDefault="000C7237" w:rsidP="000C7237">
            <w:pPr>
              <w:keepNext/>
              <w:jc w:val="both"/>
              <w:rPr>
                <w:b/>
                <w:sz w:val="24"/>
                <w:szCs w:val="24"/>
                <w:lang w:val="en-US" w:eastAsia="fi-FI"/>
              </w:rPr>
            </w:pPr>
            <w:r w:rsidRPr="000C7237">
              <w:rPr>
                <w:b/>
                <w:sz w:val="24"/>
                <w:szCs w:val="24"/>
                <w:lang w:val="en-US" w:eastAsia="fi-FI"/>
              </w:rPr>
              <w:t>Kitos sąvokos</w:t>
            </w:r>
          </w:p>
        </w:tc>
      </w:tr>
      <w:tr w:rsidR="000C7237" w:rsidRPr="000C7237" w14:paraId="4618AEA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DA8C507" w14:textId="77777777" w:rsidR="000C7237" w:rsidRPr="000C7237" w:rsidRDefault="000C7237" w:rsidP="000C7237">
            <w:pPr>
              <w:keepNext/>
              <w:rPr>
                <w:b/>
                <w:sz w:val="24"/>
                <w:szCs w:val="24"/>
                <w:lang w:val="en-US" w:eastAsia="fi-FI"/>
              </w:rPr>
            </w:pPr>
            <w:r w:rsidRPr="000C7237">
              <w:rPr>
                <w:b/>
                <w:sz w:val="24"/>
                <w:szCs w:val="24"/>
                <w:lang w:val="en-US" w:eastAsia="fi-FI"/>
              </w:rPr>
              <w:t>1.1.6.1</w:t>
            </w:r>
          </w:p>
        </w:tc>
        <w:tc>
          <w:tcPr>
            <w:tcW w:w="7798" w:type="dxa"/>
            <w:gridSpan w:val="2"/>
            <w:tcBorders>
              <w:top w:val="single" w:sz="4" w:space="0" w:color="auto"/>
              <w:left w:val="single" w:sz="4" w:space="0" w:color="auto"/>
              <w:bottom w:val="single" w:sz="4" w:space="0" w:color="auto"/>
              <w:right w:val="single" w:sz="4" w:space="0" w:color="auto"/>
            </w:tcBorders>
            <w:hideMark/>
          </w:tcPr>
          <w:p w14:paraId="1E9B47A8" w14:textId="77777777" w:rsidR="000C7237" w:rsidRPr="000C7237" w:rsidRDefault="000C7237" w:rsidP="000C7237">
            <w:pPr>
              <w:keepNext/>
              <w:jc w:val="both"/>
              <w:rPr>
                <w:b/>
                <w:sz w:val="24"/>
                <w:szCs w:val="24"/>
                <w:lang w:val="en-US" w:eastAsia="fi-FI"/>
              </w:rPr>
            </w:pPr>
            <w:r w:rsidRPr="000C7237">
              <w:rPr>
                <w:b/>
                <w:sz w:val="24"/>
                <w:szCs w:val="24"/>
                <w:lang w:val="en-US" w:eastAsia="fi-FI"/>
              </w:rPr>
              <w:t xml:space="preserve">Rangovo dokumentai </w:t>
            </w:r>
          </w:p>
        </w:tc>
      </w:tr>
      <w:tr w:rsidR="000C7237" w:rsidRPr="000C7237" w14:paraId="3F1CF75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BF12678" w14:textId="77777777" w:rsidR="000C7237" w:rsidRPr="000C7237" w:rsidRDefault="000C7237" w:rsidP="000C7237">
            <w:pPr>
              <w:keepNext/>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5D8F5A"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Papildyti 1.1.6.1 papunktį</w:t>
            </w:r>
          </w:p>
          <w:p w14:paraId="79514DA7" w14:textId="77777777" w:rsidR="000C7237" w:rsidRPr="000C7237" w:rsidRDefault="000C7237" w:rsidP="000C7237">
            <w:pPr>
              <w:rPr>
                <w:b/>
                <w:sz w:val="24"/>
                <w:szCs w:val="24"/>
                <w:lang w:val="en-US" w:eastAsia="fi-FI"/>
              </w:rPr>
            </w:pPr>
            <w:r w:rsidRPr="000C7237">
              <w:rPr>
                <w:sz w:val="24"/>
                <w:szCs w:val="24"/>
                <w:lang w:val="en-US" w:eastAsia="fi-FI"/>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0C7237" w:rsidRPr="000C7237" w14:paraId="08BC25BC"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55492E80" w14:textId="77777777" w:rsidR="000C7237" w:rsidRPr="000C7237" w:rsidRDefault="000C7237" w:rsidP="000C7237">
            <w:pPr>
              <w:rPr>
                <w:b/>
                <w:sz w:val="24"/>
                <w:szCs w:val="24"/>
                <w:lang w:val="en-US" w:eastAsia="fi-FI"/>
              </w:rPr>
            </w:pPr>
            <w:r w:rsidRPr="000C7237">
              <w:rPr>
                <w:b/>
                <w:bCs/>
                <w:sz w:val="24"/>
                <w:szCs w:val="24"/>
                <w:lang w:val="en-US" w:eastAsia="lt-LT"/>
              </w:rPr>
              <w:t>1.1.6.7</w:t>
            </w:r>
          </w:p>
        </w:tc>
        <w:tc>
          <w:tcPr>
            <w:tcW w:w="7798" w:type="dxa"/>
            <w:gridSpan w:val="2"/>
            <w:tcBorders>
              <w:top w:val="single" w:sz="4" w:space="0" w:color="auto"/>
              <w:left w:val="single" w:sz="4" w:space="0" w:color="auto"/>
              <w:bottom w:val="single" w:sz="4" w:space="0" w:color="auto"/>
              <w:right w:val="single" w:sz="4" w:space="0" w:color="auto"/>
            </w:tcBorders>
            <w:hideMark/>
          </w:tcPr>
          <w:p w14:paraId="7389CE4C" w14:textId="77777777" w:rsidR="000C7237" w:rsidRPr="000C7237" w:rsidRDefault="000C7237" w:rsidP="000C7237">
            <w:pPr>
              <w:jc w:val="both"/>
              <w:rPr>
                <w:iCs/>
                <w:sz w:val="24"/>
                <w:szCs w:val="24"/>
                <w:lang w:val="en-US" w:eastAsia="fi-FI"/>
              </w:rPr>
            </w:pPr>
            <w:r w:rsidRPr="000C7237">
              <w:rPr>
                <w:b/>
                <w:bCs/>
                <w:sz w:val="24"/>
                <w:szCs w:val="24"/>
                <w:lang w:val="en-US" w:eastAsia="lt-LT"/>
              </w:rPr>
              <w:t>Statybvietė</w:t>
            </w:r>
          </w:p>
        </w:tc>
      </w:tr>
      <w:tr w:rsidR="000C7237" w:rsidRPr="000C7237" w14:paraId="322D0AD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50054F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8C8865B"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Papildyti 1.1.6.7 papunktį:</w:t>
            </w:r>
          </w:p>
          <w:p w14:paraId="6FD75036" w14:textId="77777777" w:rsidR="000C7237" w:rsidRPr="000C7237" w:rsidRDefault="000C7237" w:rsidP="000C7237">
            <w:pPr>
              <w:jc w:val="both"/>
              <w:rPr>
                <w:iCs/>
                <w:sz w:val="24"/>
                <w:szCs w:val="24"/>
                <w:lang w:val="en-US" w:eastAsia="fi-FI"/>
              </w:rPr>
            </w:pPr>
            <w:r w:rsidRPr="000C7237">
              <w:rPr>
                <w:b/>
                <w:sz w:val="24"/>
                <w:szCs w:val="24"/>
                <w:lang w:val="en-US" w:eastAsia="lt-LT"/>
              </w:rPr>
              <w:t>„Statybvietė“</w:t>
            </w:r>
            <w:r w:rsidRPr="000C7237">
              <w:rPr>
                <w:sz w:val="24"/>
                <w:szCs w:val="24"/>
                <w:lang w:val="en-US" w:eastAsia="lt-LT"/>
              </w:rPr>
              <w:t xml:space="preserve"> - statinio statybos darbų vieta (teritorija, kurios ribos nustatomos statinio projekte, atsižvelgiant į vykdomus statybos darbus, kuri gali sutapti ar nesutapti su statybos sklypo ribomis).</w:t>
            </w:r>
          </w:p>
        </w:tc>
      </w:tr>
      <w:tr w:rsidR="000C7237" w:rsidRPr="000C7237" w14:paraId="45E3D43B"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5050704" w14:textId="77777777" w:rsidR="000C7237" w:rsidRPr="000C7237" w:rsidRDefault="000C7237" w:rsidP="000C7237">
            <w:pPr>
              <w:rPr>
                <w:b/>
                <w:sz w:val="24"/>
                <w:szCs w:val="24"/>
                <w:lang w:val="en-US" w:eastAsia="fi-FI"/>
              </w:rPr>
            </w:pPr>
            <w:r w:rsidRPr="000C7237">
              <w:rPr>
                <w:b/>
                <w:sz w:val="24"/>
                <w:szCs w:val="24"/>
                <w:lang w:val="en-US" w:eastAsia="fi-FI"/>
              </w:rPr>
              <w:t>1.1.6.10</w:t>
            </w:r>
          </w:p>
        </w:tc>
        <w:tc>
          <w:tcPr>
            <w:tcW w:w="7798" w:type="dxa"/>
            <w:gridSpan w:val="2"/>
            <w:tcBorders>
              <w:top w:val="single" w:sz="4" w:space="0" w:color="auto"/>
              <w:left w:val="single" w:sz="4" w:space="0" w:color="auto"/>
              <w:bottom w:val="single" w:sz="4" w:space="0" w:color="auto"/>
              <w:right w:val="single" w:sz="4" w:space="0" w:color="auto"/>
            </w:tcBorders>
            <w:hideMark/>
          </w:tcPr>
          <w:p w14:paraId="2CEAC712" w14:textId="77777777" w:rsidR="000C7237" w:rsidRPr="000C7237" w:rsidRDefault="000C7237" w:rsidP="000C7237">
            <w:pPr>
              <w:rPr>
                <w:b/>
                <w:bCs/>
                <w:i/>
                <w:sz w:val="24"/>
                <w:szCs w:val="24"/>
                <w:lang w:val="en-US" w:eastAsia="lt-LT"/>
              </w:rPr>
            </w:pPr>
            <w:r w:rsidRPr="000C7237">
              <w:rPr>
                <w:b/>
                <w:sz w:val="24"/>
                <w:szCs w:val="24"/>
                <w:lang w:val="en-US" w:eastAsia="fi-FI"/>
              </w:rPr>
              <w:t>SSĮP</w:t>
            </w:r>
          </w:p>
        </w:tc>
      </w:tr>
      <w:tr w:rsidR="000C7237" w:rsidRPr="000C7237" w14:paraId="793BD66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051BB5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A8CE5A0" w14:textId="77777777" w:rsidR="000C7237" w:rsidRPr="000C7237" w:rsidRDefault="000C7237" w:rsidP="000C7237">
            <w:pPr>
              <w:autoSpaceDE w:val="0"/>
              <w:autoSpaceDN w:val="0"/>
              <w:adjustRightInd w:val="0"/>
              <w:rPr>
                <w:b/>
                <w:bCs/>
                <w:i/>
                <w:sz w:val="24"/>
                <w:szCs w:val="24"/>
                <w:lang w:val="en-US"/>
              </w:rPr>
            </w:pPr>
            <w:r w:rsidRPr="000C7237">
              <w:rPr>
                <w:b/>
                <w:bCs/>
                <w:i/>
                <w:sz w:val="24"/>
                <w:szCs w:val="24"/>
                <w:lang w:val="en-US"/>
              </w:rPr>
              <w:t>Papildyti nauju 1.1.6.10 papunkčiu „SSĮP“:</w:t>
            </w:r>
          </w:p>
          <w:p w14:paraId="3A520FFB" w14:textId="77777777" w:rsidR="000C7237" w:rsidRPr="000C7237" w:rsidRDefault="000C7237" w:rsidP="000C7237">
            <w:pPr>
              <w:autoSpaceDE w:val="0"/>
              <w:autoSpaceDN w:val="0"/>
              <w:adjustRightInd w:val="0"/>
              <w:jc w:val="both"/>
              <w:rPr>
                <w:b/>
                <w:bCs/>
                <w:i/>
                <w:sz w:val="24"/>
                <w:szCs w:val="24"/>
                <w:lang w:val="en-US" w:eastAsia="lt-LT"/>
              </w:rPr>
            </w:pPr>
            <w:r w:rsidRPr="000C7237">
              <w:rPr>
                <w:b/>
                <w:sz w:val="24"/>
                <w:szCs w:val="24"/>
                <w:lang w:val="en-US"/>
              </w:rPr>
              <w:t>„SSĮP (Statybos sutarčių įvykdymo priežiūra)“</w:t>
            </w:r>
            <w:r w:rsidRPr="000C7237">
              <w:rPr>
                <w:sz w:val="24"/>
                <w:szCs w:val="24"/>
                <w:lang w:val="en-US"/>
              </w:rPr>
              <w:t xml:space="preserve"> - tai Įgyvendinančiosios institucijos sukurta informacinių technologijų pagrindu veikianti programa, skirta Įgyvendinančiojoje institucijoje administruojamų projektų statybos sutarčių įvykdymo priežiūrai atlikti </w:t>
            </w:r>
            <w:r w:rsidRPr="000C7237">
              <w:rPr>
                <w:color w:val="4F81BD"/>
                <w:sz w:val="24"/>
                <w:szCs w:val="24"/>
                <w:lang w:val="en-US"/>
              </w:rPr>
              <w:t>(detalesnė informacija www.apva.lt).</w:t>
            </w:r>
          </w:p>
        </w:tc>
      </w:tr>
      <w:tr w:rsidR="000C7237" w:rsidRPr="000C7237" w14:paraId="4E056898"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79C9BBD" w14:textId="77777777" w:rsidR="000C7237" w:rsidRPr="000C7237" w:rsidRDefault="000C7237" w:rsidP="000C7237">
            <w:pPr>
              <w:rPr>
                <w:b/>
                <w:sz w:val="24"/>
                <w:szCs w:val="24"/>
                <w:lang w:val="en-US" w:eastAsia="fi-FI"/>
              </w:rPr>
            </w:pPr>
            <w:r w:rsidRPr="000C7237">
              <w:rPr>
                <w:b/>
                <w:sz w:val="24"/>
                <w:szCs w:val="24"/>
                <w:lang w:val="en-US" w:eastAsia="fi-FI"/>
              </w:rPr>
              <w:t xml:space="preserve">1.1.6.11 </w:t>
            </w:r>
          </w:p>
        </w:tc>
        <w:tc>
          <w:tcPr>
            <w:tcW w:w="7798" w:type="dxa"/>
            <w:gridSpan w:val="2"/>
            <w:tcBorders>
              <w:top w:val="single" w:sz="4" w:space="0" w:color="auto"/>
              <w:left w:val="single" w:sz="4" w:space="0" w:color="auto"/>
              <w:bottom w:val="single" w:sz="4" w:space="0" w:color="auto"/>
              <w:right w:val="single" w:sz="4" w:space="0" w:color="auto"/>
            </w:tcBorders>
            <w:hideMark/>
          </w:tcPr>
          <w:p w14:paraId="1E0F5A3C" w14:textId="77777777" w:rsidR="000C7237" w:rsidRPr="000C7237" w:rsidRDefault="000C7237" w:rsidP="000C7237">
            <w:pPr>
              <w:autoSpaceDE w:val="0"/>
              <w:autoSpaceDN w:val="0"/>
              <w:adjustRightInd w:val="0"/>
              <w:rPr>
                <w:b/>
                <w:bCs/>
                <w:i/>
                <w:sz w:val="24"/>
                <w:szCs w:val="24"/>
                <w:lang w:val="en-US"/>
              </w:rPr>
            </w:pPr>
            <w:r w:rsidRPr="000C7237">
              <w:rPr>
                <w:b/>
                <w:sz w:val="24"/>
                <w:szCs w:val="24"/>
                <w:lang w:val="en-US" w:eastAsia="fi-FI"/>
              </w:rPr>
              <w:t>Bauda</w:t>
            </w:r>
          </w:p>
        </w:tc>
      </w:tr>
      <w:tr w:rsidR="000C7237" w:rsidRPr="000C7237" w14:paraId="7007400B"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08A5CE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71B8B13" w14:textId="77777777" w:rsidR="000C7237" w:rsidRPr="000C7237" w:rsidRDefault="000C7237" w:rsidP="000C7237">
            <w:pPr>
              <w:rPr>
                <w:b/>
                <w:bCs/>
                <w:i/>
                <w:sz w:val="24"/>
                <w:szCs w:val="24"/>
                <w:lang w:val="en-US" w:eastAsia="fi-FI"/>
              </w:rPr>
            </w:pPr>
            <w:r w:rsidRPr="000C7237">
              <w:rPr>
                <w:b/>
                <w:bCs/>
                <w:i/>
                <w:sz w:val="24"/>
                <w:szCs w:val="24"/>
                <w:lang w:val="en-US" w:eastAsia="fi-FI"/>
              </w:rPr>
              <w:t>Papildyti nauju 1.1.6.11 papunkčiu „Bauda“:</w:t>
            </w:r>
          </w:p>
          <w:p w14:paraId="16B31A5E" w14:textId="77777777" w:rsidR="000C7237" w:rsidRPr="000C7237" w:rsidRDefault="000C7237" w:rsidP="000C7237">
            <w:pPr>
              <w:autoSpaceDE w:val="0"/>
              <w:autoSpaceDN w:val="0"/>
              <w:adjustRightInd w:val="0"/>
              <w:rPr>
                <w:b/>
                <w:bCs/>
                <w:i/>
                <w:sz w:val="24"/>
                <w:szCs w:val="24"/>
                <w:lang w:val="en-US"/>
              </w:rPr>
            </w:pPr>
            <w:r w:rsidRPr="000C7237">
              <w:rPr>
                <w:sz w:val="24"/>
                <w:szCs w:val="24"/>
                <w:lang w:val="en-US"/>
              </w:rPr>
              <w:t>Konkreti pinigų suma, kurią Rangovas turi sumokėti Užsakovui, jei neįvykdo savo prievolių per sutartyje nustatytą terminą. Taikoma 8.13 punkte nustatyta tvarka.</w:t>
            </w:r>
          </w:p>
        </w:tc>
      </w:tr>
      <w:tr w:rsidR="000C7237" w:rsidRPr="000C7237" w14:paraId="145FC19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130D32A" w14:textId="77777777" w:rsidR="000C7237" w:rsidRPr="000C7237" w:rsidRDefault="000C7237" w:rsidP="000C7237">
            <w:pPr>
              <w:rPr>
                <w:b/>
                <w:sz w:val="24"/>
                <w:szCs w:val="24"/>
                <w:lang w:val="en-US" w:eastAsia="fi-FI"/>
              </w:rPr>
            </w:pPr>
            <w:r w:rsidRPr="000C7237">
              <w:rPr>
                <w:b/>
                <w:sz w:val="24"/>
                <w:szCs w:val="24"/>
                <w:lang w:val="en-US" w:eastAsia="fi-FI"/>
              </w:rPr>
              <w:t xml:space="preserve">1.5 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2921E520" w14:textId="77777777" w:rsidR="000C7237" w:rsidRPr="000C7237" w:rsidRDefault="000C7237" w:rsidP="000C7237">
            <w:pPr>
              <w:rPr>
                <w:b/>
                <w:sz w:val="24"/>
                <w:szCs w:val="24"/>
                <w:lang w:val="en-US" w:eastAsia="fi-FI"/>
              </w:rPr>
            </w:pPr>
            <w:r w:rsidRPr="000C7237">
              <w:rPr>
                <w:b/>
                <w:iCs/>
                <w:sz w:val="24"/>
                <w:szCs w:val="24"/>
                <w:lang w:val="en-US" w:eastAsia="fi-FI"/>
              </w:rPr>
              <w:t>Dokumentų pirmumas</w:t>
            </w:r>
          </w:p>
        </w:tc>
      </w:tr>
      <w:tr w:rsidR="000C7237" w:rsidRPr="000C7237" w14:paraId="764F8D3A"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89168F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D7563D0" w14:textId="77777777" w:rsidR="000C7237" w:rsidRPr="000C7237" w:rsidRDefault="000C7237" w:rsidP="000C7237">
            <w:pPr>
              <w:autoSpaceDE w:val="0"/>
              <w:autoSpaceDN w:val="0"/>
              <w:adjustRightInd w:val="0"/>
              <w:rPr>
                <w:b/>
                <w:bCs/>
                <w:i/>
                <w:sz w:val="24"/>
                <w:szCs w:val="24"/>
                <w:lang w:val="en-US" w:eastAsia="lt-LT"/>
              </w:rPr>
            </w:pPr>
            <w:r w:rsidRPr="000C7237">
              <w:rPr>
                <w:b/>
                <w:bCs/>
                <w:i/>
                <w:sz w:val="24"/>
                <w:szCs w:val="24"/>
                <w:lang w:val="en-US" w:eastAsia="lt-LT"/>
              </w:rPr>
              <w:t>Pakeisti 1.5 punkto pirmos pastraipos antrą sakinį:</w:t>
            </w:r>
          </w:p>
          <w:p w14:paraId="5B82FB5A" w14:textId="77777777" w:rsidR="000C7237" w:rsidRPr="000C7237" w:rsidRDefault="000C7237" w:rsidP="000C7237">
            <w:pPr>
              <w:keepLines/>
              <w:suppressLineNumbers/>
              <w:suppressAutoHyphens/>
              <w:jc w:val="both"/>
              <w:rPr>
                <w:sz w:val="24"/>
                <w:szCs w:val="24"/>
                <w:lang w:val="en-US"/>
              </w:rPr>
            </w:pPr>
            <w:r w:rsidRPr="000C7237">
              <w:rPr>
                <w:sz w:val="24"/>
                <w:szCs w:val="24"/>
                <w:lang w:val="en-US" w:eastAsia="fi-FI"/>
              </w:rPr>
              <w:t>Tuo tikslu šioje sutartyje galioja toks dokumentų svarbos eiliškumas:</w:t>
            </w:r>
          </w:p>
          <w:p w14:paraId="4AF18EE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Rangos Sutartis,</w:t>
            </w:r>
          </w:p>
          <w:p w14:paraId="3003FA47"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Pirkimo dokumentų paaiškinimai, patikslinimai,</w:t>
            </w:r>
          </w:p>
          <w:p w14:paraId="23A53EC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Pasiūlymo raštas su Pasiūlymo rašto priedais,</w:t>
            </w:r>
          </w:p>
          <w:p w14:paraId="156608A0"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Konkrečios sutarties sąlygos,</w:t>
            </w:r>
          </w:p>
          <w:p w14:paraId="06659BA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Bendrosios sutarties sąlygos,</w:t>
            </w:r>
          </w:p>
          <w:p w14:paraId="0311DC25"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Užsakovo reikalavimai,</w:t>
            </w:r>
          </w:p>
          <w:p w14:paraId="5F3735EE"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Įkainuoti kainų žiniaraščiai (iš Rangovo Pasiūlymo),</w:t>
            </w:r>
          </w:p>
          <w:p w14:paraId="147F2010" w14:textId="2BD25F18" w:rsidR="00152621" w:rsidRPr="004637D6" w:rsidRDefault="000C7237" w:rsidP="004637D6">
            <w:pPr>
              <w:numPr>
                <w:ilvl w:val="0"/>
                <w:numId w:val="24"/>
              </w:numPr>
              <w:spacing w:after="160" w:line="259" w:lineRule="auto"/>
              <w:rPr>
                <w:sz w:val="24"/>
                <w:szCs w:val="24"/>
                <w:lang w:val="en-US" w:eastAsia="fi-FI"/>
              </w:rPr>
            </w:pPr>
            <w:r w:rsidRPr="000C7237">
              <w:rPr>
                <w:sz w:val="24"/>
                <w:szCs w:val="24"/>
                <w:lang w:val="lt-LT" w:eastAsia="fi-FI"/>
              </w:rPr>
              <w:lastRenderedPageBreak/>
              <w:t>Viešųjų pirkimų</w:t>
            </w:r>
            <w:r w:rsidRPr="000C7237">
              <w:rPr>
                <w:sz w:val="24"/>
                <w:szCs w:val="24"/>
                <w:lang w:val="en-US" w:eastAsia="fi-FI"/>
              </w:rPr>
              <w:t xml:space="preserve"> komisijos paklausimai ir Rangovo atsakymai (dėl pateikto pasiūlymo),</w:t>
            </w:r>
          </w:p>
          <w:p w14:paraId="17BE304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lt-LT" w:eastAsia="fi-FI"/>
              </w:rPr>
              <w:t>Kiti dokumentai ir priedai</w:t>
            </w:r>
          </w:p>
        </w:tc>
      </w:tr>
      <w:tr w:rsidR="000C7237" w:rsidRPr="000C7237" w14:paraId="34D7BFA8"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4E9DE0F" w14:textId="77777777" w:rsidR="000C7237" w:rsidRPr="000C7237" w:rsidRDefault="000C7237" w:rsidP="000C7237">
            <w:pPr>
              <w:rPr>
                <w:b/>
                <w:sz w:val="24"/>
                <w:szCs w:val="24"/>
                <w:lang w:val="en-US" w:eastAsia="fi-FI"/>
              </w:rPr>
            </w:pPr>
            <w:r w:rsidRPr="000C7237">
              <w:rPr>
                <w:b/>
                <w:sz w:val="24"/>
                <w:szCs w:val="24"/>
                <w:lang w:val="en-US" w:eastAsia="fi-FI"/>
              </w:rPr>
              <w:lastRenderedPageBreak/>
              <w:t>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AF8C62E" w14:textId="77777777" w:rsidR="000C7237" w:rsidRPr="000C7237" w:rsidRDefault="000C7237" w:rsidP="000C7237">
            <w:pPr>
              <w:jc w:val="both"/>
              <w:rPr>
                <w:b/>
                <w:sz w:val="24"/>
                <w:szCs w:val="24"/>
                <w:lang w:val="en-US" w:eastAsia="fi-FI"/>
              </w:rPr>
            </w:pPr>
            <w:r w:rsidRPr="000C7237">
              <w:rPr>
                <w:b/>
                <w:sz w:val="24"/>
                <w:szCs w:val="24"/>
                <w:lang w:val="en-US" w:eastAsia="fi-FI"/>
              </w:rPr>
              <w:t>Rangos sutartis</w:t>
            </w:r>
          </w:p>
        </w:tc>
      </w:tr>
      <w:tr w:rsidR="000C7237" w:rsidRPr="000C7237" w14:paraId="6BB2936B"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3E06E1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EB5A70" w14:textId="4AAC48A0" w:rsidR="000C7237" w:rsidRPr="000C7237" w:rsidRDefault="000C7237" w:rsidP="000C7237">
            <w:pPr>
              <w:jc w:val="both"/>
              <w:rPr>
                <w:color w:val="000000"/>
                <w:sz w:val="24"/>
                <w:szCs w:val="24"/>
                <w:lang w:val="en-US" w:eastAsia="fi-FI"/>
              </w:rPr>
            </w:pPr>
            <w:r w:rsidRPr="000C7237">
              <w:rPr>
                <w:b/>
                <w:i/>
                <w:sz w:val="24"/>
                <w:szCs w:val="24"/>
                <w:lang w:val="en-US" w:eastAsia="fi-FI"/>
              </w:rPr>
              <w:t xml:space="preserve">Pakeisti 1.6 punktą „Rangos sutartis“ ir jį išdėstyti taip: </w:t>
            </w:r>
            <w:r w:rsidRPr="000C7237">
              <w:rPr>
                <w:color w:val="000000"/>
                <w:sz w:val="24"/>
                <w:szCs w:val="24"/>
                <w:lang w:val="en-US" w:eastAsia="fi-FI"/>
              </w:rPr>
              <w:t xml:space="preserve">Rangos sutartis įsigalioja nuo pasirašymo dienos ir Rangovo Atlikimo užtikrinimo pateikimo dienos ir galioja iki visiško šalių įsipareigojimų pagal šią Sutartį įvykdymo dienos. </w:t>
            </w:r>
            <w:r w:rsidRPr="000C7237">
              <w:rPr>
                <w:sz w:val="24"/>
                <w:szCs w:val="24"/>
                <w:lang w:val="lt-LT" w:eastAsia="fi-FI"/>
              </w:rPr>
              <w:t xml:space="preserve">Darbo pradžia </w:t>
            </w:r>
            <w:r w:rsidRPr="000C7237">
              <w:rPr>
                <w:rFonts w:eastAsia="Calibri"/>
                <w:sz w:val="24"/>
                <w:szCs w:val="24"/>
                <w:lang w:val="lt-LT"/>
              </w:rPr>
              <w:t xml:space="preserve">nurodoma per 7 dienas nuo sutarties </w:t>
            </w:r>
            <w:r w:rsidR="004637D6">
              <w:rPr>
                <w:rFonts w:eastAsia="Calibri"/>
                <w:sz w:val="24"/>
                <w:szCs w:val="24"/>
                <w:lang w:val="lt-LT"/>
              </w:rPr>
              <w:t>įsigaliojimo</w:t>
            </w:r>
            <w:r w:rsidRPr="000C7237">
              <w:rPr>
                <w:rFonts w:eastAsia="Calibri"/>
                <w:sz w:val="24"/>
                <w:szCs w:val="24"/>
                <w:lang w:val="lt-LT"/>
              </w:rPr>
              <w:t>.</w:t>
            </w:r>
          </w:p>
          <w:p w14:paraId="56F979D7" w14:textId="77777777" w:rsidR="000C7237" w:rsidRPr="000C7237" w:rsidRDefault="000C7237" w:rsidP="000C7237">
            <w:pPr>
              <w:jc w:val="both"/>
              <w:rPr>
                <w:color w:val="000000"/>
                <w:sz w:val="24"/>
                <w:szCs w:val="24"/>
                <w:lang w:val="en-US" w:eastAsia="fi-FI"/>
              </w:rPr>
            </w:pPr>
            <w:r w:rsidRPr="000C7237">
              <w:rPr>
                <w:color w:val="000000"/>
                <w:sz w:val="24"/>
                <w:szCs w:val="24"/>
                <w:lang w:val="en-US" w:eastAsia="fi-FI"/>
              </w:rPr>
              <w:t xml:space="preserve">Visos sutartyje nurodytos datos veiksmams atlikti pradedamos skaičiuoti tik nuo sutarties įsigaliojimo. </w:t>
            </w:r>
          </w:p>
          <w:p w14:paraId="3BC41050" w14:textId="77777777" w:rsidR="000C7237" w:rsidRPr="000C7237" w:rsidRDefault="000C7237" w:rsidP="000C7237">
            <w:pPr>
              <w:ind w:right="-17"/>
              <w:jc w:val="both"/>
              <w:rPr>
                <w:iCs/>
                <w:sz w:val="24"/>
                <w:szCs w:val="24"/>
                <w:lang w:val="en-US" w:eastAsia="fi-FI"/>
              </w:rPr>
            </w:pPr>
            <w:r w:rsidRPr="000C7237">
              <w:rPr>
                <w:color w:val="000000"/>
                <w:sz w:val="24"/>
                <w:szCs w:val="24"/>
                <w:lang w:val="en-US" w:eastAsia="fi-FI"/>
              </w:rPr>
              <w:t>Sudarant Rangos sutartį, įstatymo numatomas registracijos mokesčių išlaidas (jeigu yra) padengia Užsakovas.</w:t>
            </w:r>
          </w:p>
        </w:tc>
      </w:tr>
      <w:tr w:rsidR="000C7237" w:rsidRPr="000C7237" w14:paraId="0DF84123"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3CCE5F37" w14:textId="77777777" w:rsidR="000C7237" w:rsidRPr="000C7237" w:rsidRDefault="000C7237" w:rsidP="000C7237">
            <w:pPr>
              <w:rPr>
                <w:b/>
                <w:sz w:val="24"/>
                <w:szCs w:val="24"/>
                <w:lang w:val="en-US" w:eastAsia="fi-FI"/>
              </w:rPr>
            </w:pPr>
            <w:r w:rsidRPr="000C7237">
              <w:rPr>
                <w:b/>
                <w:sz w:val="24"/>
                <w:szCs w:val="24"/>
                <w:lang w:val="en-US" w:eastAsia="fi-FI"/>
              </w:rPr>
              <w:t>1.10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42797D2" w14:textId="77777777" w:rsidR="000C7237" w:rsidRPr="000C7237" w:rsidRDefault="000C7237" w:rsidP="000C7237">
            <w:pPr>
              <w:rPr>
                <w:b/>
                <w:sz w:val="24"/>
                <w:szCs w:val="24"/>
                <w:lang w:val="en-US" w:eastAsia="fi-FI"/>
              </w:rPr>
            </w:pPr>
            <w:r w:rsidRPr="000C7237">
              <w:rPr>
                <w:b/>
                <w:sz w:val="24"/>
                <w:szCs w:val="24"/>
                <w:lang w:val="en-US" w:eastAsia="fi-FI"/>
              </w:rPr>
              <w:t>Užsakovo naudojimasis Rangovo dokumentais</w:t>
            </w:r>
          </w:p>
        </w:tc>
      </w:tr>
      <w:tr w:rsidR="000C7237" w:rsidRPr="000C7237" w14:paraId="187A0D2A" w14:textId="77777777" w:rsidTr="00152621">
        <w:trPr>
          <w:trHeight w:val="696"/>
        </w:trPr>
        <w:tc>
          <w:tcPr>
            <w:tcW w:w="1667" w:type="dxa"/>
            <w:gridSpan w:val="2"/>
            <w:tcBorders>
              <w:top w:val="single" w:sz="4" w:space="0" w:color="auto"/>
              <w:left w:val="single" w:sz="4" w:space="0" w:color="auto"/>
              <w:bottom w:val="single" w:sz="4" w:space="0" w:color="auto"/>
              <w:right w:val="single" w:sz="4" w:space="0" w:color="auto"/>
            </w:tcBorders>
          </w:tcPr>
          <w:p w14:paraId="07E79A2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B10C997"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1.10 punkto paskutinę pastraipą ir ją išdėstyti taip: </w:t>
            </w:r>
          </w:p>
          <w:p w14:paraId="2E128B62" w14:textId="77777777" w:rsidR="000C7237" w:rsidRPr="000C7237" w:rsidRDefault="000C7237" w:rsidP="000C7237">
            <w:pPr>
              <w:jc w:val="both"/>
              <w:rPr>
                <w:b/>
                <w:sz w:val="24"/>
                <w:szCs w:val="24"/>
                <w:lang w:val="en-US" w:eastAsia="fi-FI"/>
              </w:rPr>
            </w:pPr>
            <w:r w:rsidRPr="000C7237">
              <w:rPr>
                <w:spacing w:val="-2"/>
                <w:sz w:val="24"/>
                <w:szCs w:val="24"/>
                <w:lang w:val="en-US" w:eastAsia="fi-FI"/>
              </w:rPr>
              <w:t>Užsakovas ir Įgyvendinančioji institucija turi teisę laisvai naudotis Rangovo sukurtais dokumentais šio projekto įgyvendinimo tikslais.</w:t>
            </w:r>
          </w:p>
        </w:tc>
      </w:tr>
      <w:tr w:rsidR="000C7237" w:rsidRPr="000C7237" w14:paraId="38126A95"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1D57C094" w14:textId="77777777" w:rsidR="000C7237" w:rsidRPr="000C7237" w:rsidRDefault="000C7237" w:rsidP="000C7237">
            <w:pPr>
              <w:rPr>
                <w:b/>
                <w:sz w:val="24"/>
                <w:szCs w:val="24"/>
                <w:lang w:val="en-US" w:eastAsia="fi-FI"/>
              </w:rPr>
            </w:pPr>
            <w:r w:rsidRPr="000C7237">
              <w:rPr>
                <w:b/>
                <w:bCs/>
                <w:sz w:val="24"/>
                <w:szCs w:val="24"/>
                <w:lang w:val="en-US" w:eastAsia="fi-FI"/>
              </w:rPr>
              <w:t xml:space="preserve">1.12 </w:t>
            </w:r>
            <w:r w:rsidRPr="000C7237">
              <w:rPr>
                <w:b/>
                <w:sz w:val="24"/>
                <w:szCs w:val="24"/>
                <w:lang w:val="en-US" w:eastAsia="fi-FI"/>
              </w:rPr>
              <w:t xml:space="preserve">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4A83A9B5" w14:textId="77777777" w:rsidR="000C7237" w:rsidRPr="000C7237" w:rsidRDefault="000C7237" w:rsidP="000C7237">
            <w:pPr>
              <w:rPr>
                <w:b/>
                <w:sz w:val="24"/>
                <w:szCs w:val="24"/>
                <w:lang w:val="en-US" w:eastAsia="fi-FI"/>
              </w:rPr>
            </w:pPr>
            <w:r w:rsidRPr="000C7237">
              <w:rPr>
                <w:b/>
                <w:bCs/>
                <w:sz w:val="24"/>
                <w:szCs w:val="24"/>
                <w:lang w:val="en-US" w:eastAsia="fi-FI"/>
              </w:rPr>
              <w:t>Konfidenciali informacija</w:t>
            </w:r>
          </w:p>
        </w:tc>
      </w:tr>
      <w:tr w:rsidR="000C7237" w:rsidRPr="000C7237" w14:paraId="670EF8D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58FAA3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8138B9"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Papildyti 1.12 punktą pastraipa:</w:t>
            </w:r>
          </w:p>
          <w:p w14:paraId="6F69F502" w14:textId="77777777" w:rsidR="000C7237" w:rsidRPr="000C7237" w:rsidRDefault="000C7237" w:rsidP="000C7237">
            <w:pPr>
              <w:jc w:val="both"/>
              <w:rPr>
                <w:rFonts w:eastAsia="Calibri"/>
                <w:sz w:val="24"/>
                <w:szCs w:val="24"/>
                <w:lang w:val="en-US"/>
              </w:rPr>
            </w:pPr>
            <w:r w:rsidRPr="000C7237">
              <w:rPr>
                <w:sz w:val="24"/>
                <w:szCs w:val="24"/>
                <w:lang w:val="en-US" w:eastAsia="fi-FI"/>
              </w:rPr>
              <w:t>Rangovas privalo atskleisti visą turimą konfidencialią bei kitokią informaciją, kurios Užsakovui, Inžinieriui, Įgyvendinančiajai Institucijai, teisėsaugos ar Projekto įgyvendinimo kontrolę vykdančioms institucijoms gali pagrįstai jos reikėti, kad patikrintų, kaip Rangovas laikosi Sutarties.</w:t>
            </w:r>
          </w:p>
          <w:p w14:paraId="4EE94BD5" w14:textId="77777777" w:rsidR="000C7237" w:rsidRPr="000C7237" w:rsidRDefault="000C7237" w:rsidP="000C7237">
            <w:pPr>
              <w:jc w:val="both"/>
              <w:rPr>
                <w:sz w:val="24"/>
                <w:szCs w:val="24"/>
                <w:lang w:val="en-US" w:eastAsia="fi-FI"/>
              </w:rPr>
            </w:pPr>
            <w:r w:rsidRPr="000C7237">
              <w:rPr>
                <w:sz w:val="24"/>
                <w:szCs w:val="24"/>
                <w:lang w:val="en-US" w:eastAsia="fi-FI"/>
              </w:rPr>
              <w:t>Savo atsakomybių ribose kiekviena Šalis privalo užtikrinti, kad būtų laikomasi Lietuvos Respublikos Įstatymų, reglamentuojančių valstybės, tarnybos ar komercines paslaptis bei duomenų apsaugą.</w:t>
            </w:r>
          </w:p>
        </w:tc>
      </w:tr>
      <w:tr w:rsidR="000C7237" w:rsidRPr="000C7237" w14:paraId="399C71E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446CBDAC" w14:textId="77777777" w:rsidR="000C7237" w:rsidRPr="000C7237" w:rsidRDefault="000C7237" w:rsidP="000C7237">
            <w:pPr>
              <w:rPr>
                <w:b/>
                <w:bCs/>
                <w:sz w:val="24"/>
                <w:szCs w:val="24"/>
                <w:lang w:val="en-US" w:eastAsia="fi-FI"/>
              </w:rPr>
            </w:pPr>
            <w:r w:rsidRPr="000C7237">
              <w:rPr>
                <w:b/>
                <w:bCs/>
                <w:sz w:val="24"/>
                <w:szCs w:val="24"/>
                <w:lang w:val="en-US" w:eastAsia="fi-FI"/>
              </w:rPr>
              <w:t>1.13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AB55577" w14:textId="77777777" w:rsidR="000C7237" w:rsidRPr="000C7237" w:rsidRDefault="000C7237" w:rsidP="000C7237">
            <w:pPr>
              <w:rPr>
                <w:b/>
                <w:bCs/>
                <w:sz w:val="24"/>
                <w:szCs w:val="24"/>
                <w:lang w:val="en-US" w:eastAsia="fi-FI"/>
              </w:rPr>
            </w:pPr>
            <w:r w:rsidRPr="000C7237">
              <w:rPr>
                <w:b/>
                <w:bCs/>
                <w:sz w:val="24"/>
                <w:szCs w:val="24"/>
                <w:lang w:val="en-US" w:eastAsia="fi-FI"/>
              </w:rPr>
              <w:t>Įstatymų laikymasis</w:t>
            </w:r>
          </w:p>
        </w:tc>
      </w:tr>
      <w:tr w:rsidR="000C7237" w:rsidRPr="000C7237" w14:paraId="732A21AF"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1C9685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B44311" w14:textId="77777777" w:rsidR="000C7237" w:rsidRPr="000C7237" w:rsidRDefault="000C7237" w:rsidP="000C7237">
            <w:pPr>
              <w:rPr>
                <w:b/>
                <w:i/>
                <w:sz w:val="24"/>
                <w:szCs w:val="24"/>
                <w:lang w:val="en-US" w:eastAsia="fi-FI"/>
              </w:rPr>
            </w:pPr>
            <w:r w:rsidRPr="000C7237">
              <w:rPr>
                <w:b/>
                <w:i/>
                <w:sz w:val="24"/>
                <w:szCs w:val="24"/>
                <w:lang w:val="en-US" w:eastAsia="fi-FI"/>
              </w:rPr>
              <w:t>Pakeisti 1.13 punkto pirmą pastraipą:</w:t>
            </w:r>
          </w:p>
          <w:p w14:paraId="2C7DDA3D" w14:textId="77777777" w:rsidR="000C7237" w:rsidRPr="000C7237" w:rsidRDefault="000C7237" w:rsidP="000C7237">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vykdydamas Sutartį, privalo laikytis </w:t>
            </w:r>
            <w:r w:rsidRPr="000C7237">
              <w:rPr>
                <w:b/>
                <w:color w:val="000000"/>
                <w:sz w:val="24"/>
                <w:szCs w:val="24"/>
                <w:lang w:val="en-US" w:eastAsia="fi-FI"/>
              </w:rPr>
              <w:t>Lietuvos Respublikos teritorijoje</w:t>
            </w:r>
            <w:r w:rsidRPr="000C7237">
              <w:rPr>
                <w:color w:val="000000"/>
                <w:sz w:val="24"/>
                <w:szCs w:val="24"/>
                <w:lang w:val="en-US" w:eastAsia="fi-FI"/>
              </w:rPr>
              <w:t xml:space="preserve"> galiojančių įstatymų. Jeigu Konkrečiose sąlygose nenumatyta kitaip:</w:t>
            </w:r>
          </w:p>
        </w:tc>
      </w:tr>
      <w:tr w:rsidR="000C7237" w:rsidRPr="000C7237" w14:paraId="259334BF"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325B3A60" w14:textId="77777777" w:rsidR="000C7237" w:rsidRPr="000C7237" w:rsidRDefault="000C7237" w:rsidP="000C7237">
            <w:pPr>
              <w:rPr>
                <w:b/>
                <w:sz w:val="24"/>
                <w:szCs w:val="24"/>
                <w:lang w:val="en-US" w:eastAsia="fi-FI"/>
              </w:rPr>
            </w:pPr>
            <w:r w:rsidRPr="000C7237">
              <w:rPr>
                <w:b/>
                <w:bCs/>
                <w:sz w:val="24"/>
                <w:szCs w:val="24"/>
                <w:lang w:val="en-US" w:eastAsia="fi-FI"/>
              </w:rPr>
              <w:t>1.14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0DB3BD4" w14:textId="77777777" w:rsidR="000C7237" w:rsidRPr="000C7237" w:rsidRDefault="000C7237" w:rsidP="000C7237">
            <w:pPr>
              <w:jc w:val="both"/>
              <w:rPr>
                <w:b/>
                <w:sz w:val="24"/>
                <w:szCs w:val="24"/>
                <w:lang w:val="en-US" w:eastAsia="fi-FI"/>
              </w:rPr>
            </w:pPr>
            <w:r w:rsidRPr="000C7237">
              <w:rPr>
                <w:b/>
                <w:bCs/>
                <w:sz w:val="24"/>
                <w:szCs w:val="24"/>
                <w:lang w:val="en-US" w:eastAsia="fi-FI"/>
              </w:rPr>
              <w:t>Solidarioji atsakomybė</w:t>
            </w:r>
          </w:p>
        </w:tc>
      </w:tr>
      <w:tr w:rsidR="000C7237" w:rsidRPr="000C7237" w14:paraId="1F82FC68"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1B5B394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5B089D2" w14:textId="77777777" w:rsidR="000C7237" w:rsidRPr="000C7237" w:rsidRDefault="000C7237" w:rsidP="000C7237">
            <w:pPr>
              <w:rPr>
                <w:b/>
                <w:i/>
                <w:sz w:val="24"/>
                <w:szCs w:val="24"/>
                <w:lang w:val="en-US" w:eastAsia="fi-FI"/>
              </w:rPr>
            </w:pPr>
            <w:r w:rsidRPr="000C7237">
              <w:rPr>
                <w:b/>
                <w:i/>
                <w:sz w:val="24"/>
                <w:szCs w:val="24"/>
                <w:lang w:val="en-US" w:eastAsia="fi-FI"/>
              </w:rPr>
              <w:t>Papildyti 1.14 punktą trečia pastraipa:</w:t>
            </w:r>
          </w:p>
          <w:p w14:paraId="30A405E5" w14:textId="77777777" w:rsidR="000C7237" w:rsidRPr="000C7237" w:rsidRDefault="000C7237" w:rsidP="000C7237">
            <w:pPr>
              <w:jc w:val="both"/>
              <w:rPr>
                <w:b/>
                <w:sz w:val="24"/>
                <w:szCs w:val="24"/>
                <w:lang w:val="en-US" w:eastAsia="fi-FI"/>
              </w:rPr>
            </w:pPr>
            <w:r w:rsidRPr="000C7237">
              <w:rPr>
                <w:sz w:val="24"/>
                <w:szCs w:val="24"/>
                <w:lang w:val="en-US" w:eastAsia="fi-FI"/>
              </w:rPr>
              <w:t xml:space="preserve">c) jei Rangovas veikia jungtinės veiklos (partnerystės) pagrindu, jungtinės veiklos sutartimi nustatytų partnerių keitimas be išankstinio raštiško Užsakovo sutikimo yra laikomas sutarties pažeidimu. Pagrindinis jungtinės veiklos partneris gali būti keičiamas tiktai kitu jungtinės veiklos sutartyje įvardytu jungtinės veiklos partneriu, kuris atitinka pirkimo dokumentuose pagrindiniam jungtinės veiklos partneriui iškeltus kvalifikacinius reikalavimus. </w:t>
            </w:r>
          </w:p>
        </w:tc>
      </w:tr>
      <w:tr w:rsidR="000C7237" w:rsidRPr="000C7237" w14:paraId="2116689C"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F19EF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 straipsnis. Užsakovas</w:t>
            </w:r>
          </w:p>
        </w:tc>
      </w:tr>
      <w:tr w:rsidR="000C7237" w:rsidRPr="000C7237" w14:paraId="56B14AE0"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73B7F8EB" w14:textId="77777777" w:rsidR="000C7237" w:rsidRPr="000C7237" w:rsidRDefault="000C7237" w:rsidP="000C7237">
            <w:pPr>
              <w:rPr>
                <w:b/>
                <w:sz w:val="24"/>
                <w:szCs w:val="24"/>
                <w:lang w:val="en-US" w:eastAsia="fi-FI"/>
              </w:rPr>
            </w:pPr>
            <w:r w:rsidRPr="000C7237">
              <w:rPr>
                <w:b/>
                <w:sz w:val="24"/>
                <w:szCs w:val="24"/>
                <w:lang w:val="en-US" w:eastAsia="fi-FI"/>
              </w:rPr>
              <w:t>2.2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3D53DD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Leidimai, licencijos arba suderinimai</w:t>
            </w:r>
          </w:p>
        </w:tc>
      </w:tr>
      <w:tr w:rsidR="000C7237" w:rsidRPr="000C7237" w14:paraId="3312A236" w14:textId="77777777" w:rsidTr="00152621">
        <w:tc>
          <w:tcPr>
            <w:tcW w:w="1525" w:type="dxa"/>
            <w:tcBorders>
              <w:top w:val="single" w:sz="4" w:space="0" w:color="auto"/>
              <w:left w:val="single" w:sz="4" w:space="0" w:color="auto"/>
              <w:bottom w:val="single" w:sz="4" w:space="0" w:color="auto"/>
              <w:right w:val="single" w:sz="4" w:space="0" w:color="auto"/>
            </w:tcBorders>
          </w:tcPr>
          <w:p w14:paraId="6A924605"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8951512" w14:textId="77777777" w:rsidR="000C7237" w:rsidRPr="000C7237" w:rsidRDefault="000C7237" w:rsidP="000C7237">
            <w:pPr>
              <w:rPr>
                <w:b/>
                <w:i/>
                <w:sz w:val="24"/>
                <w:szCs w:val="24"/>
                <w:lang w:val="en-US" w:eastAsia="fi-FI"/>
              </w:rPr>
            </w:pPr>
            <w:r w:rsidRPr="000C7237">
              <w:rPr>
                <w:b/>
                <w:i/>
                <w:sz w:val="24"/>
                <w:szCs w:val="24"/>
                <w:lang w:val="en-US" w:eastAsia="fi-FI"/>
              </w:rPr>
              <w:t>Papildyti punktą 2.2 sakiniu:</w:t>
            </w:r>
          </w:p>
          <w:p w14:paraId="5A56128D" w14:textId="77777777" w:rsidR="000C7237" w:rsidRPr="000C7237" w:rsidRDefault="000C7237" w:rsidP="000C7237">
            <w:pPr>
              <w:jc w:val="both"/>
              <w:rPr>
                <w:spacing w:val="-2"/>
                <w:sz w:val="24"/>
                <w:szCs w:val="24"/>
                <w:lang w:val="en-US" w:eastAsia="fi-FI"/>
              </w:rPr>
            </w:pPr>
            <w:r w:rsidRPr="000C7237">
              <w:rPr>
                <w:sz w:val="24"/>
                <w:szCs w:val="24"/>
                <w:lang w:val="en-US" w:eastAsia="fi-FI"/>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0C7237" w:rsidRPr="000C7237" w14:paraId="3CA433F0"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6CE5B62D" w14:textId="77777777" w:rsidR="000C7237" w:rsidRPr="000C7237" w:rsidRDefault="000C7237" w:rsidP="000C7237">
            <w:pPr>
              <w:rPr>
                <w:b/>
                <w:sz w:val="24"/>
                <w:szCs w:val="24"/>
                <w:lang w:val="en-US" w:eastAsia="fi-FI"/>
              </w:rPr>
            </w:pPr>
            <w:r w:rsidRPr="000C7237">
              <w:rPr>
                <w:b/>
                <w:sz w:val="24"/>
                <w:szCs w:val="24"/>
                <w:lang w:val="en-US" w:eastAsia="fi-FI"/>
              </w:rPr>
              <w:t>2.6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438ABDE8" w14:textId="77777777" w:rsidR="000C7237" w:rsidRPr="000C7237" w:rsidRDefault="000C7237" w:rsidP="000C7237">
            <w:pPr>
              <w:rPr>
                <w:b/>
                <w:sz w:val="24"/>
                <w:szCs w:val="24"/>
                <w:lang w:val="en-US" w:eastAsia="fi-FI"/>
              </w:rPr>
            </w:pPr>
            <w:r w:rsidRPr="000C7237">
              <w:rPr>
                <w:b/>
                <w:sz w:val="24"/>
                <w:szCs w:val="24"/>
                <w:lang w:val="en-US" w:eastAsia="fi-FI"/>
              </w:rPr>
              <w:t>Užsakovo teisė kontroliuoti ir prižiūrėti statybos darbus</w:t>
            </w:r>
          </w:p>
        </w:tc>
      </w:tr>
      <w:tr w:rsidR="000C7237" w:rsidRPr="000C7237" w14:paraId="6272FF3D" w14:textId="77777777" w:rsidTr="00152621">
        <w:tc>
          <w:tcPr>
            <w:tcW w:w="1525" w:type="dxa"/>
            <w:tcBorders>
              <w:top w:val="single" w:sz="4" w:space="0" w:color="auto"/>
              <w:left w:val="single" w:sz="4" w:space="0" w:color="auto"/>
              <w:bottom w:val="single" w:sz="4" w:space="0" w:color="auto"/>
              <w:right w:val="single" w:sz="4" w:space="0" w:color="auto"/>
            </w:tcBorders>
          </w:tcPr>
          <w:p w14:paraId="0269630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0096335" w14:textId="77777777" w:rsidR="000C7237" w:rsidRPr="000C7237" w:rsidRDefault="000C7237" w:rsidP="000C7237">
            <w:pPr>
              <w:jc w:val="both"/>
              <w:rPr>
                <w:b/>
                <w:i/>
                <w:sz w:val="24"/>
                <w:szCs w:val="24"/>
                <w:lang w:val="en-US" w:eastAsia="fi-FI"/>
              </w:rPr>
            </w:pPr>
            <w:r w:rsidRPr="000C7237">
              <w:rPr>
                <w:b/>
                <w:i/>
                <w:spacing w:val="-2"/>
                <w:sz w:val="24"/>
                <w:szCs w:val="24"/>
                <w:lang w:val="en-US" w:eastAsia="fi-FI"/>
              </w:rPr>
              <w:t xml:space="preserve">Papildyti nauju punktu </w:t>
            </w:r>
            <w:r w:rsidRPr="000C7237">
              <w:rPr>
                <w:b/>
                <w:i/>
                <w:sz w:val="24"/>
                <w:szCs w:val="24"/>
                <w:lang w:val="en-US" w:eastAsia="fi-FI"/>
              </w:rPr>
              <w:t>2.6 „Užsakovo teisė kontroliuoti ir prižiūrėti statybos darbus“</w:t>
            </w:r>
          </w:p>
          <w:p w14:paraId="232FA34D"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Užsakovas turi teisę kontroliuoti ir prižiūrėti atliekamų Darbų eigą ir kokybę, Programos laikymąsi, Rangovo tiekiamų medžiagų kokybę, Užsakovo </w:t>
            </w:r>
            <w:r w:rsidRPr="000C7237">
              <w:rPr>
                <w:spacing w:val="-2"/>
                <w:sz w:val="24"/>
                <w:szCs w:val="24"/>
                <w:lang w:val="en-US" w:eastAsia="fi-FI"/>
              </w:rPr>
              <w:lastRenderedPageBreak/>
              <w:t>perduodamų medžiagų naudojimą. Įgyvendindamas šią teisę Užsakovas neturi teisės kištis į Rangovo ūkinę komercinę veiklą.</w:t>
            </w:r>
          </w:p>
          <w:p w14:paraId="7598908B"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Užsakovas, nustatęs nukrypimus nuo Sutarties sąlygų, kurie gali pabloginti Darbų kokybę, ar kitus trūkumus, privalo apie tai nedelsdamas pranešti Rangovui ir Inžinieriui. </w:t>
            </w:r>
          </w:p>
          <w:p w14:paraId="78EE20F3" w14:textId="77777777" w:rsidR="000C7237" w:rsidRPr="000C7237" w:rsidRDefault="000C7237" w:rsidP="000C7237">
            <w:pPr>
              <w:jc w:val="both"/>
              <w:rPr>
                <w:color w:val="000000"/>
                <w:spacing w:val="-2"/>
                <w:sz w:val="24"/>
                <w:szCs w:val="24"/>
                <w:lang w:val="en-US" w:eastAsia="fi-FI"/>
              </w:rPr>
            </w:pPr>
            <w:r w:rsidRPr="000C7237">
              <w:rPr>
                <w:spacing w:val="-2"/>
                <w:sz w:val="24"/>
                <w:szCs w:val="24"/>
                <w:lang w:val="en-US"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0C7237" w:rsidRPr="000C7237" w14:paraId="2C6A6AB9"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0B6B5D4"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3 straipsnis. Inžinierius</w:t>
            </w:r>
          </w:p>
        </w:tc>
      </w:tr>
      <w:tr w:rsidR="000C7237" w:rsidRPr="000C7237" w14:paraId="72DEA047"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098CF37B" w14:textId="77777777" w:rsidR="000C7237" w:rsidRPr="000C7237" w:rsidRDefault="000C7237" w:rsidP="000C7237">
            <w:pPr>
              <w:rPr>
                <w:b/>
                <w:sz w:val="24"/>
                <w:szCs w:val="24"/>
                <w:lang w:val="en-US" w:eastAsia="fi-FI"/>
              </w:rPr>
            </w:pPr>
            <w:r w:rsidRPr="000C7237">
              <w:rPr>
                <w:b/>
                <w:sz w:val="24"/>
                <w:szCs w:val="24"/>
                <w:lang w:val="en-US" w:eastAsia="fi-FI"/>
              </w:rPr>
              <w:t>3.1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F6578F7" w14:textId="77777777" w:rsidR="000C7237" w:rsidRPr="000C7237" w:rsidRDefault="000C7237" w:rsidP="000C7237">
            <w:pPr>
              <w:rPr>
                <w:b/>
                <w:sz w:val="24"/>
                <w:szCs w:val="24"/>
                <w:lang w:val="en-US" w:eastAsia="fi-FI"/>
              </w:rPr>
            </w:pPr>
            <w:r w:rsidRPr="000C7237">
              <w:rPr>
                <w:b/>
                <w:sz w:val="24"/>
                <w:szCs w:val="24"/>
                <w:lang w:val="en-US" w:eastAsia="fi-FI"/>
              </w:rPr>
              <w:t>Inžinieriaus pareigos ir teisės</w:t>
            </w:r>
          </w:p>
        </w:tc>
      </w:tr>
      <w:tr w:rsidR="000C7237" w:rsidRPr="000C7237" w14:paraId="522446BE" w14:textId="77777777" w:rsidTr="00152621">
        <w:tc>
          <w:tcPr>
            <w:tcW w:w="1525" w:type="dxa"/>
            <w:tcBorders>
              <w:top w:val="single" w:sz="4" w:space="0" w:color="auto"/>
              <w:left w:val="single" w:sz="4" w:space="0" w:color="auto"/>
              <w:bottom w:val="single" w:sz="4" w:space="0" w:color="auto"/>
              <w:right w:val="single" w:sz="4" w:space="0" w:color="auto"/>
            </w:tcBorders>
          </w:tcPr>
          <w:p w14:paraId="61B7AA1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5E044C21" w14:textId="77777777" w:rsidR="000C7237" w:rsidRPr="000C7237" w:rsidRDefault="000C7237" w:rsidP="000C7237">
            <w:pPr>
              <w:rPr>
                <w:b/>
                <w:i/>
                <w:sz w:val="24"/>
                <w:szCs w:val="24"/>
                <w:lang w:val="en-US"/>
              </w:rPr>
            </w:pPr>
            <w:r w:rsidRPr="000C7237">
              <w:rPr>
                <w:b/>
                <w:i/>
                <w:sz w:val="24"/>
                <w:szCs w:val="24"/>
                <w:lang w:val="en-US"/>
              </w:rPr>
              <w:t>Pakeisti 3.1 punkto pirmą pastraipą ir ją išdėstyti taip:</w:t>
            </w:r>
          </w:p>
          <w:p w14:paraId="65E974CA" w14:textId="77777777" w:rsidR="000C7237" w:rsidRPr="000C7237" w:rsidRDefault="000C7237" w:rsidP="000C7237">
            <w:pPr>
              <w:rPr>
                <w:sz w:val="24"/>
                <w:szCs w:val="24"/>
                <w:lang w:val="en-US" w:eastAsia="fi-FI"/>
              </w:rPr>
            </w:pPr>
            <w:r w:rsidRPr="000C7237">
              <w:rPr>
                <w:sz w:val="24"/>
                <w:szCs w:val="24"/>
                <w:lang w:val="en-US" w:eastAsia="fi-FI"/>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14:paraId="48324B50"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Inžinierius turi gauti atskirą raštišką Užsakovo patvirtinimą:</w:t>
            </w:r>
          </w:p>
          <w:p w14:paraId="4C802569"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(a)</w:t>
            </w:r>
            <w:r w:rsidRPr="000C7237">
              <w:rPr>
                <w:sz w:val="24"/>
                <w:szCs w:val="24"/>
                <w:lang w:val="en-US" w:eastAsia="fi-FI"/>
              </w:rPr>
              <w:tab/>
              <w:t>Rangovui keičiant Sutartyje numatytus ar siūlant kitus Subrangovus pagal 4.4 punkte nurodytą tvarką;</w:t>
            </w:r>
          </w:p>
          <w:p w14:paraId="6B2815D1"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(b)</w:t>
            </w:r>
            <w:r w:rsidRPr="000C7237">
              <w:rPr>
                <w:sz w:val="24"/>
                <w:szCs w:val="24"/>
                <w:lang w:val="en-US" w:eastAsia="fi-FI"/>
              </w:rPr>
              <w:tab/>
              <w:t>prieš imantis veiksmų, kurie gali pakeisti Sutarties kainą, pratęsti baigimo laiką ar žymiai įtakoti darbų vykdymą;</w:t>
            </w:r>
          </w:p>
          <w:p w14:paraId="7BD9E99C"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(c)</w:t>
            </w:r>
            <w:r w:rsidRPr="000C7237">
              <w:rPr>
                <w:sz w:val="24"/>
                <w:szCs w:val="24"/>
                <w:lang w:val="en-US" w:eastAsia="fi-FI"/>
              </w:rPr>
              <w:tab/>
              <w:t>prieš Rangovui nurodydamas pagal 13.1 punktą atlikti Pakeitimus;</w:t>
            </w:r>
          </w:p>
          <w:p w14:paraId="71E3FB15"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 xml:space="preserve">(d) </w:t>
            </w:r>
            <w:r w:rsidRPr="000C7237">
              <w:rPr>
                <w:sz w:val="24"/>
                <w:szCs w:val="24"/>
                <w:lang w:val="en-US" w:eastAsia="fi-FI"/>
              </w:rPr>
              <w:tab/>
              <w:t>patvirtinant Rangovo pateiktą arba pataisytą 8.3 punkte įvardytą Programą.</w:t>
            </w:r>
          </w:p>
        </w:tc>
      </w:tr>
      <w:tr w:rsidR="000C7237" w:rsidRPr="000C7237" w14:paraId="3CF3CF88"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54BAD970" w14:textId="77777777" w:rsidR="000C7237" w:rsidRPr="000C7237" w:rsidRDefault="000C7237" w:rsidP="000C7237">
            <w:pPr>
              <w:rPr>
                <w:b/>
                <w:sz w:val="24"/>
                <w:szCs w:val="24"/>
                <w:lang w:val="en-US" w:eastAsia="fi-FI"/>
              </w:rPr>
            </w:pPr>
            <w:r w:rsidRPr="000C7237">
              <w:rPr>
                <w:b/>
                <w:sz w:val="24"/>
                <w:szCs w:val="24"/>
                <w:lang w:val="en-US" w:eastAsia="fi-FI"/>
              </w:rPr>
              <w:t>3.6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F34858A" w14:textId="77777777" w:rsidR="000C7237" w:rsidRPr="000C7237" w:rsidRDefault="000C7237" w:rsidP="000C7237">
            <w:pPr>
              <w:rPr>
                <w:b/>
                <w:sz w:val="24"/>
                <w:szCs w:val="24"/>
                <w:lang w:val="en-US" w:eastAsia="fi-FI"/>
              </w:rPr>
            </w:pPr>
            <w:r w:rsidRPr="000C7237">
              <w:rPr>
                <w:b/>
                <w:sz w:val="24"/>
                <w:szCs w:val="24"/>
                <w:lang w:val="en-US" w:eastAsia="fi-FI"/>
              </w:rPr>
              <w:t>Vadybiniai susirinkimai</w:t>
            </w:r>
          </w:p>
        </w:tc>
      </w:tr>
      <w:tr w:rsidR="000C7237" w:rsidRPr="000C7237" w14:paraId="5CA22B34" w14:textId="77777777" w:rsidTr="00152621">
        <w:tc>
          <w:tcPr>
            <w:tcW w:w="1525" w:type="dxa"/>
            <w:tcBorders>
              <w:top w:val="single" w:sz="4" w:space="0" w:color="auto"/>
              <w:left w:val="single" w:sz="4" w:space="0" w:color="auto"/>
              <w:bottom w:val="single" w:sz="4" w:space="0" w:color="auto"/>
              <w:right w:val="single" w:sz="4" w:space="0" w:color="auto"/>
            </w:tcBorders>
          </w:tcPr>
          <w:p w14:paraId="706D6A6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30989F28" w14:textId="77777777" w:rsidR="000C7237" w:rsidRPr="000C7237" w:rsidRDefault="000C7237" w:rsidP="000C7237">
            <w:pPr>
              <w:rPr>
                <w:b/>
                <w:i/>
                <w:sz w:val="24"/>
                <w:szCs w:val="24"/>
                <w:lang w:val="en-US" w:eastAsia="fi-FI"/>
              </w:rPr>
            </w:pPr>
            <w:r w:rsidRPr="000C7237">
              <w:rPr>
                <w:b/>
                <w:i/>
                <w:sz w:val="24"/>
                <w:szCs w:val="24"/>
                <w:lang w:val="en-US" w:eastAsia="fi-FI"/>
              </w:rPr>
              <w:t>Papildyti nauju punktu 3.6 „Vadybiniai susirinkimai“:</w:t>
            </w:r>
          </w:p>
          <w:p w14:paraId="6A1E86FD" w14:textId="77777777" w:rsidR="000C7237" w:rsidRPr="000C7237" w:rsidRDefault="000C7237" w:rsidP="000C7237">
            <w:pPr>
              <w:rPr>
                <w:sz w:val="24"/>
                <w:szCs w:val="24"/>
                <w:lang w:val="en-US" w:eastAsia="fi-FI"/>
              </w:rPr>
            </w:pPr>
            <w:r w:rsidRPr="000C7237">
              <w:rPr>
                <w:sz w:val="24"/>
                <w:szCs w:val="24"/>
                <w:lang w:val="en-US" w:eastAsia="fi-FI"/>
              </w:rPr>
              <w:t xml:space="preserve">Inžinierius, Užsakovo atstovas arba Rangovo atstovas gali pareikalauti sutarties šalis dalyvauti vadybiniuose susirinkimuose statybos aikštelėje. Šių susirinkimų tikslas aptarti Programos vykdymą, apžvelgti pasirengimą būsimam darbui, spręsti kitus sutarties vykdymo klausimus. </w:t>
            </w:r>
          </w:p>
          <w:p w14:paraId="302D805D" w14:textId="77777777" w:rsidR="000C7237" w:rsidRPr="000C7237" w:rsidRDefault="000C7237" w:rsidP="000C7237">
            <w:pPr>
              <w:rPr>
                <w:spacing w:val="-2"/>
                <w:sz w:val="24"/>
                <w:szCs w:val="24"/>
                <w:lang w:val="en-US" w:eastAsia="fi-FI"/>
              </w:rPr>
            </w:pPr>
            <w:r w:rsidRPr="000C7237">
              <w:rPr>
                <w:sz w:val="24"/>
                <w:szCs w:val="24"/>
                <w:lang w:val="en-US" w:eastAsia="fi-FI"/>
              </w:rPr>
              <w:t>Inžinierius turi protokoluoti šiuos susirinkimus ir protokolo kopijas išsiuntinėti visiems dalyviams ir Užsakovui.</w:t>
            </w:r>
            <w:r w:rsidRPr="000C7237">
              <w:rPr>
                <w:spacing w:val="-2"/>
                <w:sz w:val="24"/>
                <w:szCs w:val="24"/>
                <w:lang w:val="en-US" w:eastAsia="fi-FI"/>
              </w:rPr>
              <w:t xml:space="preserve"> </w:t>
            </w:r>
          </w:p>
        </w:tc>
      </w:tr>
      <w:tr w:rsidR="000C7237" w:rsidRPr="000C7237" w14:paraId="0C4F8BE5"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5460454D"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4 straipsnis. Rangovas</w:t>
            </w:r>
          </w:p>
        </w:tc>
      </w:tr>
      <w:tr w:rsidR="000C7237" w:rsidRPr="000C7237" w14:paraId="263D821E"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2B67966" w14:textId="77777777" w:rsidR="000C7237" w:rsidRPr="000C7237" w:rsidRDefault="000C7237" w:rsidP="000C7237">
            <w:pPr>
              <w:rPr>
                <w:b/>
                <w:sz w:val="24"/>
                <w:szCs w:val="24"/>
                <w:lang w:val="en-US" w:eastAsia="fi-FI"/>
              </w:rPr>
            </w:pPr>
            <w:r w:rsidRPr="000C7237">
              <w:rPr>
                <w:b/>
                <w:sz w:val="24"/>
                <w:szCs w:val="24"/>
                <w:lang w:val="en-US" w:eastAsia="fi-FI"/>
              </w:rPr>
              <w:t>4.1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D5C3A8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Bendrosios Rangovo prievolės</w:t>
            </w:r>
          </w:p>
        </w:tc>
      </w:tr>
      <w:tr w:rsidR="000C7237" w:rsidRPr="000C7237" w14:paraId="127522B5"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0B57A2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5BC91CD" w14:textId="77777777" w:rsidR="00AA02C2" w:rsidRPr="000C7237" w:rsidRDefault="00AA02C2" w:rsidP="00AA02C2">
            <w:pPr>
              <w:rPr>
                <w:b/>
                <w:i/>
                <w:sz w:val="24"/>
                <w:szCs w:val="24"/>
                <w:lang w:val="en-US" w:eastAsia="fi-FI"/>
              </w:rPr>
            </w:pPr>
            <w:r w:rsidRPr="000C7237">
              <w:rPr>
                <w:b/>
                <w:i/>
                <w:sz w:val="24"/>
                <w:szCs w:val="24"/>
                <w:lang w:val="en-US" w:eastAsia="fi-FI"/>
              </w:rPr>
              <w:t>Papildyti 4.1 punkto pirmą pastraipą sakiniu:</w:t>
            </w:r>
          </w:p>
          <w:p w14:paraId="5E324C1F" w14:textId="77777777" w:rsidR="00AA02C2" w:rsidRPr="00071996" w:rsidRDefault="00AA02C2" w:rsidP="00AA02C2">
            <w:pPr>
              <w:rPr>
                <w:sz w:val="24"/>
                <w:szCs w:val="24"/>
                <w:lang w:val="en-US" w:eastAsia="fi-FI"/>
              </w:rPr>
            </w:pPr>
            <w:r w:rsidRPr="000C7237">
              <w:rPr>
                <w:spacing w:val="-2"/>
                <w:sz w:val="24"/>
                <w:szCs w:val="24"/>
                <w:lang w:val="en-US" w:eastAsia="fi-FI"/>
              </w:rPr>
              <w:t>Rangovas privalo parengti Nuolatinių darbų projektą</w:t>
            </w:r>
            <w:r w:rsidRPr="000C7237">
              <w:rPr>
                <w:sz w:val="24"/>
                <w:szCs w:val="24"/>
                <w:lang w:val="en-US" w:eastAsia="fi-FI"/>
              </w:rPr>
              <w:t xml:space="preserve"> pagal </w:t>
            </w:r>
            <w:r w:rsidRPr="00071996">
              <w:rPr>
                <w:color w:val="000000"/>
                <w:sz w:val="24"/>
                <w:szCs w:val="24"/>
              </w:rPr>
              <w:t>TR 1.04.04:2017 „Statinio projektavimas, projekto ekspertizė“</w:t>
            </w:r>
            <w:r w:rsidRPr="00071996">
              <w:rPr>
                <w:rStyle w:val="apple-converted-space"/>
                <w:rFonts w:eastAsiaTheme="majorEastAsia"/>
                <w:color w:val="000000"/>
                <w:sz w:val="24"/>
                <w:szCs w:val="24"/>
              </w:rPr>
              <w:t> </w:t>
            </w:r>
            <w:r w:rsidRPr="00071996">
              <w:rPr>
                <w:sz w:val="24"/>
                <w:szCs w:val="24"/>
                <w:lang w:val="en-US" w:eastAsia="fi-FI"/>
              </w:rPr>
              <w:t xml:space="preserve"> .</w:t>
            </w:r>
          </w:p>
          <w:p w14:paraId="4A9F3BC5" w14:textId="77777777" w:rsidR="00AA02C2" w:rsidRPr="000C7237" w:rsidRDefault="00AA02C2" w:rsidP="00AA02C2">
            <w:pPr>
              <w:rPr>
                <w:b/>
                <w:i/>
                <w:sz w:val="24"/>
                <w:szCs w:val="24"/>
                <w:lang w:val="en-US" w:eastAsia="fi-FI"/>
              </w:rPr>
            </w:pPr>
            <w:r w:rsidRPr="000C7237">
              <w:rPr>
                <w:b/>
                <w:i/>
                <w:sz w:val="24"/>
                <w:szCs w:val="24"/>
                <w:lang w:val="en-US" w:eastAsia="fi-FI"/>
              </w:rPr>
              <w:t>Papildyti 4.1 punkto trečią pastraipą sakiniu:</w:t>
            </w:r>
          </w:p>
          <w:p w14:paraId="59C4CDBB" w14:textId="77777777" w:rsidR="00AA02C2" w:rsidRPr="00415DC2" w:rsidRDefault="00AA02C2" w:rsidP="00AA02C2">
            <w:pPr>
              <w:jc w:val="both"/>
              <w:rPr>
                <w:color w:val="000000"/>
                <w:sz w:val="24"/>
                <w:szCs w:val="24"/>
                <w:lang w:val="en-US" w:eastAsia="fi-FI"/>
              </w:rPr>
            </w:pPr>
            <w:r w:rsidRPr="000C7237">
              <w:rPr>
                <w:color w:val="000000"/>
                <w:sz w:val="24"/>
                <w:szCs w:val="24"/>
                <w:lang w:val="en-US" w:eastAsia="fi-FI"/>
              </w:rPr>
              <w:t>Darbai ar jų dalis neturi būti laikoma baigta ir parengta perimti, pagal 10.1 punktą [</w:t>
            </w:r>
            <w:r w:rsidRPr="000C7237">
              <w:rPr>
                <w:i/>
                <w:color w:val="000000"/>
                <w:sz w:val="24"/>
                <w:szCs w:val="24"/>
                <w:lang w:val="en-US" w:eastAsia="fi-FI"/>
              </w:rPr>
              <w:t>Darbų ir Grupių perėmimas</w:t>
            </w:r>
            <w:r w:rsidRPr="000C7237">
              <w:rPr>
                <w:color w:val="000000"/>
                <w:sz w:val="24"/>
                <w:szCs w:val="24"/>
                <w:lang w:val="en-US" w:eastAsia="fi-FI"/>
              </w:rPr>
              <w:t xml:space="preserve">], kol Inžinieriui neperduoti tie dokumentai ir naudojimo ir priežiūros instrukcijos bei kiti privalomieji Rangovo dokumentai, būtini </w:t>
            </w:r>
            <w:r w:rsidRPr="00415DC2">
              <w:rPr>
                <w:color w:val="000000"/>
                <w:sz w:val="24"/>
                <w:szCs w:val="24"/>
                <w:lang w:val="en-US" w:eastAsia="fi-FI"/>
              </w:rPr>
              <w:t xml:space="preserve">Užsakovui, kad galima būtų pradėti statybos užbaigimo procedūras pagal </w:t>
            </w:r>
            <w:r w:rsidRPr="00415DC2">
              <w:rPr>
                <w:color w:val="000000"/>
                <w:sz w:val="24"/>
                <w:szCs w:val="24"/>
              </w:rPr>
              <w:t>STR 1.05.01:2017 „Statybą leidžiantys dokumentai. Statybos užbaigimas. Statybos sustabdymas. Savavališkos statybos padarinių šalinimas. Statybos pagal neteisėtai išduotą statybą leidžiantį dokumentą padarinių šalinimas“</w:t>
            </w:r>
            <w:r w:rsidRPr="00415DC2">
              <w:rPr>
                <w:color w:val="000000"/>
                <w:sz w:val="24"/>
                <w:szCs w:val="24"/>
                <w:lang w:val="en-US" w:eastAsia="fi-FI"/>
              </w:rPr>
              <w:t xml:space="preserve">. </w:t>
            </w:r>
          </w:p>
          <w:p w14:paraId="6E155E9D" w14:textId="77777777" w:rsidR="00AA02C2" w:rsidRPr="00415DC2" w:rsidRDefault="00AA02C2" w:rsidP="00AA02C2">
            <w:pPr>
              <w:rPr>
                <w:b/>
                <w:i/>
                <w:sz w:val="24"/>
                <w:szCs w:val="24"/>
                <w:lang w:val="en-US" w:eastAsia="fi-FI"/>
              </w:rPr>
            </w:pPr>
            <w:r w:rsidRPr="000C7237">
              <w:rPr>
                <w:b/>
                <w:i/>
                <w:sz w:val="24"/>
                <w:szCs w:val="24"/>
                <w:lang w:val="en-US" w:eastAsia="fi-FI"/>
              </w:rPr>
              <w:t>Papildyti 4.1. punkto ketvirtą pastraipą sakiniu:</w:t>
            </w:r>
          </w:p>
          <w:p w14:paraId="7BF57421" w14:textId="44DBAB84" w:rsidR="000C7237" w:rsidRPr="000C7237" w:rsidRDefault="00AA02C2" w:rsidP="00AA02C2">
            <w:pPr>
              <w:rPr>
                <w:sz w:val="24"/>
                <w:szCs w:val="24"/>
                <w:lang w:val="en-US" w:eastAsia="fi-FI"/>
              </w:rPr>
            </w:pPr>
            <w:r w:rsidRPr="00415DC2">
              <w:rPr>
                <w:sz w:val="24"/>
                <w:szCs w:val="24"/>
                <w:lang w:val="en-US" w:eastAsia="fi-FI"/>
              </w:rPr>
              <w:t xml:space="preserve">Rangovas privalo statybos darbus vykdyti </w:t>
            </w:r>
            <w:r w:rsidRPr="00415DC2">
              <w:rPr>
                <w:color w:val="000000"/>
                <w:sz w:val="24"/>
                <w:szCs w:val="24"/>
              </w:rPr>
              <w:t>STR 1.06.01:2016 „Statybos darbai. Statinio statybos priežiūra“</w:t>
            </w:r>
            <w:r>
              <w:rPr>
                <w:color w:val="000000"/>
                <w:sz w:val="24"/>
                <w:szCs w:val="24"/>
                <w:lang w:val="lt-LT"/>
              </w:rPr>
              <w:t xml:space="preserve"> </w:t>
            </w:r>
            <w:r w:rsidRPr="00415DC2">
              <w:rPr>
                <w:sz w:val="24"/>
                <w:szCs w:val="24"/>
                <w:lang w:val="en-US" w:eastAsia="fi-FI"/>
              </w:rPr>
              <w:t>nustatyta  tvarka.</w:t>
            </w:r>
          </w:p>
        </w:tc>
      </w:tr>
      <w:tr w:rsidR="000C7237" w:rsidRPr="000C7237" w14:paraId="45851833"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32C13207" w14:textId="77777777" w:rsidR="000C7237" w:rsidRPr="000C7237" w:rsidRDefault="000C7237" w:rsidP="000C7237">
            <w:pPr>
              <w:rPr>
                <w:b/>
                <w:sz w:val="24"/>
                <w:szCs w:val="24"/>
                <w:lang w:val="en-US" w:eastAsia="fi-FI"/>
              </w:rPr>
            </w:pPr>
            <w:r w:rsidRPr="000C7237">
              <w:rPr>
                <w:b/>
                <w:sz w:val="24"/>
                <w:szCs w:val="24"/>
                <w:lang w:val="en-US" w:eastAsia="fi-FI"/>
              </w:rPr>
              <w:t>4.2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8A8F9D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Atlikimo užtikrinimas</w:t>
            </w:r>
          </w:p>
        </w:tc>
      </w:tr>
      <w:tr w:rsidR="000C7237" w:rsidRPr="000C7237" w14:paraId="339ECC1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1DFE42B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E52D07B"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Panaikinti 4.2 punkto antrą pastraipą ir vietoje jo įrašyti: </w:t>
            </w:r>
          </w:p>
          <w:p w14:paraId="0A14E2A4" w14:textId="77777777" w:rsidR="000C7237" w:rsidRPr="000C7237" w:rsidRDefault="000C7237" w:rsidP="000C7237">
            <w:pPr>
              <w:jc w:val="both"/>
              <w:rPr>
                <w:sz w:val="24"/>
                <w:szCs w:val="24"/>
                <w:lang w:val="en-US" w:eastAsia="fi-FI"/>
              </w:rPr>
            </w:pPr>
            <w:r w:rsidRPr="000C7237">
              <w:rPr>
                <w:sz w:val="24"/>
                <w:szCs w:val="24"/>
                <w:lang w:val="en-US" w:eastAsia="fi-FI"/>
              </w:rPr>
              <w:t>Atlikimo užtikrinimas turi būti išduotas Užsakovo vardu ir atitikti Konkurso sąlygų reikalavimus.</w:t>
            </w:r>
          </w:p>
          <w:p w14:paraId="5E476CE4" w14:textId="77777777" w:rsidR="000C7237" w:rsidRPr="000C7237" w:rsidRDefault="000C7237" w:rsidP="000C7237">
            <w:pPr>
              <w:jc w:val="both"/>
              <w:rPr>
                <w:b/>
                <w:i/>
                <w:sz w:val="24"/>
                <w:szCs w:val="24"/>
                <w:lang w:val="en-US" w:eastAsia="fi-FI"/>
              </w:rPr>
            </w:pPr>
            <w:r w:rsidRPr="000C7237">
              <w:rPr>
                <w:b/>
                <w:i/>
                <w:sz w:val="24"/>
                <w:szCs w:val="24"/>
                <w:lang w:val="en-US" w:eastAsia="fi-FI"/>
              </w:rPr>
              <w:lastRenderedPageBreak/>
              <w:t>Panaikinti 4.2 punkto trečią pastraipą ir vietoje jo įrašyti:</w:t>
            </w:r>
          </w:p>
          <w:p w14:paraId="75295352" w14:textId="77777777" w:rsidR="000C7237" w:rsidRPr="000C7237" w:rsidRDefault="000C7237" w:rsidP="000C7237">
            <w:pPr>
              <w:jc w:val="both"/>
              <w:rPr>
                <w:sz w:val="24"/>
                <w:szCs w:val="24"/>
                <w:lang w:val="en-US" w:eastAsia="fi-FI"/>
              </w:rPr>
            </w:pPr>
            <w:r w:rsidRPr="000C7237">
              <w:rPr>
                <w:sz w:val="24"/>
                <w:szCs w:val="24"/>
                <w:lang w:val="en-US" w:eastAsia="fi-FI"/>
              </w:rPr>
              <w:t>Rangovas turi užtikrinti, kad Atlikimo užtikrinimas būtų galiojantis ir įvykdomas 84 dienos po to, kai Rangovas vykdys ir užbaigs Darbus ir bus išduota Perėmimo pažyma. Šios 84 dienos skirtos Užsakovo būtiniems veiksmams, susijusiems su Statybos užbaigimo akto gavimu (</w:t>
            </w:r>
            <w:hyperlink r:id="rId40" w:anchor="statybos_uzbaigimo_aktas_1_1_3_10" w:history="1">
              <w:r w:rsidRPr="000C7237">
                <w:rPr>
                  <w:color w:val="0000FF"/>
                  <w:sz w:val="24"/>
                  <w:szCs w:val="24"/>
                  <w:u w:val="single"/>
                  <w:lang w:val="en-US" w:eastAsia="fi-FI"/>
                </w:rPr>
                <w:t>1.1.3.10)</w:t>
              </w:r>
            </w:hyperlink>
            <w:r w:rsidRPr="000C7237">
              <w:rPr>
                <w:sz w:val="24"/>
                <w:szCs w:val="24"/>
                <w:lang w:val="en-US" w:eastAsia="fi-FI"/>
              </w:rPr>
              <w:t>, atlikti (56 dienos) ir Statybos užbaigimo akto pasirašymo veiksmams įvardytiems STR 1.11.01:2010 „Statybos užbaigimams“ (28 dienos), kuriuos atlieka Valstybės institucijos.</w:t>
            </w:r>
          </w:p>
          <w:p w14:paraId="4D6E7197" w14:textId="77777777" w:rsidR="000C7237" w:rsidRPr="000C7237" w:rsidRDefault="000C7237" w:rsidP="000C7237">
            <w:pPr>
              <w:jc w:val="both"/>
              <w:rPr>
                <w:sz w:val="24"/>
                <w:szCs w:val="24"/>
                <w:lang w:val="en-US" w:eastAsia="fi-FI"/>
              </w:rPr>
            </w:pPr>
            <w:r w:rsidRPr="000C7237">
              <w:rPr>
                <w:sz w:val="24"/>
                <w:szCs w:val="24"/>
                <w:lang w:val="en-US" w:eastAsia="fi-FI"/>
              </w:rPr>
              <w:t xml:space="preserve">Jeigu Atlikimo užtikrinime nurodyta data, iki kurios jis galioja, o 28 dienas prieš galiojimo pabaigą dėl Rangovo kaltės dar negautas Statybos užbaigimo aktas, tai jis privalo pratęsti Atlikimo užtikrinimo galiojimo laiką tol, kol Darbai bus visiškai baigti ir surašytas  Statybos užbaigimo aktas. </w:t>
            </w:r>
          </w:p>
          <w:p w14:paraId="210890FD" w14:textId="77777777" w:rsidR="000C7237" w:rsidRPr="000C7237" w:rsidRDefault="000C7237" w:rsidP="000C7237">
            <w:pPr>
              <w:jc w:val="both"/>
              <w:rPr>
                <w:b/>
                <w:i/>
                <w:sz w:val="24"/>
                <w:szCs w:val="24"/>
                <w:lang w:val="en-US" w:eastAsia="fi-FI"/>
              </w:rPr>
            </w:pPr>
            <w:r w:rsidRPr="000C7237">
              <w:rPr>
                <w:b/>
                <w:i/>
                <w:sz w:val="24"/>
                <w:szCs w:val="24"/>
                <w:lang w:val="en-US" w:eastAsia="fi-FI"/>
              </w:rPr>
              <w:t>Panaikinti 4.2 punkto šeštą pastraipą ir vietoje jo įrašyti:</w:t>
            </w:r>
          </w:p>
          <w:p w14:paraId="60AEF94C" w14:textId="77777777" w:rsidR="000C7237" w:rsidRPr="000C7237" w:rsidRDefault="000C7237" w:rsidP="000C7237">
            <w:pPr>
              <w:keepLines/>
              <w:suppressLineNumbers/>
              <w:suppressAutoHyphens/>
              <w:ind w:right="57"/>
              <w:jc w:val="both"/>
              <w:rPr>
                <w:b/>
                <w:bCs/>
                <w:spacing w:val="-2"/>
                <w:sz w:val="24"/>
                <w:szCs w:val="24"/>
                <w:lang w:val="en-US" w:eastAsia="fi-FI"/>
              </w:rPr>
            </w:pPr>
            <w:r w:rsidRPr="000C7237">
              <w:rPr>
                <w:sz w:val="24"/>
                <w:szCs w:val="24"/>
                <w:lang w:val="en-US" w:eastAsia="fi-FI"/>
              </w:rPr>
              <w:t>Užsakovas turi grąžinti Rangovui Atlikimo užtikrinimą per 21 dieną po Statybos užbaigimo akto surašymo</w:t>
            </w:r>
            <w:r w:rsidRPr="000C7237">
              <w:rPr>
                <w:b/>
                <w:sz w:val="24"/>
                <w:szCs w:val="24"/>
                <w:lang w:val="en-US" w:eastAsia="fi-FI"/>
              </w:rPr>
              <w:t>.</w:t>
            </w:r>
          </w:p>
        </w:tc>
      </w:tr>
      <w:tr w:rsidR="000C7237" w:rsidRPr="000C7237" w14:paraId="346CB545"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E07CB38" w14:textId="77777777" w:rsidR="000C7237" w:rsidRPr="000C7237" w:rsidRDefault="000C7237" w:rsidP="000C7237">
            <w:pPr>
              <w:rPr>
                <w:b/>
                <w:sz w:val="24"/>
                <w:szCs w:val="24"/>
                <w:lang w:val="en-US" w:eastAsia="fi-FI"/>
              </w:rPr>
            </w:pPr>
            <w:r w:rsidRPr="000C7237">
              <w:rPr>
                <w:b/>
                <w:sz w:val="24"/>
                <w:szCs w:val="24"/>
                <w:lang w:val="en-US" w:eastAsia="fi-FI"/>
              </w:rPr>
              <w:lastRenderedPageBreak/>
              <w:t>4.3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C0C06C6"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Rangovo atstovas</w:t>
            </w:r>
          </w:p>
        </w:tc>
      </w:tr>
      <w:tr w:rsidR="000C7237" w:rsidRPr="000C7237" w14:paraId="1B7B897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972DBA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661695D"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Papildyti 4.3 punkto antrą pastraipą: </w:t>
            </w:r>
          </w:p>
          <w:p w14:paraId="7213EA80" w14:textId="77777777" w:rsidR="000C7237" w:rsidRPr="000C7237" w:rsidRDefault="000C7237" w:rsidP="000C7237">
            <w:pPr>
              <w:keepLines/>
              <w:suppressLineNumbers/>
              <w:suppressAutoHyphens/>
              <w:ind w:left="57" w:right="57"/>
              <w:jc w:val="both"/>
              <w:rPr>
                <w:sz w:val="24"/>
                <w:szCs w:val="24"/>
                <w:lang w:val="en-US" w:eastAsia="fi-FI"/>
              </w:rPr>
            </w:pPr>
            <w:r w:rsidRPr="000C7237">
              <w:rPr>
                <w:sz w:val="24"/>
                <w:szCs w:val="24"/>
                <w:lang w:val="en-US" w:eastAsia="fi-FI"/>
              </w:rPr>
              <w:t xml:space="preserve">Rangovas iki Darbo vykdymo pradžios pateikia Inžinieriui išsamius duomenis apie Rangovo atstovo asmenį ir jo kvalifikaciją. </w:t>
            </w:r>
          </w:p>
          <w:p w14:paraId="011828EA" w14:textId="77777777" w:rsidR="000C7237" w:rsidRPr="000C7237" w:rsidRDefault="000C7237" w:rsidP="000C7237">
            <w:pPr>
              <w:keepLines/>
              <w:suppressLineNumbers/>
              <w:suppressAutoHyphens/>
              <w:ind w:left="57" w:right="57"/>
              <w:jc w:val="both"/>
              <w:rPr>
                <w:b/>
                <w:i/>
                <w:sz w:val="24"/>
                <w:szCs w:val="24"/>
                <w:lang w:val="en-US" w:eastAsia="fi-FI"/>
              </w:rPr>
            </w:pPr>
            <w:r w:rsidRPr="000C7237">
              <w:rPr>
                <w:b/>
                <w:i/>
                <w:sz w:val="24"/>
                <w:szCs w:val="24"/>
                <w:lang w:val="en-US" w:eastAsia="fi-FI"/>
              </w:rPr>
              <w:t xml:space="preserve">Papildyti 4.3 punkto septintą pastraipą: </w:t>
            </w:r>
          </w:p>
          <w:p w14:paraId="16E64897" w14:textId="77777777" w:rsidR="000C7237" w:rsidRPr="000C7237" w:rsidRDefault="000C7237" w:rsidP="000C7237">
            <w:pPr>
              <w:keepLines/>
              <w:suppressLineNumbers/>
              <w:suppressAutoHyphens/>
              <w:ind w:left="57" w:right="57"/>
              <w:jc w:val="both"/>
              <w:rPr>
                <w:b/>
                <w:sz w:val="24"/>
                <w:szCs w:val="24"/>
                <w:lang w:val="en-US" w:eastAsia="fi-FI"/>
              </w:rPr>
            </w:pPr>
            <w:r w:rsidRPr="000C7237">
              <w:rPr>
                <w:sz w:val="24"/>
                <w:szCs w:val="24"/>
                <w:lang w:val="en-US" w:eastAsia="fi-FI"/>
              </w:rPr>
              <w:t>Jeigu Rangovo atstovas arba kiti jo įgalioti asmenys laisvai nekalba lietuviškai, Rangovas privalo savo sąskaita užtikrinti tinkamą vertimą viso jo darbo laiko metu.</w:t>
            </w:r>
          </w:p>
        </w:tc>
      </w:tr>
      <w:tr w:rsidR="000C7237" w:rsidRPr="000C7237" w14:paraId="2F2B630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D54AF6B" w14:textId="77777777" w:rsidR="000C7237" w:rsidRPr="000C7237" w:rsidRDefault="000C7237" w:rsidP="000C7237">
            <w:pPr>
              <w:rPr>
                <w:b/>
                <w:sz w:val="24"/>
                <w:szCs w:val="24"/>
                <w:lang w:val="en-US" w:eastAsia="fi-FI"/>
              </w:rPr>
            </w:pPr>
            <w:r w:rsidRPr="000C7237">
              <w:rPr>
                <w:b/>
                <w:sz w:val="24"/>
                <w:szCs w:val="24"/>
                <w:lang w:val="en-US" w:eastAsia="fi-FI"/>
              </w:rPr>
              <w:t>4.4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4DA8BA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Subrangovai</w:t>
            </w:r>
          </w:p>
        </w:tc>
      </w:tr>
      <w:tr w:rsidR="000C7237" w:rsidRPr="000C7237" w14:paraId="06533C02"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E81C3B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433E9069" w14:textId="77777777" w:rsidR="000C7237" w:rsidRPr="000C7237" w:rsidRDefault="000C7237" w:rsidP="000C7237">
            <w:pPr>
              <w:jc w:val="both"/>
              <w:rPr>
                <w:sz w:val="24"/>
                <w:szCs w:val="24"/>
                <w:lang w:val="en-US" w:eastAsia="fi-FI"/>
              </w:rPr>
            </w:pPr>
            <w:r w:rsidRPr="000C7237">
              <w:rPr>
                <w:b/>
                <w:spacing w:val="-2"/>
                <w:sz w:val="24"/>
                <w:szCs w:val="24"/>
                <w:lang w:val="en-US" w:eastAsia="fi-FI"/>
              </w:rPr>
              <w:t xml:space="preserve">Papildyti </w:t>
            </w:r>
            <w:r w:rsidRPr="000C7237">
              <w:rPr>
                <w:b/>
                <w:sz w:val="24"/>
                <w:szCs w:val="24"/>
                <w:lang w:val="en-US" w:eastAsia="fi-FI"/>
              </w:rPr>
              <w:t xml:space="preserve">4.4 punkto </w:t>
            </w:r>
            <w:r w:rsidRPr="000C7237">
              <w:rPr>
                <w:b/>
                <w:spacing w:val="-2"/>
                <w:sz w:val="24"/>
                <w:szCs w:val="24"/>
                <w:lang w:val="en-US" w:eastAsia="fi-FI"/>
              </w:rPr>
              <w:t xml:space="preserve">pastraipos (b) pabaigoje </w:t>
            </w:r>
            <w:r w:rsidRPr="000C7237">
              <w:rPr>
                <w:sz w:val="24"/>
                <w:szCs w:val="24"/>
                <w:lang w:val="en-US" w:eastAsia="fi-FI"/>
              </w:rPr>
              <w:t xml:space="preserve">ir pridėti: </w:t>
            </w:r>
          </w:p>
          <w:p w14:paraId="5236DDD1" w14:textId="77777777" w:rsidR="000C7237" w:rsidRPr="000C7237" w:rsidRDefault="000C7237" w:rsidP="003F3801">
            <w:pPr>
              <w:numPr>
                <w:ilvl w:val="0"/>
                <w:numId w:val="25"/>
              </w:numPr>
              <w:spacing w:after="160" w:line="259" w:lineRule="auto"/>
              <w:ind w:left="37" w:firstLine="0"/>
              <w:jc w:val="both"/>
              <w:rPr>
                <w:rFonts w:eastAsia="Calibri"/>
                <w:spacing w:val="-2"/>
                <w:sz w:val="24"/>
                <w:szCs w:val="24"/>
                <w:lang w:val="en-US"/>
              </w:rPr>
            </w:pPr>
            <w:r w:rsidRPr="000C7237">
              <w:rPr>
                <w:spacing w:val="-2"/>
                <w:sz w:val="24"/>
                <w:szCs w:val="24"/>
                <w:lang w:val="en-US" w:eastAsia="fi-FI"/>
              </w:rPr>
              <w:t xml:space="preserve">Subrangovų keitimas kitais, sutartyje nenumatytais subrangovais, subrangovų keitimas vietomis tarp sutartyje numatytų subrangovų ar didesnės (mažesnės) darbų dalies, negu buvo įvardyta Rangovo pasiūlyme, perdavimas kitam sutartyje numatytam subrangovui galimas tik tiems darbams, kuriuos Rangovas savo pasiūlyme buvo numatęs perduoti subrangovams ir tik gavus Užsakovo ir Inžinieriaus sutikimą. </w:t>
            </w:r>
          </w:p>
          <w:p w14:paraId="1DE87451" w14:textId="77777777" w:rsidR="000C7237" w:rsidRPr="000C7237" w:rsidRDefault="000C7237" w:rsidP="003F3801">
            <w:pPr>
              <w:numPr>
                <w:ilvl w:val="0"/>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Rangovas turi teisę siūlyti pakeitimus, numatytus 4.4 p. 1 dalyje tik esant bent vienai iš šių priežasčių:</w:t>
            </w:r>
          </w:p>
          <w:p w14:paraId="79C315A6"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Subrangovas nebeatitinka kvalifikacinių reikalavimų, nustatytų pirkimo sąlygose, įskaitant, kai Subrangovas yra likviduojamas, bankrutavęs ar jam iškelta bankroto byla;</w:t>
            </w:r>
          </w:p>
          <w:p w14:paraId="4C22736C"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Subrangovas praranda kompetenciją, išteklius, techninį ir finansinį pajėgumą bei atsisako ar negali tinkamai atlikti subrangos darbų;</w:t>
            </w:r>
          </w:p>
          <w:p w14:paraId="60B2C249"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siekiant tinkamai ir laiku įvykdyti Sutartį, būtina padidinti darbų spartą dėl darbų atlikimui nepalankių gamtinių sąlygų ar kitų pagrįstų/nenumatytų aplinkybių;</w:t>
            </w:r>
          </w:p>
          <w:p w14:paraId="44D4525F"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atsiranda būtinybė atlikti nenumatytus papildomus darbus.</w:t>
            </w:r>
          </w:p>
          <w:p w14:paraId="2068D6E9" w14:textId="77777777" w:rsidR="000C7237" w:rsidRPr="000C7237" w:rsidRDefault="000C7237" w:rsidP="003F3801">
            <w:pPr>
              <w:numPr>
                <w:ilvl w:val="0"/>
                <w:numId w:val="25"/>
              </w:numPr>
              <w:tabs>
                <w:tab w:val="left" w:pos="463"/>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Kartu su prašymu pakeisti Sutartyje nurodytą Subrangovą ar jam priskiriamų darbų dalį Rangovas Inžinieriui turi pateikti dokumentus kurie įrodo, kad siūlomas Subrangovas atitinka konkurso sąlygose jam keliamus reikalavimus: turi LR Statybos įstatymo nustatyta tvarka </w:t>
            </w:r>
            <w:r w:rsidRPr="000C7237">
              <w:rPr>
                <w:color w:val="000000"/>
                <w:sz w:val="24"/>
                <w:szCs w:val="24"/>
                <w:lang w:val="en-US" w:eastAsia="lt-LT"/>
              </w:rPr>
              <w:lastRenderedPageBreak/>
              <w:t>išduotą kvalifikacijos atestatą, suteikiantį teisę vykdyti Darbų dalį, kuriai Subrangovas numatomas samdyti.</w:t>
            </w:r>
          </w:p>
          <w:p w14:paraId="71097EA9" w14:textId="77777777" w:rsidR="000C7237" w:rsidRPr="000C7237" w:rsidRDefault="000C7237" w:rsidP="003F3801">
            <w:pPr>
              <w:numPr>
                <w:ilvl w:val="0"/>
                <w:numId w:val="25"/>
              </w:numPr>
              <w:tabs>
                <w:tab w:val="left" w:pos="463"/>
                <w:tab w:val="left" w:pos="1030"/>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Jeigu keičiamas Subrangovas, kurio pajėgumais buvo remtasi viešojo pirkimo metu įrodant atitikimą kvalifikaciniams reikalavimams, naujas subrangovas privalo taip pat atitikti tiems patiems kvalifikaciniams reikalavimams. </w:t>
            </w:r>
          </w:p>
          <w:p w14:paraId="144D0751" w14:textId="77777777" w:rsidR="000C7237" w:rsidRPr="000C7237" w:rsidRDefault="000C7237" w:rsidP="003F3801">
            <w:pPr>
              <w:numPr>
                <w:ilvl w:val="0"/>
                <w:numId w:val="25"/>
              </w:numPr>
              <w:tabs>
                <w:tab w:val="left" w:pos="463"/>
                <w:tab w:val="left" w:pos="1030"/>
              </w:tabs>
              <w:suppressAutoHyphens/>
              <w:spacing w:after="160" w:line="259" w:lineRule="auto"/>
              <w:ind w:left="37" w:firstLine="0"/>
              <w:jc w:val="both"/>
              <w:rPr>
                <w:color w:val="000000"/>
                <w:sz w:val="24"/>
                <w:szCs w:val="24"/>
                <w:lang w:val="en-US" w:eastAsia="lt-LT"/>
              </w:rPr>
            </w:pPr>
            <w:r w:rsidRPr="000C7237">
              <w:rPr>
                <w:color w:val="000000"/>
                <w:sz w:val="24"/>
                <w:szCs w:val="24"/>
                <w:lang w:val="en-US" w:eastAsia="lt-LT"/>
              </w:rPr>
              <w:t>Esant 4.4. punkto (b) pastraipoje nurodytoms priežastims Viešųjų pirkimų tarnybos sutikimas keisti subrangovus vietomis, keisti jiems priskirtų darbų dalį, pakeisti subrangovus bei pasitekti naujus subrangovus, nereikalingas.</w:t>
            </w:r>
          </w:p>
          <w:p w14:paraId="6A1E73E2" w14:textId="77777777" w:rsidR="000C7237" w:rsidRPr="000C7237" w:rsidRDefault="000C7237" w:rsidP="003F3801">
            <w:pPr>
              <w:numPr>
                <w:ilvl w:val="0"/>
                <w:numId w:val="25"/>
              </w:numPr>
              <w:tabs>
                <w:tab w:val="left" w:pos="463"/>
                <w:tab w:val="left" w:pos="1030"/>
              </w:tabs>
              <w:spacing w:after="160" w:line="259" w:lineRule="auto"/>
              <w:ind w:left="37" w:firstLine="0"/>
              <w:contextualSpacing/>
              <w:jc w:val="both"/>
              <w:rPr>
                <w:color w:val="000000"/>
                <w:sz w:val="24"/>
                <w:szCs w:val="24"/>
                <w:lang w:val="en-US" w:eastAsia="lt-LT"/>
              </w:rPr>
            </w:pPr>
            <w:r w:rsidRPr="000C7237">
              <w:rPr>
                <w:color w:val="000000"/>
                <w:sz w:val="24"/>
                <w:szCs w:val="24"/>
                <w:lang w:val="en-US" w:eastAsia="lt-LT"/>
              </w:rPr>
              <w:t>Keičiami/įsitraukiami nauji subrangovai negali atlikti tų pagrindinių darbų, kuriuos pirkimo dokumentuose nustatė įgaliotoji perkančioji organizacija.</w:t>
            </w:r>
          </w:p>
          <w:p w14:paraId="2D508D8E" w14:textId="77777777" w:rsidR="000C7237" w:rsidRPr="000C7237" w:rsidRDefault="000C7237" w:rsidP="000C7237">
            <w:pPr>
              <w:jc w:val="both"/>
              <w:rPr>
                <w:b/>
                <w:i/>
                <w:sz w:val="24"/>
                <w:szCs w:val="24"/>
                <w:lang w:val="en-US" w:eastAsia="fi-FI"/>
              </w:rPr>
            </w:pPr>
            <w:r w:rsidRPr="000C7237">
              <w:rPr>
                <w:b/>
                <w:i/>
                <w:sz w:val="24"/>
                <w:szCs w:val="24"/>
                <w:lang w:val="en-US" w:eastAsia="fi-FI"/>
              </w:rPr>
              <w:t>4.4. punkto (d) papunktis netaikomas</w:t>
            </w:r>
          </w:p>
        </w:tc>
      </w:tr>
      <w:tr w:rsidR="000C7237" w:rsidRPr="000C7237" w14:paraId="7D42F56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4231CDC7" w14:textId="77777777" w:rsidR="000C7237" w:rsidRPr="000C7237" w:rsidRDefault="000C7237" w:rsidP="000C7237">
            <w:pPr>
              <w:rPr>
                <w:b/>
                <w:sz w:val="24"/>
                <w:szCs w:val="24"/>
                <w:lang w:val="en-US" w:eastAsia="fi-FI"/>
              </w:rPr>
            </w:pPr>
            <w:r w:rsidRPr="000C7237">
              <w:rPr>
                <w:b/>
                <w:sz w:val="24"/>
                <w:szCs w:val="24"/>
                <w:lang w:val="en-US" w:eastAsia="fi-FI"/>
              </w:rPr>
              <w:lastRenderedPageBreak/>
              <w:t>4.5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BB015DA"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 xml:space="preserve">Paskirtieji subrangovai </w:t>
            </w:r>
          </w:p>
        </w:tc>
      </w:tr>
      <w:tr w:rsidR="000C7237" w:rsidRPr="000C7237" w14:paraId="272A8E0E"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CCD6CE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FD69BFA"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4.5. Punktas netaikomas</w:t>
            </w:r>
          </w:p>
        </w:tc>
      </w:tr>
      <w:tr w:rsidR="000C7237" w:rsidRPr="000C7237" w14:paraId="63FBC24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26986676" w14:textId="77777777" w:rsidR="000C7237" w:rsidRPr="000C7237" w:rsidRDefault="000C7237" w:rsidP="000C7237">
            <w:pPr>
              <w:rPr>
                <w:b/>
                <w:sz w:val="24"/>
                <w:szCs w:val="24"/>
                <w:lang w:val="en-US" w:eastAsia="fi-FI"/>
              </w:rPr>
            </w:pPr>
            <w:r w:rsidRPr="000C7237">
              <w:rPr>
                <w:b/>
                <w:sz w:val="24"/>
                <w:szCs w:val="24"/>
                <w:lang w:val="en-US" w:eastAsia="fi-FI"/>
              </w:rPr>
              <w:t>4.10</w:t>
            </w:r>
          </w:p>
        </w:tc>
        <w:tc>
          <w:tcPr>
            <w:tcW w:w="7798" w:type="dxa"/>
            <w:gridSpan w:val="2"/>
            <w:tcBorders>
              <w:top w:val="single" w:sz="4" w:space="0" w:color="auto"/>
              <w:left w:val="single" w:sz="4" w:space="0" w:color="auto"/>
              <w:bottom w:val="single" w:sz="4" w:space="0" w:color="auto"/>
              <w:right w:val="single" w:sz="4" w:space="0" w:color="auto"/>
            </w:tcBorders>
            <w:hideMark/>
          </w:tcPr>
          <w:p w14:paraId="3F9F7942" w14:textId="77777777" w:rsidR="000C7237" w:rsidRPr="000C7237" w:rsidRDefault="000C7237" w:rsidP="000C7237">
            <w:pPr>
              <w:jc w:val="both"/>
              <w:rPr>
                <w:b/>
                <w:sz w:val="24"/>
                <w:szCs w:val="24"/>
                <w:lang w:val="en-US" w:eastAsia="fi-FI"/>
              </w:rPr>
            </w:pPr>
            <w:r w:rsidRPr="000C7237">
              <w:rPr>
                <w:b/>
                <w:sz w:val="24"/>
                <w:szCs w:val="24"/>
                <w:lang w:val="en-US" w:eastAsia="fi-FI"/>
              </w:rPr>
              <w:t>Statybvietės duomenys</w:t>
            </w:r>
          </w:p>
        </w:tc>
      </w:tr>
      <w:tr w:rsidR="000C7237" w:rsidRPr="000C7237" w14:paraId="35D0B057"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C57F2F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5107572" w14:textId="77777777" w:rsidR="000C7237" w:rsidRPr="000C7237" w:rsidRDefault="000C7237" w:rsidP="000C7237">
            <w:pPr>
              <w:rPr>
                <w:b/>
                <w:i/>
                <w:sz w:val="24"/>
                <w:szCs w:val="24"/>
                <w:lang w:val="en-US" w:eastAsia="fi-FI"/>
              </w:rPr>
            </w:pPr>
            <w:r w:rsidRPr="000C7237">
              <w:rPr>
                <w:b/>
                <w:i/>
                <w:sz w:val="24"/>
                <w:szCs w:val="24"/>
                <w:lang w:val="en-US" w:eastAsia="fi-FI"/>
              </w:rPr>
              <w:t xml:space="preserve">Pakeisti 4.10 punkto (a) papunkčio formuluotę ir ją išdėstyti taip: </w:t>
            </w:r>
          </w:p>
          <w:p w14:paraId="43768B74" w14:textId="77777777" w:rsidR="000C7237" w:rsidRPr="000C7237" w:rsidRDefault="000C7237" w:rsidP="000C7237">
            <w:pPr>
              <w:jc w:val="both"/>
              <w:rPr>
                <w:sz w:val="24"/>
                <w:szCs w:val="24"/>
                <w:lang w:val="en-US" w:eastAsia="fi-FI"/>
              </w:rPr>
            </w:pPr>
            <w:r w:rsidRPr="000C7237">
              <w:rPr>
                <w:sz w:val="24"/>
                <w:szCs w:val="24"/>
                <w:lang w:val="en-US" w:eastAsia="fi-FI"/>
              </w:rPr>
              <w:t>Statybvietės formą ir gamtinę aplinką, taip pat Užsakovo reikalavimuose pateiktas geologines sąlygas</w:t>
            </w:r>
          </w:p>
        </w:tc>
      </w:tr>
      <w:tr w:rsidR="000C7237" w:rsidRPr="000C7237" w14:paraId="01E17DB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2209D339" w14:textId="77777777" w:rsidR="000C7237" w:rsidRPr="000C7237" w:rsidRDefault="000C7237" w:rsidP="000C7237">
            <w:pPr>
              <w:rPr>
                <w:b/>
                <w:sz w:val="24"/>
                <w:szCs w:val="24"/>
                <w:lang w:val="en-US" w:eastAsia="fi-FI"/>
              </w:rPr>
            </w:pPr>
            <w:r w:rsidRPr="000C7237">
              <w:rPr>
                <w:b/>
                <w:sz w:val="24"/>
                <w:szCs w:val="24"/>
                <w:lang w:val="en-US" w:eastAsia="fi-FI"/>
              </w:rPr>
              <w:t>4.16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DF8EE79" w14:textId="77777777" w:rsidR="000C7237" w:rsidRPr="000C7237" w:rsidRDefault="000C7237" w:rsidP="000C7237">
            <w:pPr>
              <w:jc w:val="both"/>
              <w:rPr>
                <w:b/>
                <w:sz w:val="24"/>
                <w:szCs w:val="24"/>
                <w:lang w:val="en-US" w:eastAsia="fi-FI"/>
              </w:rPr>
            </w:pPr>
            <w:r w:rsidRPr="000C7237">
              <w:rPr>
                <w:b/>
                <w:sz w:val="24"/>
                <w:szCs w:val="24"/>
                <w:lang w:val="en-US" w:eastAsia="fi-FI"/>
              </w:rPr>
              <w:t>Prekių pervežimas</w:t>
            </w:r>
          </w:p>
        </w:tc>
      </w:tr>
      <w:tr w:rsidR="000C7237" w:rsidRPr="000C7237" w14:paraId="459C269E"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42A07C5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1D00668"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4.16 punkto (a) papunktį, gale sakinio pridedant:</w:t>
            </w:r>
          </w:p>
          <w:p w14:paraId="44928F9C" w14:textId="77777777" w:rsidR="000C7237" w:rsidRPr="000C7237" w:rsidRDefault="000C7237" w:rsidP="000C7237">
            <w:pPr>
              <w:jc w:val="both"/>
              <w:rPr>
                <w:sz w:val="24"/>
                <w:szCs w:val="24"/>
                <w:lang w:val="en-US" w:eastAsia="fi-FI"/>
              </w:rPr>
            </w:pPr>
            <w:r w:rsidRPr="000C7237">
              <w:rPr>
                <w:sz w:val="24"/>
                <w:szCs w:val="24"/>
                <w:lang w:val="en-US" w:eastAsia="fi-FI"/>
              </w:rPr>
              <w:t xml:space="preserve">„ </w:t>
            </w:r>
            <w:r w:rsidRPr="000C7237">
              <w:rPr>
                <w:spacing w:val="-2"/>
                <w:sz w:val="24"/>
                <w:szCs w:val="24"/>
                <w:lang w:val="en-US" w:eastAsia="fi-FI"/>
              </w:rPr>
              <w:t xml:space="preserve">… pridedant atvežtinų prekių (medžiagų ir/ar įrangos) sąrašus ir techninę informaciją apie atvežamų prekių atitikimą techninėms specifikacijoms, </w:t>
            </w:r>
            <w:r w:rsidRPr="000C7237">
              <w:rPr>
                <w:sz w:val="24"/>
                <w:szCs w:val="24"/>
                <w:lang w:val="en-US" w:eastAsia="fi-FI"/>
              </w:rPr>
              <w:t>kopiją”.</w:t>
            </w:r>
          </w:p>
        </w:tc>
      </w:tr>
      <w:tr w:rsidR="000C7237" w:rsidRPr="000C7237" w14:paraId="2D54A481"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1282582A" w14:textId="77777777" w:rsidR="000C7237" w:rsidRPr="000C7237" w:rsidRDefault="000C7237" w:rsidP="000C7237">
            <w:pPr>
              <w:rPr>
                <w:b/>
                <w:sz w:val="24"/>
                <w:szCs w:val="24"/>
                <w:lang w:val="en-US" w:eastAsia="fi-FI"/>
              </w:rPr>
            </w:pPr>
            <w:r w:rsidRPr="000C7237">
              <w:rPr>
                <w:b/>
                <w:sz w:val="24"/>
                <w:szCs w:val="24"/>
                <w:lang w:val="en-US" w:eastAsia="fi-FI"/>
              </w:rPr>
              <w:t>4.19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D7CF1CA" w14:textId="77777777" w:rsidR="000C7237" w:rsidRPr="000C7237" w:rsidRDefault="000C7237" w:rsidP="000C7237">
            <w:pPr>
              <w:jc w:val="both"/>
              <w:rPr>
                <w:b/>
                <w:sz w:val="24"/>
                <w:szCs w:val="24"/>
                <w:lang w:val="en-US" w:eastAsia="fi-FI"/>
              </w:rPr>
            </w:pPr>
            <w:r w:rsidRPr="000C7237">
              <w:rPr>
                <w:b/>
                <w:sz w:val="24"/>
                <w:szCs w:val="24"/>
                <w:lang w:val="en-US" w:eastAsia="fi-FI"/>
              </w:rPr>
              <w:t>Elektra, vanduo ir dujos</w:t>
            </w:r>
          </w:p>
        </w:tc>
      </w:tr>
      <w:tr w:rsidR="000C7237" w:rsidRPr="000C7237" w14:paraId="04A9313B"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337C5B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A83FE4" w14:textId="77777777" w:rsidR="000C7237" w:rsidRPr="000C7237" w:rsidRDefault="000C7237" w:rsidP="000C7237">
            <w:pPr>
              <w:rPr>
                <w:b/>
                <w:i/>
                <w:sz w:val="24"/>
                <w:szCs w:val="24"/>
                <w:lang w:val="en-US" w:eastAsia="fi-FI"/>
              </w:rPr>
            </w:pPr>
            <w:r w:rsidRPr="000C7237">
              <w:rPr>
                <w:b/>
                <w:i/>
                <w:sz w:val="24"/>
                <w:szCs w:val="24"/>
                <w:lang w:val="en-US" w:eastAsia="fi-FI"/>
              </w:rPr>
              <w:t>4.19 punkto paskutinę pastraipą išdėstyti taip:</w:t>
            </w:r>
          </w:p>
          <w:p w14:paraId="2AA7DBD5" w14:textId="77777777" w:rsidR="000C7237" w:rsidRPr="000C7237" w:rsidRDefault="000C7237" w:rsidP="000C7237">
            <w:pPr>
              <w:jc w:val="both"/>
              <w:rPr>
                <w:sz w:val="24"/>
                <w:szCs w:val="24"/>
                <w:lang w:val="en-US" w:eastAsia="fi-FI"/>
              </w:rPr>
            </w:pPr>
            <w:r w:rsidRPr="000C7237">
              <w:rPr>
                <w:sz w:val="24"/>
                <w:szCs w:val="24"/>
                <w:lang w:val="en-US" w:eastAsia="fi-FI"/>
              </w:rPr>
              <w:t>Rangovas apsirūpina elektros energija, vandeniu, dujomis ir kitis energetiniais resursais savo iniciatyva ir savo sąskaita.</w:t>
            </w:r>
          </w:p>
        </w:tc>
      </w:tr>
      <w:tr w:rsidR="000C7237" w:rsidRPr="000C7237" w14:paraId="3D395201"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9D25669" w14:textId="77777777" w:rsidR="000C7237" w:rsidRPr="000C7237" w:rsidRDefault="000C7237" w:rsidP="000C7237">
            <w:pPr>
              <w:rPr>
                <w:b/>
                <w:sz w:val="24"/>
                <w:szCs w:val="24"/>
                <w:lang w:val="en-US" w:eastAsia="fi-FI"/>
              </w:rPr>
            </w:pPr>
            <w:r w:rsidRPr="000C7237">
              <w:rPr>
                <w:b/>
                <w:sz w:val="24"/>
                <w:szCs w:val="24"/>
                <w:lang w:val="en-US" w:eastAsia="fi-FI"/>
              </w:rPr>
              <w:t>4.20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549D9E7" w14:textId="77777777" w:rsidR="000C7237" w:rsidRPr="000C7237" w:rsidRDefault="000C7237" w:rsidP="000C7237">
            <w:pPr>
              <w:jc w:val="both"/>
              <w:rPr>
                <w:b/>
                <w:sz w:val="24"/>
                <w:szCs w:val="24"/>
                <w:lang w:val="en-US" w:eastAsia="fi-FI"/>
              </w:rPr>
            </w:pPr>
            <w:r w:rsidRPr="000C7237">
              <w:rPr>
                <w:b/>
                <w:sz w:val="24"/>
                <w:szCs w:val="24"/>
                <w:lang w:val="en-US" w:eastAsia="fi-FI"/>
              </w:rPr>
              <w:t>Užsakovo įrengimai ir pateikiamos medžiagos</w:t>
            </w:r>
          </w:p>
        </w:tc>
      </w:tr>
      <w:tr w:rsidR="000C7237" w:rsidRPr="000C7237" w14:paraId="2338EB1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B0BB71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B7BFF8A" w14:textId="77777777" w:rsidR="000C7237" w:rsidRPr="000C7237" w:rsidRDefault="000C7237" w:rsidP="000C7237">
            <w:pPr>
              <w:jc w:val="both"/>
              <w:rPr>
                <w:b/>
                <w:i/>
                <w:color w:val="000000"/>
                <w:sz w:val="24"/>
                <w:szCs w:val="24"/>
                <w:lang w:val="en-US" w:eastAsia="fi-FI"/>
              </w:rPr>
            </w:pPr>
            <w:r w:rsidRPr="000C7237">
              <w:rPr>
                <w:b/>
                <w:i/>
                <w:color w:val="000000"/>
                <w:sz w:val="24"/>
                <w:szCs w:val="24"/>
                <w:lang w:val="en-US" w:eastAsia="fi-FI"/>
              </w:rPr>
              <w:t>Pakeisti 4.20 punktą ir jį išdėstyti taip:</w:t>
            </w:r>
          </w:p>
          <w:p w14:paraId="0F073996" w14:textId="77777777" w:rsidR="000C7237" w:rsidRPr="000C7237" w:rsidRDefault="000C7237" w:rsidP="000C7237">
            <w:pPr>
              <w:jc w:val="both"/>
              <w:rPr>
                <w:sz w:val="24"/>
                <w:szCs w:val="24"/>
                <w:lang w:val="en-US" w:eastAsia="fi-FI"/>
              </w:rPr>
            </w:pPr>
            <w:r w:rsidRPr="000C7237">
              <w:rPr>
                <w:sz w:val="24"/>
                <w:szCs w:val="24"/>
                <w:lang w:val="en-US" w:eastAsia="fi-FI"/>
              </w:rPr>
              <w:t>Šis punktas netaikomas. Užsakovas sutarties vykdymui jokių medžiagų ir įrengimų nepateikia.</w:t>
            </w:r>
          </w:p>
        </w:tc>
      </w:tr>
      <w:tr w:rsidR="000C7237" w:rsidRPr="000C7237" w14:paraId="0E354059"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599E87CC" w14:textId="77777777" w:rsidR="000C7237" w:rsidRPr="000C7237" w:rsidRDefault="000C7237" w:rsidP="000C7237">
            <w:pPr>
              <w:rPr>
                <w:b/>
                <w:sz w:val="24"/>
                <w:szCs w:val="24"/>
                <w:lang w:val="en-US" w:eastAsia="fi-FI"/>
              </w:rPr>
            </w:pPr>
            <w:r w:rsidRPr="000C7237">
              <w:rPr>
                <w:b/>
                <w:sz w:val="24"/>
                <w:szCs w:val="24"/>
                <w:lang w:val="en-US" w:eastAsia="fi-FI"/>
              </w:rPr>
              <w:t>4.21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1CC85C9" w14:textId="77777777" w:rsidR="000C7237" w:rsidRPr="000C7237" w:rsidRDefault="000C7237" w:rsidP="000C7237">
            <w:pPr>
              <w:jc w:val="both"/>
              <w:rPr>
                <w:b/>
                <w:sz w:val="24"/>
                <w:szCs w:val="24"/>
                <w:lang w:val="en-US" w:eastAsia="fi-FI"/>
              </w:rPr>
            </w:pPr>
            <w:r w:rsidRPr="000C7237">
              <w:rPr>
                <w:b/>
                <w:sz w:val="24"/>
                <w:szCs w:val="24"/>
                <w:lang w:val="en-US" w:eastAsia="fi-FI"/>
              </w:rPr>
              <w:t>Darbų eigos ataskaitos</w:t>
            </w:r>
          </w:p>
        </w:tc>
      </w:tr>
      <w:tr w:rsidR="000C7237" w:rsidRPr="000C7237" w14:paraId="6007AC2E"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2BF23F0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7686E7F"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4.21 punktą ir jį išdėstyti taip: </w:t>
            </w:r>
          </w:p>
          <w:p w14:paraId="4C63C325" w14:textId="77777777" w:rsidR="000C7237" w:rsidRPr="000C7237" w:rsidRDefault="000C7237" w:rsidP="000C7237">
            <w:pPr>
              <w:jc w:val="both"/>
              <w:rPr>
                <w:rFonts w:eastAsia="Calibri"/>
                <w:sz w:val="24"/>
                <w:szCs w:val="24"/>
                <w:lang w:val="en-US"/>
              </w:rPr>
            </w:pPr>
            <w:r w:rsidRPr="000C7237">
              <w:rPr>
                <w:sz w:val="24"/>
                <w:szCs w:val="24"/>
                <w:lang w:val="en-US" w:eastAsia="fi-FI"/>
              </w:rPr>
              <w:t xml:space="preserve">Rangovas kas mėnesį privalo parengti Darbų eigos ataskaitas ir raštu pateikti Inžinieriui </w:t>
            </w:r>
            <w:r w:rsidRPr="000C7237">
              <w:rPr>
                <w:b/>
                <w:sz w:val="24"/>
                <w:szCs w:val="24"/>
                <w:lang w:val="en-US" w:eastAsia="fi-FI"/>
              </w:rPr>
              <w:t>3</w:t>
            </w:r>
            <w:r w:rsidRPr="000C7237">
              <w:rPr>
                <w:sz w:val="24"/>
                <w:szCs w:val="24"/>
                <w:lang w:val="en-US" w:eastAsia="fi-FI"/>
              </w:rPr>
              <w:t xml:space="preserve"> egzempliorius. </w:t>
            </w:r>
          </w:p>
          <w:p w14:paraId="2A424772" w14:textId="77777777" w:rsidR="000C7237" w:rsidRPr="000C7237" w:rsidRDefault="000C7237" w:rsidP="000C7237">
            <w:pPr>
              <w:jc w:val="both"/>
              <w:rPr>
                <w:sz w:val="24"/>
                <w:szCs w:val="24"/>
                <w:lang w:val="en-US" w:eastAsia="fi-FI"/>
              </w:rPr>
            </w:pPr>
            <w:r w:rsidRPr="000C7237">
              <w:rPr>
                <w:sz w:val="24"/>
                <w:szCs w:val="24"/>
                <w:lang w:val="en-US" w:eastAsia="fi-FI"/>
              </w:rPr>
              <w:t>Kiekvienoje ataskaitoje turi būti:</w:t>
            </w:r>
          </w:p>
          <w:p w14:paraId="4BBBB48F" w14:textId="77777777" w:rsidR="000C7237" w:rsidRPr="000C7237" w:rsidRDefault="000C7237" w:rsidP="000C7237">
            <w:pPr>
              <w:jc w:val="both"/>
              <w:rPr>
                <w:sz w:val="24"/>
                <w:szCs w:val="24"/>
                <w:lang w:val="en-US" w:eastAsia="fi-FI"/>
              </w:rPr>
            </w:pPr>
            <w:r w:rsidRPr="000C7237">
              <w:rPr>
                <w:sz w:val="24"/>
                <w:szCs w:val="24"/>
                <w:lang w:val="en-US" w:eastAsia="fi-FI"/>
              </w:rPr>
              <w:t>(a) išsamus Darbų eigos aprašymas, įskaitant kiekvieną projektavimo etapą, tiekimą, gamybą, montavimą, statybą ir bandymus;</w:t>
            </w:r>
          </w:p>
          <w:p w14:paraId="7B0AAB1C" w14:textId="77777777" w:rsidR="000C7237" w:rsidRPr="000C7237" w:rsidRDefault="000C7237" w:rsidP="000C7237">
            <w:pPr>
              <w:jc w:val="both"/>
              <w:rPr>
                <w:sz w:val="24"/>
                <w:szCs w:val="24"/>
                <w:lang w:val="en-US" w:eastAsia="fi-FI"/>
              </w:rPr>
            </w:pPr>
            <w:r w:rsidRPr="000C7237">
              <w:rPr>
                <w:sz w:val="24"/>
                <w:szCs w:val="24"/>
                <w:lang w:val="en-US" w:eastAsia="fi-FI"/>
              </w:rPr>
              <w:t>(b) bandymų rezultatai ir Medžiagų sertifikatai;</w:t>
            </w:r>
          </w:p>
          <w:p w14:paraId="63535737" w14:textId="77777777" w:rsidR="000C7237" w:rsidRPr="000C7237" w:rsidRDefault="000C7237" w:rsidP="000C7237">
            <w:pPr>
              <w:jc w:val="both"/>
              <w:rPr>
                <w:sz w:val="24"/>
                <w:szCs w:val="24"/>
                <w:lang w:val="en-US" w:eastAsia="fi-FI"/>
              </w:rPr>
            </w:pPr>
            <w:r w:rsidRPr="000C7237">
              <w:rPr>
                <w:sz w:val="24"/>
                <w:szCs w:val="24"/>
                <w:lang w:val="en-US" w:eastAsia="fi-FI"/>
              </w:rPr>
              <w:t>(c) saugos darbe statistika;</w:t>
            </w:r>
          </w:p>
          <w:p w14:paraId="0F45D78A" w14:textId="77777777" w:rsidR="000C7237" w:rsidRPr="000C7237" w:rsidRDefault="000C7237" w:rsidP="000C7237">
            <w:pPr>
              <w:jc w:val="both"/>
              <w:rPr>
                <w:sz w:val="24"/>
                <w:szCs w:val="24"/>
                <w:lang w:val="en-US" w:eastAsia="fi-FI"/>
              </w:rPr>
            </w:pPr>
            <w:r w:rsidRPr="000C7237">
              <w:rPr>
                <w:sz w:val="24"/>
                <w:szCs w:val="24"/>
                <w:lang w:val="en-US" w:eastAsia="fi-FI"/>
              </w:rPr>
              <w:t>(d) faktinės ir planuotos Darbų eigos palyginimai, pateikiant išsamią informaciją apie visus įvykius arba aplinkybes, kurios galėtų sutrukdyti baigti Darbus kaip numato Sutartis, ir priemonės, kurių imamasi (arba reikėtų imtis) siekiant išvengti vėlavimo;</w:t>
            </w:r>
          </w:p>
          <w:p w14:paraId="056A7498" w14:textId="77777777" w:rsidR="000C7237" w:rsidRPr="000C7237" w:rsidRDefault="000C7237" w:rsidP="000C7237">
            <w:pPr>
              <w:jc w:val="both"/>
              <w:rPr>
                <w:b/>
                <w:sz w:val="24"/>
                <w:szCs w:val="24"/>
                <w:lang w:val="en-US" w:eastAsia="fi-FI"/>
              </w:rPr>
            </w:pPr>
            <w:r w:rsidRPr="000C7237">
              <w:rPr>
                <w:sz w:val="24"/>
                <w:szCs w:val="24"/>
                <w:lang w:val="en-US" w:eastAsia="fi-FI"/>
              </w:rPr>
              <w:t xml:space="preserve">(e) nuotraukos, rodančios gamybos bei Statybvietėje atliktų Darbų eigą bei kuriose užfiksuotas paslėptų darbų atlikimas. </w:t>
            </w:r>
          </w:p>
        </w:tc>
      </w:tr>
      <w:tr w:rsidR="000C7237" w:rsidRPr="000C7237" w14:paraId="20ACC994"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21654D0F" w14:textId="77777777" w:rsidR="000C7237" w:rsidRPr="000C7237" w:rsidRDefault="000C7237" w:rsidP="000C7237">
            <w:pPr>
              <w:rPr>
                <w:b/>
                <w:sz w:val="24"/>
                <w:szCs w:val="24"/>
                <w:lang w:val="en-US" w:eastAsia="fi-FI"/>
              </w:rPr>
            </w:pPr>
            <w:r w:rsidRPr="000C7237">
              <w:rPr>
                <w:b/>
                <w:sz w:val="24"/>
                <w:szCs w:val="24"/>
                <w:lang w:val="en-US" w:eastAsia="fi-FI"/>
              </w:rPr>
              <w:t>4.23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64A04F3" w14:textId="77777777" w:rsidR="000C7237" w:rsidRPr="000C7237" w:rsidRDefault="000C7237" w:rsidP="000C7237">
            <w:pPr>
              <w:jc w:val="both"/>
              <w:rPr>
                <w:b/>
                <w:sz w:val="24"/>
                <w:szCs w:val="24"/>
                <w:lang w:val="en-US" w:eastAsia="fi-FI"/>
              </w:rPr>
            </w:pPr>
            <w:r w:rsidRPr="000C7237">
              <w:rPr>
                <w:b/>
                <w:sz w:val="24"/>
                <w:szCs w:val="24"/>
                <w:lang w:val="en-US" w:eastAsia="fi-FI"/>
              </w:rPr>
              <w:t>Rangovo veiksmai Statybvietėje</w:t>
            </w:r>
          </w:p>
        </w:tc>
      </w:tr>
      <w:tr w:rsidR="000C7237" w:rsidRPr="000C7237" w14:paraId="06FF063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1FBDEA7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3D7A2F4" w14:textId="77777777" w:rsidR="000C7237" w:rsidRPr="000C7237" w:rsidRDefault="000C7237" w:rsidP="000C7237">
            <w:pPr>
              <w:suppressLineNumbers/>
              <w:suppressAutoHyphens/>
              <w:ind w:left="34" w:right="57"/>
              <w:jc w:val="both"/>
              <w:rPr>
                <w:b/>
                <w:i/>
                <w:spacing w:val="-2"/>
                <w:sz w:val="24"/>
                <w:szCs w:val="24"/>
                <w:lang w:val="en-US" w:eastAsia="fi-FI"/>
              </w:rPr>
            </w:pPr>
            <w:r w:rsidRPr="000C7237">
              <w:rPr>
                <w:b/>
                <w:i/>
                <w:spacing w:val="-2"/>
                <w:sz w:val="24"/>
                <w:szCs w:val="24"/>
                <w:lang w:val="en-US" w:eastAsia="fi-FI"/>
              </w:rPr>
              <w:t>Papildyti 4.23 punktą pastraipomis:</w:t>
            </w:r>
          </w:p>
          <w:p w14:paraId="1293436F"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Rangovas turi apmokėti visus kaštus, susijusius su informacinių stendų ir nuolatinių aiškinamųjų stendų pastatymu ir priežiūra visą jų įrengimo laikotarpį.</w:t>
            </w:r>
          </w:p>
          <w:p w14:paraId="368EB62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lastRenderedPageBreak/>
              <w:t xml:space="preserve">Informaciniai stendai ir nuolatiniai aiškinamieji stendai turi būti įrengti projekto statybvietėse atitinkamai pagal Statybos įstatymo bei ES lėšomis finansuojamų projektų reikalavimus. Detalius reikalavimus Rangovui pateikia Užsakovas. </w:t>
            </w:r>
          </w:p>
          <w:p w14:paraId="1BEF55F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Informaciniai stendai turi būti įrengti prieš pradedant statybos darbus ir turi būti pašalinami po Statybos užbaigimo bet ne vėliau kaip iki galutinio mokėjimo prašymo ir atliktų darbų aktų patvirtinimo dienos, pakeitus juos nuolatiniais aiškinamaisiais stendais.</w:t>
            </w:r>
          </w:p>
          <w:p w14:paraId="47C2472A" w14:textId="77777777" w:rsidR="000C7237" w:rsidRPr="000C7237" w:rsidRDefault="000C7237" w:rsidP="000C7237">
            <w:pPr>
              <w:tabs>
                <w:tab w:val="left" w:pos="900"/>
              </w:tabs>
              <w:ind w:left="34"/>
              <w:jc w:val="both"/>
              <w:rPr>
                <w:spacing w:val="-2"/>
                <w:sz w:val="24"/>
                <w:szCs w:val="24"/>
                <w:lang w:val="en-US" w:eastAsia="fi-FI"/>
              </w:rPr>
            </w:pPr>
            <w:r w:rsidRPr="000C7237">
              <w:rPr>
                <w:spacing w:val="-2"/>
                <w:sz w:val="24"/>
                <w:szCs w:val="24"/>
                <w:lang w:val="en-US" w:eastAsia="fi-FI"/>
              </w:rPr>
              <w:t>Informaciniame stende bei nuolatiniame aiškinamajame stende privalo būti įvardyta ir Įgyvendinančioji Institucija, nurodyta pasiūlymo priede.</w:t>
            </w:r>
          </w:p>
          <w:p w14:paraId="0330ECF4" w14:textId="77777777" w:rsidR="000C7237" w:rsidRPr="000C7237" w:rsidRDefault="000C7237" w:rsidP="000C7237">
            <w:pPr>
              <w:tabs>
                <w:tab w:val="left" w:pos="900"/>
              </w:tabs>
              <w:ind w:left="34"/>
              <w:jc w:val="both"/>
              <w:rPr>
                <w:sz w:val="24"/>
                <w:szCs w:val="24"/>
                <w:lang w:val="en-US" w:eastAsia="fi-FI"/>
              </w:rPr>
            </w:pPr>
            <w:r w:rsidRPr="000C7237">
              <w:rPr>
                <w:sz w:val="24"/>
                <w:szCs w:val="24"/>
                <w:lang w:val="en-US" w:eastAsia="fi-FI"/>
              </w:rPr>
              <w:t>Informavimo apie projektą reikalavimai yra nustatyti Projekto administravimo ir finansavimo taisyklių (PAFT) 37 skirsnyje “Informavimas apie projektą”. Stendo šablonas yra pateiktas ES investicijos svetainėje: http://esinvesticijos.lt/lt/2014-2020_ES_fondu_zenklas.</w:t>
            </w:r>
          </w:p>
        </w:tc>
      </w:tr>
      <w:tr w:rsidR="000C7237" w:rsidRPr="000C7237" w14:paraId="409128ED"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09D261A" w14:textId="77777777" w:rsidR="000C7237" w:rsidRPr="000C7237" w:rsidRDefault="000C7237" w:rsidP="000C7237">
            <w:pPr>
              <w:rPr>
                <w:b/>
                <w:sz w:val="24"/>
                <w:szCs w:val="24"/>
                <w:lang w:val="en-US" w:eastAsia="fi-FI"/>
              </w:rPr>
            </w:pPr>
            <w:r w:rsidRPr="000C7237">
              <w:rPr>
                <w:b/>
                <w:sz w:val="24"/>
                <w:szCs w:val="24"/>
                <w:lang w:val="en-US" w:eastAsia="fi-FI"/>
              </w:rPr>
              <w:lastRenderedPageBreak/>
              <w:t>4.25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7CB6291" w14:textId="77777777" w:rsidR="000C7237" w:rsidRPr="000C7237" w:rsidRDefault="000C7237" w:rsidP="000C7237">
            <w:pPr>
              <w:jc w:val="both"/>
              <w:rPr>
                <w:b/>
                <w:sz w:val="24"/>
                <w:szCs w:val="24"/>
                <w:lang w:val="en-US" w:eastAsia="fi-FI"/>
              </w:rPr>
            </w:pPr>
            <w:r w:rsidRPr="000C7237">
              <w:rPr>
                <w:b/>
                <w:sz w:val="24"/>
                <w:szCs w:val="24"/>
                <w:lang w:val="en-US" w:eastAsia="fi-FI"/>
              </w:rPr>
              <w:t>Esamos inžinerinės komunikacijos</w:t>
            </w:r>
          </w:p>
        </w:tc>
      </w:tr>
      <w:tr w:rsidR="000C7237" w:rsidRPr="000C7237" w14:paraId="4174CA47"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1BDBD8C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94C5CC3" w14:textId="77777777" w:rsidR="00AA02C2" w:rsidRPr="000C7237" w:rsidRDefault="00AA02C2" w:rsidP="00AA02C2">
            <w:pPr>
              <w:jc w:val="both"/>
              <w:rPr>
                <w:i/>
                <w:sz w:val="24"/>
                <w:szCs w:val="24"/>
                <w:lang w:val="en-US" w:eastAsia="fi-FI"/>
              </w:rPr>
            </w:pPr>
            <w:r w:rsidRPr="000C7237">
              <w:rPr>
                <w:b/>
                <w:i/>
                <w:sz w:val="24"/>
                <w:szCs w:val="24"/>
                <w:lang w:val="en-US" w:eastAsia="fi-FI"/>
              </w:rPr>
              <w:t>Papildyti nauju punktu 4.25 Esamos inžinerinės komunikacijos:</w:t>
            </w:r>
          </w:p>
          <w:p w14:paraId="718F6F9E" w14:textId="77777777" w:rsidR="00AA02C2" w:rsidRPr="000C7237" w:rsidRDefault="00AA02C2" w:rsidP="00AA02C2">
            <w:pPr>
              <w:jc w:val="both"/>
              <w:rPr>
                <w:rFonts w:eastAsia="Calibri"/>
                <w:sz w:val="24"/>
                <w:szCs w:val="24"/>
                <w:lang w:val="en-US"/>
              </w:rPr>
            </w:pPr>
            <w:r w:rsidRPr="000C7237">
              <w:rPr>
                <w:sz w:val="24"/>
                <w:szCs w:val="24"/>
                <w:lang w:val="en-US" w:eastAsia="fi-FI"/>
              </w:rPr>
              <w:t>Vykdant žemės kasimo darbus inžinerinių tinklų, susisiekimo komunikacijų ir kitų objektų apsaugos zonose (statybvietėje ar šalia jos</w:t>
            </w:r>
            <w:r w:rsidRPr="00494A6F">
              <w:rPr>
                <w:sz w:val="24"/>
                <w:szCs w:val="24"/>
                <w:lang w:val="en-US" w:eastAsia="fi-FI"/>
              </w:rPr>
              <w:t xml:space="preserve">), Rangovas privalo vadovautis </w:t>
            </w:r>
            <w:r w:rsidRPr="00494A6F">
              <w:rPr>
                <w:color w:val="000000"/>
                <w:sz w:val="24"/>
                <w:szCs w:val="24"/>
              </w:rPr>
              <w:t>STR 1.06.01:2016 „Statybos darbai. Statinio statybos priežiūra“</w:t>
            </w:r>
            <w:r w:rsidRPr="00494A6F">
              <w:rPr>
                <w:sz w:val="24"/>
                <w:szCs w:val="24"/>
                <w:lang w:val="en-US" w:eastAsia="fi-FI"/>
              </w:rPr>
              <w:t xml:space="preserve"> ir </w:t>
            </w:r>
            <w:r w:rsidRPr="00494A6F">
              <w:rPr>
                <w:color w:val="000000"/>
                <w:sz w:val="24"/>
                <w:szCs w:val="24"/>
              </w:rPr>
              <w:t>STR 1.06.01:2016 „Statybos darbai. Statinio statybos priežiūra“</w:t>
            </w:r>
            <w:r>
              <w:rPr>
                <w:color w:val="000000"/>
                <w:lang w:val="lt-LT"/>
              </w:rPr>
              <w:t xml:space="preserve"> </w:t>
            </w:r>
            <w:r w:rsidRPr="000C7237">
              <w:rPr>
                <w:sz w:val="24"/>
                <w:szCs w:val="24"/>
                <w:lang w:val="en-US" w:eastAsia="fi-FI"/>
              </w:rPr>
              <w:t>nustatyta tvarka. Rangovas atsako už bet kokią žalą, padarytą esamiems keliams, tranšėjoms, vamzdžiams, kabeliams ir kt. atliekant Darbus, įskaitant ir subrangovų atliekamus darbus, ir privalo ištaisyti tokią žalą savo sąskaita iki Darbų užbaigimo termino.</w:t>
            </w:r>
          </w:p>
          <w:p w14:paraId="37F808C2" w14:textId="26B9E4E1" w:rsidR="000C7237" w:rsidRPr="000C7237" w:rsidRDefault="00AA02C2" w:rsidP="00AA02C2">
            <w:pPr>
              <w:jc w:val="both"/>
              <w:rPr>
                <w:b/>
                <w:sz w:val="24"/>
                <w:szCs w:val="24"/>
                <w:lang w:val="en-US" w:eastAsia="fi-FI"/>
              </w:rPr>
            </w:pPr>
            <w:r w:rsidRPr="000C7237">
              <w:rPr>
                <w:sz w:val="24"/>
                <w:szCs w:val="24"/>
                <w:lang w:val="en-US" w:eastAsia="fi-FI"/>
              </w:rPr>
              <w:t>Rangovas susitaria su vietinės valdžios įstaigomis ir turto savininkais dėl inžinerinių tinklų pašalinimo, perkėlimo ir atstatymo pagal Inžinieriaus nurodymus. Rangovas padengia tokių darbų sąnaudas.</w:t>
            </w:r>
          </w:p>
        </w:tc>
      </w:tr>
      <w:tr w:rsidR="000C7237" w:rsidRPr="000C7237" w14:paraId="7425AE02"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3880CA6E" w14:textId="77777777" w:rsidR="000C7237" w:rsidRPr="000C7237" w:rsidRDefault="000C7237" w:rsidP="000C7237">
            <w:pPr>
              <w:rPr>
                <w:b/>
                <w:sz w:val="24"/>
                <w:szCs w:val="24"/>
                <w:lang w:val="en-US" w:eastAsia="fi-FI"/>
              </w:rPr>
            </w:pPr>
            <w:r w:rsidRPr="000C7237">
              <w:rPr>
                <w:b/>
                <w:sz w:val="24"/>
                <w:szCs w:val="24"/>
                <w:lang w:val="en-US" w:eastAsia="fi-FI"/>
              </w:rPr>
              <w:t>4.26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FE2A01F" w14:textId="77777777" w:rsidR="000C7237" w:rsidRPr="000C7237" w:rsidRDefault="000C7237" w:rsidP="000C7237">
            <w:pPr>
              <w:jc w:val="both"/>
              <w:rPr>
                <w:b/>
                <w:sz w:val="24"/>
                <w:szCs w:val="24"/>
                <w:lang w:val="en-US" w:eastAsia="fi-FI"/>
              </w:rPr>
            </w:pPr>
            <w:r w:rsidRPr="000C7237">
              <w:rPr>
                <w:b/>
                <w:sz w:val="24"/>
                <w:szCs w:val="24"/>
                <w:lang w:val="en-US" w:eastAsia="fi-FI"/>
              </w:rPr>
              <w:t xml:space="preserve">Mokymai Užsakovo darbuotojams </w:t>
            </w:r>
          </w:p>
        </w:tc>
      </w:tr>
      <w:tr w:rsidR="000C7237" w:rsidRPr="000C7237" w14:paraId="0B9C7D4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491806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CF6FA9B" w14:textId="77777777" w:rsidR="000C7237" w:rsidRPr="000C7237" w:rsidRDefault="000C7237" w:rsidP="000C7237">
            <w:pPr>
              <w:jc w:val="both"/>
              <w:rPr>
                <w:sz w:val="24"/>
                <w:szCs w:val="24"/>
                <w:lang w:val="en-US" w:eastAsia="fi-FI"/>
              </w:rPr>
            </w:pPr>
            <w:r w:rsidRPr="000C7237">
              <w:rPr>
                <w:b/>
                <w:i/>
                <w:sz w:val="24"/>
                <w:szCs w:val="24"/>
                <w:lang w:val="en-US" w:eastAsia="fi-FI"/>
              </w:rPr>
              <w:t>Papildyti nauju 4.26 punktu „Mokymai Užsakovo darbuotojams“</w:t>
            </w:r>
            <w:r w:rsidRPr="000C7237">
              <w:rPr>
                <w:b/>
                <w:sz w:val="24"/>
                <w:szCs w:val="24"/>
                <w:lang w:val="en-US" w:eastAsia="fi-FI"/>
              </w:rPr>
              <w:t>:</w:t>
            </w:r>
          </w:p>
          <w:p w14:paraId="69F8DF54" w14:textId="46C25FDB" w:rsidR="000C7237" w:rsidRPr="000C7237" w:rsidRDefault="0053427A" w:rsidP="000C7237">
            <w:pPr>
              <w:jc w:val="both"/>
              <w:rPr>
                <w:sz w:val="24"/>
                <w:szCs w:val="24"/>
                <w:lang w:val="en-US" w:eastAsia="fi-FI"/>
              </w:rPr>
            </w:pPr>
            <w:r>
              <w:rPr>
                <w:sz w:val="24"/>
                <w:szCs w:val="24"/>
                <w:lang w:val="en-US" w:eastAsia="fi-FI"/>
              </w:rPr>
              <w:t xml:space="preserve">Rangovas turi </w:t>
            </w:r>
            <w:r w:rsidR="000C7237" w:rsidRPr="000C7237">
              <w:rPr>
                <w:sz w:val="24"/>
                <w:szCs w:val="24"/>
                <w:lang w:val="en-US" w:eastAsia="fi-FI"/>
              </w:rPr>
              <w:t xml:space="preserve">vesti mokymus (teorinius ir praktinius) Užsakovo darbuotojams, kaip eksploatuoti ir tinkamai prižiūrėti pastatytą objektą ir jame sumontuotą įrangą. </w:t>
            </w:r>
          </w:p>
        </w:tc>
      </w:tr>
      <w:tr w:rsidR="000C7237" w:rsidRPr="000C7237" w14:paraId="2908E7E4" w14:textId="77777777" w:rsidTr="00152621">
        <w:tc>
          <w:tcPr>
            <w:tcW w:w="9465" w:type="dxa"/>
            <w:gridSpan w:val="4"/>
            <w:tcBorders>
              <w:top w:val="single" w:sz="4" w:space="0" w:color="auto"/>
              <w:left w:val="single" w:sz="4" w:space="0" w:color="auto"/>
              <w:bottom w:val="single" w:sz="4" w:space="0" w:color="auto"/>
              <w:right w:val="single" w:sz="4" w:space="0" w:color="auto"/>
            </w:tcBorders>
            <w:hideMark/>
          </w:tcPr>
          <w:p w14:paraId="0D7DAAAA" w14:textId="77777777" w:rsidR="000C7237" w:rsidRPr="000C7237" w:rsidRDefault="000C7237" w:rsidP="000C7237">
            <w:pPr>
              <w:jc w:val="center"/>
              <w:rPr>
                <w:b/>
                <w:i/>
                <w:sz w:val="24"/>
                <w:szCs w:val="24"/>
                <w:lang w:val="en-US" w:eastAsia="fi-FI"/>
              </w:rPr>
            </w:pPr>
            <w:r w:rsidRPr="000C7237">
              <w:rPr>
                <w:b/>
                <w:sz w:val="24"/>
                <w:szCs w:val="24"/>
                <w:lang w:val="en-US" w:eastAsia="fi-FI"/>
              </w:rPr>
              <w:t>5 straipsnis. Projektavimas</w:t>
            </w:r>
          </w:p>
        </w:tc>
      </w:tr>
      <w:tr w:rsidR="000C7237" w:rsidRPr="000C7237" w14:paraId="597E13E6"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55B4EF24" w14:textId="77777777" w:rsidR="000C7237" w:rsidRPr="000C7237" w:rsidRDefault="000C7237" w:rsidP="000C7237">
            <w:pPr>
              <w:rPr>
                <w:b/>
                <w:sz w:val="24"/>
                <w:szCs w:val="24"/>
                <w:lang w:val="en-US" w:eastAsia="fi-FI"/>
              </w:rPr>
            </w:pPr>
            <w:r w:rsidRPr="000C7237">
              <w:rPr>
                <w:b/>
                <w:sz w:val="24"/>
                <w:szCs w:val="24"/>
                <w:lang w:val="en-US" w:eastAsia="fi-FI"/>
              </w:rPr>
              <w:t>5.1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94725B3" w14:textId="77777777" w:rsidR="000C7237" w:rsidRPr="000C7237" w:rsidRDefault="000C7237" w:rsidP="000C7237">
            <w:pPr>
              <w:jc w:val="both"/>
              <w:rPr>
                <w:b/>
                <w:i/>
                <w:sz w:val="24"/>
                <w:szCs w:val="24"/>
                <w:lang w:val="en-US" w:eastAsia="fi-FI"/>
              </w:rPr>
            </w:pPr>
            <w:r w:rsidRPr="000C7237">
              <w:rPr>
                <w:b/>
                <w:sz w:val="24"/>
                <w:szCs w:val="24"/>
                <w:lang w:val="en-US" w:eastAsia="fi-FI"/>
              </w:rPr>
              <w:t>Bendrosios projektavimo prievolės</w:t>
            </w:r>
          </w:p>
        </w:tc>
      </w:tr>
      <w:tr w:rsidR="00AA02C2" w:rsidRPr="000C7237" w14:paraId="6F4A4420"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54CE5085" w14:textId="77777777" w:rsidR="00AA02C2" w:rsidRPr="000C7237" w:rsidRDefault="00AA02C2" w:rsidP="00AA02C2">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4707A2AF" w14:textId="77777777" w:rsidR="00AA02C2" w:rsidRPr="000C7237" w:rsidRDefault="00AA02C2" w:rsidP="00AA02C2">
            <w:pPr>
              <w:jc w:val="both"/>
              <w:rPr>
                <w:i/>
                <w:sz w:val="24"/>
                <w:szCs w:val="24"/>
                <w:lang w:val="en-US" w:eastAsia="fi-FI"/>
              </w:rPr>
            </w:pPr>
            <w:r w:rsidRPr="000C7237">
              <w:rPr>
                <w:b/>
                <w:i/>
                <w:sz w:val="24"/>
                <w:szCs w:val="24"/>
                <w:lang w:val="en-US" w:eastAsia="fi-FI"/>
              </w:rPr>
              <w:t>Pakeisti pirmą 5.1 punkto pastraipą ir ją išdėstyti taip</w:t>
            </w:r>
            <w:r w:rsidRPr="000C7237">
              <w:rPr>
                <w:i/>
                <w:sz w:val="24"/>
                <w:szCs w:val="24"/>
                <w:lang w:val="en-US" w:eastAsia="fi-FI"/>
              </w:rPr>
              <w:t>:</w:t>
            </w:r>
          </w:p>
          <w:p w14:paraId="0AF8FB21" w14:textId="27D43254" w:rsidR="00AA02C2" w:rsidRPr="001D11FB" w:rsidRDefault="00AA02C2" w:rsidP="00AA02C2">
            <w:pPr>
              <w:jc w:val="both"/>
              <w:rPr>
                <w:bCs/>
                <w:sz w:val="24"/>
                <w:szCs w:val="24"/>
                <w:lang w:val="en-US" w:eastAsia="fi-FI"/>
              </w:rPr>
            </w:pPr>
            <w:r w:rsidRPr="001D11FB">
              <w:rPr>
                <w:bCs/>
                <w:sz w:val="24"/>
                <w:szCs w:val="24"/>
                <w:lang w:val="en-US" w:eastAsia="fi-FI"/>
              </w:rPr>
              <w:t>Rangovas, imdamasis atsakomybės, privalo parengti Statinio projektą vadovaudamasis Lietuvos Respublikos 1995 m gruodžio12d. Nr.I-1120 Teritorijų planavimo įstatymu ( aktualia redakcija), Lietuvos Respublikos 1996</w:t>
            </w:r>
            <w:r w:rsidR="0053427A">
              <w:rPr>
                <w:bCs/>
                <w:sz w:val="24"/>
                <w:szCs w:val="24"/>
                <w:lang w:val="en-US" w:eastAsia="fi-FI"/>
              </w:rPr>
              <w:t xml:space="preserve"> </w:t>
            </w:r>
            <w:r w:rsidRPr="001D11FB">
              <w:rPr>
                <w:bCs/>
                <w:sz w:val="24"/>
                <w:szCs w:val="24"/>
                <w:lang w:val="en-US" w:eastAsia="fi-FI"/>
              </w:rPr>
              <w:t xml:space="preserve">m. kovo 19 d. Nr. I-1240 Statybos įstatymu ir  STR </w:t>
            </w:r>
            <w:hyperlink r:id="rId41" w:history="1">
              <w:r w:rsidRPr="001D11FB">
                <w:rPr>
                  <w:bCs/>
                  <w:sz w:val="24"/>
                  <w:szCs w:val="24"/>
                  <w:lang w:val="en-US" w:eastAsia="fi-FI"/>
                </w:rPr>
                <w:t>1.04.04:2017</w:t>
              </w:r>
            </w:hyperlink>
            <w:r w:rsidRPr="001D11FB">
              <w:rPr>
                <w:bCs/>
                <w:sz w:val="24"/>
                <w:szCs w:val="24"/>
                <w:lang w:val="en-US" w:eastAsia="fi-FI"/>
              </w:rPr>
              <w:t xml:space="preserve"> “Statinio projektavimas, projekto ekspertizė” nuostatomis. Projektą turi rengti Statinio projektuotojas - fizinis asmuo, juridinis asmuo, kita užsienio organizacija, turintys Statybos įstatymo nustatytą teisę užsiimti statinio projektavimu</w:t>
            </w:r>
            <w:r w:rsidRPr="001D11FB" w:rsidDel="00423727">
              <w:rPr>
                <w:bCs/>
                <w:sz w:val="24"/>
                <w:szCs w:val="24"/>
                <w:lang w:val="en-US" w:eastAsia="fi-FI"/>
              </w:rPr>
              <w:t xml:space="preserve"> </w:t>
            </w:r>
            <w:r w:rsidRPr="001D11FB">
              <w:rPr>
                <w:bCs/>
                <w:sz w:val="24"/>
                <w:szCs w:val="24"/>
                <w:lang w:val="en-US" w:eastAsia="fi-FI"/>
              </w:rPr>
              <w:t xml:space="preserve">Rangovas Inžinieriui patvirtinti privalo pateikti projektavimo įmonės ir projekto vadovo, kurio teisės ir pareigos pateiktos STR </w:t>
            </w:r>
            <w:hyperlink r:id="rId42" w:history="1">
              <w:r w:rsidRPr="001D11FB">
                <w:rPr>
                  <w:bCs/>
                  <w:sz w:val="24"/>
                  <w:szCs w:val="24"/>
                  <w:lang w:val="en-US" w:eastAsia="fi-FI"/>
                </w:rPr>
                <w:t>1.04.04:2017</w:t>
              </w:r>
            </w:hyperlink>
            <w:r w:rsidRPr="001D11FB">
              <w:rPr>
                <w:bCs/>
                <w:sz w:val="24"/>
                <w:szCs w:val="24"/>
                <w:lang w:val="en-US" w:eastAsia="fi-FI"/>
              </w:rPr>
              <w:t xml:space="preserve"> </w:t>
            </w:r>
            <w:r>
              <w:rPr>
                <w:bCs/>
                <w:sz w:val="24"/>
                <w:szCs w:val="24"/>
                <w:lang w:val="en-US" w:eastAsia="fi-FI"/>
              </w:rPr>
              <w:t>“</w:t>
            </w:r>
            <w:r w:rsidRPr="001D11FB">
              <w:rPr>
                <w:bCs/>
                <w:sz w:val="24"/>
                <w:szCs w:val="24"/>
                <w:lang w:val="en-US" w:eastAsia="fi-FI"/>
              </w:rPr>
              <w:t>Statinio projektavimas, projekto ekspertizė”, pavadinimą, pavardę su kontaktiniais duomenimis, kvalifikacijos atestatų kopijas.</w:t>
            </w:r>
          </w:p>
          <w:p w14:paraId="0CC6D584" w14:textId="77777777" w:rsidR="00AA02C2" w:rsidRPr="000C7237" w:rsidRDefault="00AA02C2" w:rsidP="00AA02C2">
            <w:pPr>
              <w:jc w:val="both"/>
              <w:rPr>
                <w:b/>
                <w:i/>
                <w:sz w:val="24"/>
                <w:szCs w:val="24"/>
                <w:lang w:val="en-US" w:eastAsia="fi-FI"/>
              </w:rPr>
            </w:pPr>
            <w:r w:rsidRPr="000C7237">
              <w:rPr>
                <w:b/>
                <w:i/>
                <w:sz w:val="24"/>
                <w:szCs w:val="24"/>
                <w:lang w:val="en-US" w:eastAsia="fi-FI"/>
              </w:rPr>
              <w:t>Pakeisti trečią ir ketvirtą 5.1 punkto pastraipas ir jas išdėstyti taip:</w:t>
            </w:r>
          </w:p>
          <w:p w14:paraId="42F9E918" w14:textId="77777777" w:rsidR="00AA02C2" w:rsidRPr="000C7237" w:rsidRDefault="00AA02C2" w:rsidP="00AA02C2">
            <w:pPr>
              <w:jc w:val="both"/>
              <w:rPr>
                <w:bCs/>
                <w:sz w:val="24"/>
                <w:szCs w:val="24"/>
                <w:lang w:val="en-US" w:eastAsia="fi-FI"/>
              </w:rPr>
            </w:pPr>
            <w:r w:rsidRPr="000C7237">
              <w:rPr>
                <w:bCs/>
                <w:sz w:val="24"/>
                <w:szCs w:val="24"/>
                <w:lang w:val="en-US" w:eastAsia="fi-FI"/>
              </w:rPr>
              <w:t xml:space="preserve">Rangovas, gavęs pranešimą pagal 8.1 punktą [Darbo pradžia], privalo išnagrinėti Užsakovo reikalavimus: bendruosius ir specialiuosius reikalavimus, projektavimo sąlygas, nužymėjimo duomenis ir kitus dokumentus, išsamiai susipažinti su statybviete, patikrinti pagrindinius projektinius duomenis (t.y. vandens, nuotekų, dumblo ir t.t. kokybinius ir kiekybinius rodiklius), užsakyti ir atlikti visus projekto parengimui reikalingus aikštelės ir/arba statinių tyrimus ir/arba bandymus. Rangovas per 2 mėnesius nuo Darbo pradžios, privalo </w:t>
            </w:r>
            <w:r w:rsidRPr="000C7237">
              <w:rPr>
                <w:bCs/>
                <w:sz w:val="24"/>
                <w:szCs w:val="24"/>
                <w:lang w:val="en-US" w:eastAsia="fi-FI"/>
              </w:rPr>
              <w:lastRenderedPageBreak/>
              <w:t>pranešti Inžinieriui apie visas Užsakovo dokumentuose arba atskaitos duomenyse rastas klaidas, neatitikimus ar kitus trūkumus.</w:t>
            </w:r>
          </w:p>
          <w:p w14:paraId="087003C8" w14:textId="77777777" w:rsidR="00AA02C2" w:rsidRPr="000C7237" w:rsidRDefault="00AA02C2" w:rsidP="00AA02C2">
            <w:pPr>
              <w:ind w:right="-17"/>
              <w:jc w:val="both"/>
              <w:rPr>
                <w:snapToGrid w:val="0"/>
                <w:sz w:val="24"/>
                <w:szCs w:val="24"/>
                <w:lang w:val="en-US" w:eastAsia="fi-FI"/>
              </w:rPr>
            </w:pPr>
            <w:r w:rsidRPr="000C7237">
              <w:rPr>
                <w:snapToGrid w:val="0"/>
                <w:sz w:val="24"/>
                <w:szCs w:val="24"/>
                <w:lang w:val="en-US" w:eastAsia="fi-FI"/>
              </w:rPr>
              <w:t xml:space="preserve">Inžinierius, gavęs tokį pranešimą, privalo nuspręsti, ar taikytinas 13 straipsnis </w:t>
            </w:r>
            <w:r w:rsidRPr="000C7237">
              <w:rPr>
                <w:i/>
                <w:snapToGrid w:val="0"/>
                <w:sz w:val="24"/>
                <w:szCs w:val="24"/>
                <w:lang w:val="en-US" w:eastAsia="fi-FI"/>
              </w:rPr>
              <w:t>[Pakeitimai ir pataisymai]</w:t>
            </w:r>
            <w:r w:rsidRPr="000C7237">
              <w:rPr>
                <w:snapToGrid w:val="0"/>
                <w:sz w:val="24"/>
                <w:szCs w:val="24"/>
                <w:lang w:val="en-US" w:eastAsia="fi-FI"/>
              </w:rPr>
              <w:t>, ir tai raštu pranešti Rangovui. Jeigu patyręs Rangovas, tinkamai vykdydamas savo prievoles, iki Pasiūlymo pateikimo tyrinėdamas Statybvietę ir profesionaliai nagrinėdamas Užsakovo reikalavimus ar kitą Užsakovo dokumentaciją būtų galėjęs surasti klaidą, neatitikimą ar kitą trūkumą, tai Baigimo laikas neturi būti pratęsiamas.</w:t>
            </w:r>
          </w:p>
          <w:p w14:paraId="4C4DBCC3" w14:textId="77777777" w:rsidR="00AA02C2" w:rsidRPr="000C7237" w:rsidRDefault="00AA02C2" w:rsidP="00AA02C2">
            <w:pPr>
              <w:jc w:val="both"/>
              <w:rPr>
                <w:b/>
                <w:i/>
                <w:sz w:val="24"/>
                <w:szCs w:val="24"/>
                <w:lang w:val="en-US" w:eastAsia="fi-FI"/>
              </w:rPr>
            </w:pPr>
            <w:r w:rsidRPr="000C7237">
              <w:rPr>
                <w:b/>
                <w:i/>
                <w:sz w:val="24"/>
                <w:szCs w:val="24"/>
                <w:lang w:val="en-US" w:eastAsia="fi-FI"/>
              </w:rPr>
              <w:t>Papildyti 5.1 punktą pastraipa:</w:t>
            </w:r>
          </w:p>
          <w:p w14:paraId="5D4F6C04" w14:textId="77777777" w:rsidR="00AA02C2" w:rsidRPr="000C7237" w:rsidRDefault="00AA02C2" w:rsidP="00AA02C2">
            <w:pPr>
              <w:ind w:right="-17"/>
              <w:jc w:val="both"/>
              <w:rPr>
                <w:snapToGrid w:val="0"/>
                <w:sz w:val="24"/>
                <w:szCs w:val="24"/>
                <w:lang w:val="en-US" w:eastAsia="fi-FI"/>
              </w:rPr>
            </w:pPr>
            <w:r w:rsidRPr="000C7237">
              <w:rPr>
                <w:snapToGrid w:val="0"/>
                <w:sz w:val="24"/>
                <w:szCs w:val="24"/>
                <w:lang w:val="en-US" w:eastAsia="fi-FI"/>
              </w:rPr>
              <w:t xml:space="preserve">Užsakovas privalo pateikti Rangovui privalomuosius techninio projekto rengimo dokumentus, jei tokie dokumentai nebuvo pateikti kartu su Pirkimo dokumentais. Užsakovas gali paprašyti Rangovą nurodyti projektuojamo statinio energijos resursų poreikius (pvz. elektros, šilumos, vandens ir t.t.) ir kitus duomenis, kurie reikalingi parengti privalomuosius techninio projekto rengimo dokumentus. </w:t>
            </w:r>
          </w:p>
          <w:p w14:paraId="4ED57DDC" w14:textId="4AEFB3DD" w:rsidR="00AA02C2" w:rsidRPr="000C7237" w:rsidRDefault="00AA02C2" w:rsidP="00AA02C2">
            <w:pPr>
              <w:ind w:right="-17"/>
              <w:jc w:val="both"/>
              <w:rPr>
                <w:snapToGrid w:val="0"/>
                <w:sz w:val="24"/>
                <w:szCs w:val="24"/>
                <w:lang w:val="en-US" w:eastAsia="fi-FI"/>
              </w:rPr>
            </w:pPr>
            <w:r w:rsidRPr="000C7237">
              <w:rPr>
                <w:snapToGrid w:val="0"/>
                <w:sz w:val="24"/>
                <w:szCs w:val="24"/>
                <w:lang w:val="en-US" w:eastAsia="fi-FI"/>
              </w:rPr>
              <w:t xml:space="preserve">Statinio projektas turi būti parengtas laikantis projektavimo sąlygų, teritorijų planavimo dokumentų, sutartyje pateiktų Užsakovo reikalavimų bei atitikti </w:t>
            </w:r>
            <w:r w:rsidRPr="001D11FB">
              <w:rPr>
                <w:bCs/>
                <w:sz w:val="24"/>
                <w:szCs w:val="24"/>
                <w:lang w:val="en-US" w:eastAsia="fi-FI"/>
              </w:rPr>
              <w:t xml:space="preserve">STR </w:t>
            </w:r>
            <w:hyperlink r:id="rId43" w:history="1">
              <w:r w:rsidRPr="001D11FB">
                <w:rPr>
                  <w:bCs/>
                  <w:sz w:val="24"/>
                  <w:szCs w:val="24"/>
                  <w:lang w:val="en-US" w:eastAsia="fi-FI"/>
                </w:rPr>
                <w:t>1.04.04:2017</w:t>
              </w:r>
            </w:hyperlink>
            <w:r w:rsidRPr="001D11FB">
              <w:rPr>
                <w:bCs/>
                <w:sz w:val="24"/>
                <w:szCs w:val="24"/>
                <w:lang w:val="en-US" w:eastAsia="fi-FI"/>
              </w:rPr>
              <w:t xml:space="preserve"> “Statinio projektavimas, projekto ekspertizė”</w:t>
            </w:r>
            <w:r w:rsidRPr="000C7237">
              <w:rPr>
                <w:sz w:val="24"/>
                <w:szCs w:val="24"/>
                <w:lang w:val="en-US" w:eastAsia="fi-FI"/>
              </w:rPr>
              <w:t xml:space="preserve"> </w:t>
            </w:r>
            <w:r w:rsidRPr="000C7237">
              <w:rPr>
                <w:snapToGrid w:val="0"/>
                <w:sz w:val="24"/>
                <w:szCs w:val="24"/>
                <w:lang w:val="en-US" w:eastAsia="fi-FI"/>
              </w:rPr>
              <w:t>reikalavimus.</w:t>
            </w:r>
          </w:p>
        </w:tc>
      </w:tr>
      <w:tr w:rsidR="000C7237" w:rsidRPr="000C7237" w14:paraId="2F87C2A0"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F246C59" w14:textId="77777777" w:rsidR="000C7237" w:rsidRPr="000C7237" w:rsidRDefault="000C7237" w:rsidP="000C7237">
            <w:pPr>
              <w:rPr>
                <w:b/>
                <w:sz w:val="24"/>
                <w:szCs w:val="24"/>
                <w:lang w:val="en-US" w:eastAsia="fi-FI"/>
              </w:rPr>
            </w:pPr>
            <w:r w:rsidRPr="000C7237">
              <w:rPr>
                <w:b/>
                <w:sz w:val="24"/>
                <w:szCs w:val="24"/>
                <w:lang w:val="en-US" w:eastAsia="fi-FI"/>
              </w:rPr>
              <w:lastRenderedPageBreak/>
              <w:t>5.7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35D5B64" w14:textId="77777777" w:rsidR="000C7237" w:rsidRPr="000C7237" w:rsidRDefault="000C7237" w:rsidP="000C7237">
            <w:pPr>
              <w:jc w:val="both"/>
              <w:rPr>
                <w:b/>
                <w:i/>
                <w:sz w:val="24"/>
                <w:szCs w:val="24"/>
                <w:lang w:val="en-US" w:eastAsia="fi-FI"/>
              </w:rPr>
            </w:pPr>
            <w:r w:rsidRPr="000C7237">
              <w:rPr>
                <w:b/>
                <w:color w:val="000000"/>
                <w:sz w:val="24"/>
                <w:szCs w:val="24"/>
                <w:lang w:val="en-US" w:eastAsia="fi-FI"/>
              </w:rPr>
              <w:t>Naudojimo ir priežiūros instrukcijos</w:t>
            </w:r>
          </w:p>
        </w:tc>
      </w:tr>
      <w:tr w:rsidR="000C7237" w:rsidRPr="000C7237" w14:paraId="6EB6DEB2"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6424FE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9008B0A" w14:textId="77777777" w:rsidR="000C7237" w:rsidRPr="000C7237" w:rsidRDefault="000C7237" w:rsidP="000C7237">
            <w:pPr>
              <w:jc w:val="both"/>
              <w:rPr>
                <w:b/>
                <w:bCs/>
                <w:i/>
                <w:sz w:val="24"/>
                <w:szCs w:val="24"/>
                <w:lang w:val="en-US" w:eastAsia="fi-FI"/>
              </w:rPr>
            </w:pPr>
            <w:r w:rsidRPr="000C7237">
              <w:rPr>
                <w:b/>
                <w:i/>
                <w:sz w:val="24"/>
                <w:szCs w:val="24"/>
                <w:lang w:val="en-US" w:eastAsia="fi-FI"/>
              </w:rPr>
              <w:t>Pakeisti 5.7 punkto pavadinimą į „</w:t>
            </w:r>
            <w:r w:rsidRPr="000C7237">
              <w:rPr>
                <w:b/>
                <w:bCs/>
                <w:i/>
                <w:sz w:val="24"/>
                <w:szCs w:val="24"/>
                <w:lang w:val="en-US" w:eastAsia="fi-FI"/>
              </w:rPr>
              <w:t>Eksploatacijos ir priežiūros instrukcijos“ ir jį išdėstyti taip:</w:t>
            </w:r>
          </w:p>
          <w:p w14:paraId="64E2DFF6" w14:textId="77777777"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Rangovas turi raštu pateikti Užsakovui tris (3) kopijas Eksploatacijos ir Priežiūros instrukcijų lietuvių kalba per 5 darbo dienas nuo pareikalavimo. Instrukcijose turi būti išsamiai aprašytas sumontuotų įrenginių eksploatavimas ir priežiūra, įskaitant visą mechaninę ir elektros įrangą, kuri buvo įrengta pagal šią sutartį. Kartu turi būti pateikti minėtos įrangos techniniai pasai. </w:t>
            </w:r>
          </w:p>
        </w:tc>
      </w:tr>
      <w:tr w:rsidR="000C7237" w:rsidRPr="000C7237" w14:paraId="69445250"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88A35F1"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6 straipsnis. Tarnautojai ir darbininkai</w:t>
            </w:r>
          </w:p>
        </w:tc>
      </w:tr>
      <w:tr w:rsidR="000C7237" w:rsidRPr="000C7237" w14:paraId="3E67459A"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7D16B953" w14:textId="77777777" w:rsidR="000C7237" w:rsidRPr="000C7237" w:rsidRDefault="000C7237" w:rsidP="000C7237">
            <w:pPr>
              <w:rPr>
                <w:b/>
                <w:sz w:val="24"/>
                <w:szCs w:val="24"/>
                <w:lang w:val="en-US" w:eastAsia="fi-FI"/>
              </w:rPr>
            </w:pPr>
            <w:r w:rsidRPr="000C7237">
              <w:rPr>
                <w:b/>
                <w:sz w:val="24"/>
                <w:szCs w:val="24"/>
                <w:lang w:val="en-US" w:eastAsia="fi-FI"/>
              </w:rPr>
              <w:t>6.5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BD0A56D" w14:textId="77777777" w:rsidR="000C7237" w:rsidRPr="000C7237" w:rsidRDefault="000C7237" w:rsidP="000C7237">
            <w:pPr>
              <w:jc w:val="both"/>
              <w:rPr>
                <w:b/>
                <w:sz w:val="24"/>
                <w:szCs w:val="24"/>
                <w:lang w:val="en-US" w:eastAsia="fi-FI"/>
              </w:rPr>
            </w:pPr>
            <w:r w:rsidRPr="000C7237">
              <w:rPr>
                <w:b/>
                <w:sz w:val="24"/>
                <w:szCs w:val="24"/>
                <w:lang w:val="en-US" w:eastAsia="fi-FI"/>
              </w:rPr>
              <w:t>Darbo valandos</w:t>
            </w:r>
          </w:p>
        </w:tc>
      </w:tr>
      <w:tr w:rsidR="000C7237" w:rsidRPr="000C7237" w14:paraId="3180715C" w14:textId="77777777" w:rsidTr="00152621">
        <w:tc>
          <w:tcPr>
            <w:tcW w:w="1525" w:type="dxa"/>
            <w:tcBorders>
              <w:top w:val="single" w:sz="4" w:space="0" w:color="auto"/>
              <w:left w:val="single" w:sz="4" w:space="0" w:color="auto"/>
              <w:bottom w:val="single" w:sz="4" w:space="0" w:color="auto"/>
              <w:right w:val="single" w:sz="4" w:space="0" w:color="auto"/>
            </w:tcBorders>
          </w:tcPr>
          <w:p w14:paraId="1AE5FA4B"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3BFBE74"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6.5 punktą:</w:t>
            </w:r>
          </w:p>
          <w:p w14:paraId="6DFA2C3F" w14:textId="77777777" w:rsidR="000C7237" w:rsidRPr="000C7237" w:rsidRDefault="000C7237" w:rsidP="000C7237">
            <w:pPr>
              <w:jc w:val="both"/>
              <w:rPr>
                <w:sz w:val="24"/>
                <w:szCs w:val="24"/>
                <w:lang w:val="en-US" w:eastAsia="fi-FI"/>
              </w:rPr>
            </w:pPr>
            <w:r w:rsidRPr="000C7237">
              <w:rPr>
                <w:sz w:val="24"/>
                <w:szCs w:val="24"/>
                <w:lang w:val="en-US" w:eastAsia="fi-FI"/>
              </w:rPr>
              <w:t xml:space="preserve">Darbo valandos nustatomos vadovaujantis Lietuvos Respublikos darbo kodeksu.  Nacionalinės bei švenčių dienos – nedarbo dienos. </w:t>
            </w:r>
          </w:p>
        </w:tc>
      </w:tr>
      <w:tr w:rsidR="000C7237" w:rsidRPr="000C7237" w14:paraId="5CDC309B"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2789B5A8" w14:textId="77777777" w:rsidR="000C7237" w:rsidRPr="000C7237" w:rsidRDefault="000C7237" w:rsidP="000C7237">
            <w:pPr>
              <w:rPr>
                <w:b/>
                <w:sz w:val="24"/>
                <w:szCs w:val="24"/>
                <w:lang w:val="en-US" w:eastAsia="fi-FI"/>
              </w:rPr>
            </w:pPr>
            <w:r w:rsidRPr="000C7237">
              <w:rPr>
                <w:b/>
                <w:sz w:val="24"/>
                <w:szCs w:val="24"/>
                <w:lang w:val="en-US" w:eastAsia="fi-FI"/>
              </w:rPr>
              <w:t>6.9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90AC2B3" w14:textId="77777777" w:rsidR="000C7237" w:rsidRPr="000C7237" w:rsidRDefault="000C7237" w:rsidP="000C7237">
            <w:pPr>
              <w:jc w:val="both"/>
              <w:rPr>
                <w:b/>
                <w:sz w:val="24"/>
                <w:szCs w:val="24"/>
                <w:lang w:val="en-US" w:eastAsia="fi-FI"/>
              </w:rPr>
            </w:pPr>
            <w:r w:rsidRPr="000C7237">
              <w:rPr>
                <w:b/>
                <w:sz w:val="24"/>
                <w:szCs w:val="24"/>
                <w:lang w:val="en-US" w:eastAsia="fi-FI"/>
              </w:rPr>
              <w:t>Rangovo personalas</w:t>
            </w:r>
          </w:p>
        </w:tc>
      </w:tr>
      <w:tr w:rsidR="000C7237" w:rsidRPr="000C7237" w14:paraId="7C20B9E8" w14:textId="77777777" w:rsidTr="00152621">
        <w:tc>
          <w:tcPr>
            <w:tcW w:w="1525" w:type="dxa"/>
            <w:tcBorders>
              <w:top w:val="single" w:sz="4" w:space="0" w:color="auto"/>
              <w:left w:val="single" w:sz="4" w:space="0" w:color="auto"/>
              <w:bottom w:val="single" w:sz="4" w:space="0" w:color="auto"/>
              <w:right w:val="single" w:sz="4" w:space="0" w:color="auto"/>
            </w:tcBorders>
          </w:tcPr>
          <w:p w14:paraId="06419383"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CC4BCF8" w14:textId="77777777" w:rsidR="000C7237" w:rsidRPr="000C7237" w:rsidRDefault="000C7237" w:rsidP="000C7237">
            <w:pPr>
              <w:rPr>
                <w:b/>
                <w:i/>
                <w:sz w:val="24"/>
                <w:szCs w:val="24"/>
                <w:lang w:val="en-US" w:eastAsia="fi-FI"/>
              </w:rPr>
            </w:pPr>
            <w:r w:rsidRPr="000C7237">
              <w:rPr>
                <w:b/>
                <w:i/>
                <w:sz w:val="24"/>
                <w:szCs w:val="24"/>
                <w:lang w:val="en-US" w:eastAsia="fi-FI"/>
              </w:rPr>
              <w:t>Papildyti 6.9 punktą po trečio sakinio įterpiant:</w:t>
            </w:r>
          </w:p>
          <w:p w14:paraId="4292284C" w14:textId="77777777" w:rsidR="000C7237" w:rsidRPr="000C7237" w:rsidRDefault="000C7237" w:rsidP="000C7237">
            <w:pPr>
              <w:jc w:val="both"/>
              <w:rPr>
                <w:b/>
                <w:sz w:val="24"/>
                <w:szCs w:val="24"/>
                <w:lang w:val="en-US" w:eastAsia="fi-FI"/>
              </w:rPr>
            </w:pPr>
            <w:r w:rsidRPr="000C7237">
              <w:rPr>
                <w:sz w:val="24"/>
                <w:szCs w:val="24"/>
                <w:lang w:val="en-US" w:eastAsia="fi-FI"/>
              </w:rPr>
              <w:t>Tuo atveju, kai yra abejonių dėl Rangovo personalo kvalifikacijos, Inžinieriaus prašymu Rangovas privalo pateikti informaciją apie kiekvienos kategorijos personalo kvalifikaciją ir patirtį atitinkamose veiklos srityse.</w:t>
            </w:r>
          </w:p>
        </w:tc>
      </w:tr>
      <w:tr w:rsidR="000C7237" w:rsidRPr="000C7237" w14:paraId="36C6C801"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0E88F25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7 straipsnis. Įranga, Medžiagos ir Darbų kokybė</w:t>
            </w:r>
          </w:p>
        </w:tc>
      </w:tr>
      <w:tr w:rsidR="000C7237" w:rsidRPr="000C7237" w14:paraId="3258F4E2"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02F3AFA0" w14:textId="77777777" w:rsidR="000C7237" w:rsidRPr="000C7237" w:rsidRDefault="000C7237" w:rsidP="000C7237">
            <w:pPr>
              <w:rPr>
                <w:b/>
                <w:sz w:val="24"/>
                <w:szCs w:val="24"/>
                <w:lang w:val="en-US" w:eastAsia="fi-FI"/>
              </w:rPr>
            </w:pPr>
            <w:r w:rsidRPr="000C7237">
              <w:rPr>
                <w:b/>
                <w:sz w:val="24"/>
                <w:szCs w:val="24"/>
                <w:lang w:val="en-US" w:eastAsia="fi-FI"/>
              </w:rPr>
              <w:t>7.1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59A537C2" w14:textId="77777777" w:rsidR="000C7237" w:rsidRPr="000C7237" w:rsidRDefault="000C7237" w:rsidP="000C7237">
            <w:pPr>
              <w:jc w:val="both"/>
              <w:rPr>
                <w:b/>
                <w:sz w:val="24"/>
                <w:szCs w:val="24"/>
                <w:lang w:val="en-US" w:eastAsia="fi-FI"/>
              </w:rPr>
            </w:pPr>
            <w:r w:rsidRPr="000C7237">
              <w:rPr>
                <w:b/>
                <w:bCs/>
                <w:sz w:val="24"/>
                <w:szCs w:val="24"/>
                <w:lang w:val="en-US" w:eastAsia="fi-FI"/>
              </w:rPr>
              <w:t>Vykdymo būdas</w:t>
            </w:r>
          </w:p>
        </w:tc>
      </w:tr>
      <w:tr w:rsidR="000C7237" w:rsidRPr="000C7237" w14:paraId="63D68763" w14:textId="77777777" w:rsidTr="00152621">
        <w:tc>
          <w:tcPr>
            <w:tcW w:w="1525" w:type="dxa"/>
            <w:tcBorders>
              <w:top w:val="single" w:sz="4" w:space="0" w:color="auto"/>
              <w:left w:val="single" w:sz="4" w:space="0" w:color="auto"/>
              <w:bottom w:val="single" w:sz="4" w:space="0" w:color="auto"/>
              <w:right w:val="single" w:sz="4" w:space="0" w:color="auto"/>
            </w:tcBorders>
          </w:tcPr>
          <w:p w14:paraId="19B73FB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6134EFB" w14:textId="77777777" w:rsidR="000C7237" w:rsidRPr="000C7237" w:rsidRDefault="000C7237" w:rsidP="000C7237">
            <w:pPr>
              <w:rPr>
                <w:b/>
                <w:i/>
                <w:sz w:val="24"/>
                <w:szCs w:val="24"/>
                <w:lang w:val="en-US" w:eastAsia="fi-FI"/>
              </w:rPr>
            </w:pPr>
            <w:r w:rsidRPr="000C7237">
              <w:rPr>
                <w:b/>
                <w:i/>
                <w:sz w:val="24"/>
                <w:szCs w:val="24"/>
                <w:lang w:val="en-US" w:eastAsia="fi-FI"/>
              </w:rPr>
              <w:t>Papildyti 7.1 punkto punktą (a) papunktį:</w:t>
            </w:r>
          </w:p>
          <w:p w14:paraId="4DC9B951" w14:textId="77777777" w:rsidR="000C7237" w:rsidRPr="000C7237" w:rsidRDefault="000C7237" w:rsidP="003F3801">
            <w:pPr>
              <w:numPr>
                <w:ilvl w:val="0"/>
                <w:numId w:val="8"/>
              </w:numPr>
              <w:spacing w:after="160" w:line="259" w:lineRule="auto"/>
              <w:rPr>
                <w:sz w:val="24"/>
                <w:szCs w:val="24"/>
                <w:lang w:val="en-US" w:eastAsia="fi-FI"/>
              </w:rPr>
            </w:pPr>
            <w:r w:rsidRPr="000C7237">
              <w:rPr>
                <w:sz w:val="24"/>
                <w:szCs w:val="24"/>
                <w:lang w:val="en-US" w:eastAsia="fi-FI"/>
              </w:rPr>
              <w:t>...... bei vadovaudamasis galiojančiais normatyvinių statybos techninių dokumentų reikalavimais.</w:t>
            </w:r>
          </w:p>
          <w:p w14:paraId="4ED732DD" w14:textId="77777777" w:rsidR="000C7237" w:rsidRPr="000C7237" w:rsidRDefault="000C7237" w:rsidP="000C7237">
            <w:pPr>
              <w:rPr>
                <w:b/>
                <w:i/>
                <w:sz w:val="24"/>
                <w:szCs w:val="24"/>
                <w:lang w:val="en-US" w:eastAsia="fi-FI"/>
              </w:rPr>
            </w:pPr>
            <w:r w:rsidRPr="000C7237">
              <w:rPr>
                <w:b/>
                <w:i/>
                <w:sz w:val="24"/>
                <w:szCs w:val="24"/>
                <w:lang w:val="en-US" w:eastAsia="fi-FI"/>
              </w:rPr>
              <w:t xml:space="preserve">Papildyti 7.1 punktą įrašant paskutinę pastraipą: </w:t>
            </w:r>
          </w:p>
          <w:p w14:paraId="30C72B57" w14:textId="77777777" w:rsidR="000C7237" w:rsidRPr="000C7237" w:rsidRDefault="000C7237" w:rsidP="000C7237">
            <w:pPr>
              <w:jc w:val="both"/>
              <w:rPr>
                <w:sz w:val="24"/>
                <w:szCs w:val="24"/>
                <w:lang w:val="en-US" w:eastAsia="fi-FI"/>
              </w:rPr>
            </w:pPr>
            <w:r w:rsidRPr="000C7237">
              <w:rPr>
                <w:sz w:val="24"/>
                <w:szCs w:val="24"/>
                <w:lang w:val="en-US" w:eastAsia="fi-FI"/>
              </w:rPr>
              <w:t>Visais atvejais darbai turi būti atlikti panaudojant tokius statybos produktus, kurių savybės per ekonomiškai pagrįstą statinio naudojimo trukmę užtikrintų esminius statinio reikalavimus.</w:t>
            </w:r>
          </w:p>
        </w:tc>
      </w:tr>
      <w:tr w:rsidR="000C7237" w:rsidRPr="000C7237" w14:paraId="14E98536" w14:textId="77777777" w:rsidTr="00152621">
        <w:tc>
          <w:tcPr>
            <w:tcW w:w="1525" w:type="dxa"/>
            <w:tcBorders>
              <w:top w:val="single" w:sz="4" w:space="0" w:color="auto"/>
              <w:left w:val="single" w:sz="4" w:space="0" w:color="auto"/>
              <w:bottom w:val="single" w:sz="4" w:space="0" w:color="auto"/>
              <w:right w:val="single" w:sz="4" w:space="0" w:color="auto"/>
            </w:tcBorders>
            <w:hideMark/>
          </w:tcPr>
          <w:p w14:paraId="3814D88D" w14:textId="77777777" w:rsidR="000C7237" w:rsidRPr="000C7237" w:rsidRDefault="000C7237" w:rsidP="000C7237">
            <w:pPr>
              <w:rPr>
                <w:b/>
                <w:sz w:val="24"/>
                <w:szCs w:val="24"/>
                <w:lang w:val="en-US" w:eastAsia="fi-FI"/>
              </w:rPr>
            </w:pPr>
            <w:r w:rsidRPr="000C7237">
              <w:rPr>
                <w:b/>
                <w:sz w:val="24"/>
                <w:szCs w:val="24"/>
                <w:lang w:val="en-US" w:eastAsia="fi-FI"/>
              </w:rPr>
              <w:t>7.6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2C46F2B" w14:textId="77777777" w:rsidR="000C7237" w:rsidRPr="000C7237" w:rsidRDefault="000C7237" w:rsidP="000C7237">
            <w:pPr>
              <w:jc w:val="both"/>
              <w:rPr>
                <w:b/>
                <w:sz w:val="24"/>
                <w:szCs w:val="24"/>
                <w:lang w:val="en-US" w:eastAsia="fi-FI"/>
              </w:rPr>
            </w:pPr>
            <w:r w:rsidRPr="000C7237">
              <w:rPr>
                <w:b/>
                <w:bCs/>
                <w:sz w:val="24"/>
                <w:szCs w:val="24"/>
                <w:lang w:val="en-US" w:eastAsia="fi-FI"/>
              </w:rPr>
              <w:t>Ištaisymo darbas</w:t>
            </w:r>
          </w:p>
        </w:tc>
      </w:tr>
      <w:tr w:rsidR="000C7237" w:rsidRPr="000C7237" w14:paraId="11D4A3AF" w14:textId="77777777" w:rsidTr="00152621">
        <w:tc>
          <w:tcPr>
            <w:tcW w:w="1525" w:type="dxa"/>
            <w:tcBorders>
              <w:top w:val="single" w:sz="4" w:space="0" w:color="auto"/>
              <w:left w:val="single" w:sz="4" w:space="0" w:color="auto"/>
              <w:bottom w:val="single" w:sz="4" w:space="0" w:color="auto"/>
              <w:right w:val="single" w:sz="4" w:space="0" w:color="auto"/>
            </w:tcBorders>
          </w:tcPr>
          <w:p w14:paraId="5DA8321F"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897B05F"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punkto pirmą pastraipą (c) :</w:t>
            </w:r>
          </w:p>
          <w:p w14:paraId="0E55EF93" w14:textId="77777777" w:rsidR="000C7237" w:rsidRPr="000C7237" w:rsidRDefault="000C7237" w:rsidP="000C7237">
            <w:pPr>
              <w:jc w:val="both"/>
              <w:rPr>
                <w:sz w:val="24"/>
                <w:szCs w:val="24"/>
                <w:lang w:val="en-US" w:eastAsia="fi-FI"/>
              </w:rPr>
            </w:pPr>
            <w:r w:rsidRPr="000C7237">
              <w:rPr>
                <w:sz w:val="24"/>
                <w:szCs w:val="24"/>
                <w:lang w:val="en-US" w:eastAsia="fi-FI"/>
              </w:rPr>
              <w:t>c) po „darbų saugai“ įterpti „arba kelia grėsmę kitų asmenų gyvybei arba turtui“.</w:t>
            </w:r>
          </w:p>
        </w:tc>
      </w:tr>
      <w:tr w:rsidR="000C7237" w:rsidRPr="000C7237" w14:paraId="5C606DB7"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5983CC7"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8 straipsnis. Pradžia, uždelsimai ir sustabdymas</w:t>
            </w:r>
          </w:p>
        </w:tc>
      </w:tr>
      <w:tr w:rsidR="000C7237" w:rsidRPr="000C7237" w14:paraId="5380983B"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7A5DF3FF" w14:textId="77777777" w:rsidR="000C7237" w:rsidRPr="000C7237" w:rsidRDefault="000C7237" w:rsidP="000C7237">
            <w:pPr>
              <w:rPr>
                <w:b/>
                <w:sz w:val="24"/>
                <w:szCs w:val="24"/>
                <w:lang w:val="en-US" w:eastAsia="fi-FI"/>
              </w:rPr>
            </w:pPr>
            <w:r w:rsidRPr="000C7237">
              <w:rPr>
                <w:b/>
                <w:sz w:val="24"/>
                <w:szCs w:val="24"/>
                <w:lang w:val="en-US" w:eastAsia="fi-FI"/>
              </w:rPr>
              <w:t>8.1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1667AC5"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Darbo pradžia</w:t>
            </w:r>
          </w:p>
        </w:tc>
      </w:tr>
      <w:tr w:rsidR="000C7237" w:rsidRPr="000C7237" w14:paraId="69C099E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75CDFE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106AFBC" w14:textId="77777777" w:rsidR="000C7237" w:rsidRPr="000C7237" w:rsidRDefault="000C7237" w:rsidP="000C7237">
            <w:pPr>
              <w:rPr>
                <w:b/>
                <w:i/>
                <w:color w:val="000000"/>
                <w:sz w:val="24"/>
                <w:szCs w:val="24"/>
                <w:lang w:val="en-US" w:eastAsia="fi-FI"/>
              </w:rPr>
            </w:pPr>
            <w:r w:rsidRPr="000C7237">
              <w:rPr>
                <w:b/>
                <w:i/>
                <w:color w:val="000000"/>
                <w:sz w:val="24"/>
                <w:szCs w:val="24"/>
                <w:lang w:val="en-US" w:eastAsia="fi-FI"/>
              </w:rPr>
              <w:t>Pakeisti 8.1 punkto pirmą pastraipą ir ją išdėstyti taip:</w:t>
            </w:r>
          </w:p>
          <w:p w14:paraId="48907AB7" w14:textId="77777777" w:rsidR="000C7237" w:rsidRPr="000C7237" w:rsidRDefault="000C7237" w:rsidP="000C7237">
            <w:pPr>
              <w:tabs>
                <w:tab w:val="left" w:pos="336"/>
              </w:tabs>
              <w:autoSpaceDE w:val="0"/>
              <w:autoSpaceDN w:val="0"/>
              <w:adjustRightInd w:val="0"/>
              <w:rPr>
                <w:color w:val="000000"/>
                <w:spacing w:val="-2"/>
                <w:sz w:val="24"/>
                <w:szCs w:val="24"/>
                <w:lang w:val="en-US" w:eastAsia="fi-FI"/>
              </w:rPr>
            </w:pPr>
            <w:r w:rsidRPr="000C7237">
              <w:rPr>
                <w:color w:val="000000"/>
                <w:sz w:val="24"/>
                <w:szCs w:val="24"/>
                <w:lang w:val="en-US"/>
              </w:rPr>
              <w:lastRenderedPageBreak/>
              <w:t>Inžinierius per 7 dienas nuo Sutarties pasirašymo dienos turi informuoti Rangovą ir Užsakovą apie numatomą Darbo pradžios datą.</w:t>
            </w:r>
          </w:p>
        </w:tc>
      </w:tr>
      <w:tr w:rsidR="000C7237" w:rsidRPr="000C7237" w14:paraId="06C8D97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1CDCB0BF" w14:textId="77777777" w:rsidR="000C7237" w:rsidRPr="000C7237" w:rsidRDefault="000C7237" w:rsidP="000C7237">
            <w:pPr>
              <w:rPr>
                <w:b/>
                <w:sz w:val="24"/>
                <w:szCs w:val="24"/>
                <w:lang w:val="en-US" w:eastAsia="fi-FI"/>
              </w:rPr>
            </w:pPr>
            <w:r w:rsidRPr="000C7237">
              <w:rPr>
                <w:b/>
                <w:sz w:val="24"/>
                <w:szCs w:val="24"/>
                <w:lang w:val="en-US" w:eastAsia="fi-FI"/>
              </w:rPr>
              <w:lastRenderedPageBreak/>
              <w:t>8.3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9755EF6"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Programa</w:t>
            </w:r>
          </w:p>
        </w:tc>
      </w:tr>
      <w:tr w:rsidR="000C7237" w:rsidRPr="000C7237" w14:paraId="42917417"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24B526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EA4ADF3"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8.3 papunktį ir jį išdėstyti taip:</w:t>
            </w:r>
          </w:p>
          <w:p w14:paraId="0EB24B80" w14:textId="304CE1D9" w:rsidR="000C7237" w:rsidRPr="000C7237" w:rsidRDefault="000C7237" w:rsidP="000C7237">
            <w:pPr>
              <w:jc w:val="both"/>
              <w:rPr>
                <w:sz w:val="24"/>
                <w:szCs w:val="24"/>
                <w:lang w:val="en-US" w:eastAsia="fi-FI"/>
              </w:rPr>
            </w:pPr>
            <w:r w:rsidRPr="000C7237">
              <w:rPr>
                <w:sz w:val="24"/>
                <w:szCs w:val="24"/>
                <w:lang w:val="en-US" w:eastAsia="fi-FI"/>
              </w:rPr>
              <w:t xml:space="preserve">Rangovas, gavęs Inžinieriaus pranešimą pagal 8.1 punktą [Darbo pradžia] per 28 dienas privalo pateikti Inžinieriui išsamią </w:t>
            </w:r>
            <w:r w:rsidR="00152621" w:rsidRPr="000C7237">
              <w:rPr>
                <w:sz w:val="24"/>
                <w:szCs w:val="24"/>
                <w:lang w:val="en-US" w:eastAsia="fi-FI"/>
              </w:rPr>
              <w:t xml:space="preserve">Programą (papildytą bei patikslintą kuri buvo pateikta su Rangovo Pasiūlymu). </w:t>
            </w:r>
            <w:r w:rsidRPr="000C7237">
              <w:rPr>
                <w:sz w:val="24"/>
                <w:szCs w:val="24"/>
                <w:lang w:val="en-US" w:eastAsia="fi-FI"/>
              </w:rPr>
              <w:t>.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14:paraId="690729AA" w14:textId="3D395168" w:rsidR="000C7237" w:rsidRPr="000C7237" w:rsidRDefault="000C7237" w:rsidP="003F3801">
            <w:pPr>
              <w:numPr>
                <w:ilvl w:val="0"/>
                <w:numId w:val="26"/>
              </w:numPr>
              <w:tabs>
                <w:tab w:val="num" w:pos="33"/>
                <w:tab w:val="left" w:pos="886"/>
                <w:tab w:val="num" w:pos="1310"/>
              </w:tabs>
              <w:spacing w:after="160" w:line="259" w:lineRule="auto"/>
              <w:ind w:left="318" w:hanging="259"/>
              <w:jc w:val="both"/>
              <w:rPr>
                <w:sz w:val="24"/>
                <w:szCs w:val="24"/>
                <w:lang w:val="en-US" w:eastAsia="fi-FI"/>
              </w:rPr>
            </w:pPr>
            <w:r w:rsidRPr="000C7237">
              <w:rPr>
                <w:sz w:val="24"/>
                <w:szCs w:val="24"/>
                <w:lang w:val="en-US"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w:t>
            </w:r>
            <w:r w:rsidR="0053427A">
              <w:rPr>
                <w:sz w:val="24"/>
                <w:szCs w:val="24"/>
                <w:lang w:val="en-US" w:eastAsia="fi-FI"/>
              </w:rPr>
              <w:t xml:space="preserve">i </w:t>
            </w:r>
            <w:r w:rsidRPr="000C7237">
              <w:rPr>
                <w:sz w:val="24"/>
                <w:szCs w:val="24"/>
                <w:lang w:val="en-US" w:eastAsia="fi-FI"/>
              </w:rPr>
              <w:t>ir kiekvieną darbą vykdantys subrangovai.</w:t>
            </w:r>
          </w:p>
          <w:p w14:paraId="52D6597D" w14:textId="77777777" w:rsidR="000C7237" w:rsidRPr="000C7237" w:rsidRDefault="000C7237" w:rsidP="003F3801">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0C7237">
              <w:rPr>
                <w:sz w:val="24"/>
                <w:szCs w:val="24"/>
                <w:lang w:val="en-US" w:eastAsia="fi-FI"/>
              </w:rPr>
              <w:t>Susipažinimo bei pritarimų laikotarpius su Rangovo dokumentais bei laikotarpius pastaboms pateikti;</w:t>
            </w:r>
          </w:p>
          <w:p w14:paraId="1E776B37" w14:textId="77777777" w:rsidR="005F0655" w:rsidRDefault="000C7237" w:rsidP="005F0655">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0C7237">
              <w:rPr>
                <w:sz w:val="24"/>
                <w:szCs w:val="24"/>
                <w:lang w:val="en-US" w:eastAsia="fi-FI"/>
              </w:rPr>
              <w:t>paleidimo-derinimo darbų ir bandymų sekos ir laiko pasirinkimą; ir</w:t>
            </w:r>
          </w:p>
          <w:p w14:paraId="047E185D" w14:textId="7F82B0BA" w:rsidR="005F0655" w:rsidRPr="005F0655" w:rsidRDefault="005F0655" w:rsidP="005F0655">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5F0655">
              <w:rPr>
                <w:sz w:val="24"/>
                <w:szCs w:val="24"/>
                <w:lang w:val="en-US" w:eastAsia="fi-FI"/>
              </w:rPr>
              <w:t xml:space="preserve">statybos darbų technologijos projekto rengiamo vadovaujantis STR </w:t>
            </w:r>
            <w:hyperlink r:id="rId44" w:history="1">
              <w:r w:rsidRPr="005F0655">
                <w:rPr>
                  <w:sz w:val="24"/>
                  <w:szCs w:val="24"/>
                  <w:lang w:val="en-US" w:eastAsia="fi-FI"/>
                </w:rPr>
                <w:t>1.06.01:2016</w:t>
              </w:r>
            </w:hyperlink>
            <w:r w:rsidRPr="005F0655">
              <w:rPr>
                <w:sz w:val="24"/>
                <w:szCs w:val="24"/>
                <w:lang w:val="en-US" w:eastAsia="fi-FI"/>
              </w:rPr>
              <w:t>“Statybos darbai. Statinio statybos priežiūra” nuostatomis parengimą.</w:t>
            </w:r>
          </w:p>
          <w:p w14:paraId="7F8DDC65" w14:textId="02DA1C58" w:rsidR="005F0655" w:rsidRPr="005F0655" w:rsidRDefault="005F0655" w:rsidP="005F0655">
            <w:pPr>
              <w:numPr>
                <w:ilvl w:val="0"/>
                <w:numId w:val="26"/>
              </w:numPr>
              <w:tabs>
                <w:tab w:val="num" w:pos="33"/>
                <w:tab w:val="left" w:pos="886"/>
                <w:tab w:val="num" w:pos="1310"/>
              </w:tabs>
              <w:spacing w:after="160" w:line="259" w:lineRule="auto"/>
              <w:ind w:left="318" w:hanging="318"/>
              <w:jc w:val="both"/>
              <w:rPr>
                <w:sz w:val="24"/>
                <w:szCs w:val="24"/>
                <w:lang w:val="en-US" w:eastAsia="fi-FI"/>
              </w:rPr>
            </w:pPr>
            <w:r w:rsidRPr="005F0655">
              <w:rPr>
                <w:sz w:val="24"/>
                <w:szCs w:val="24"/>
                <w:lang w:val="en-US" w:eastAsia="fi-FI"/>
              </w:rPr>
              <w:t>Pagal darbų atlikimo grafiką pateiktą numatomą Mokėjimų grafiką.</w:t>
            </w:r>
          </w:p>
          <w:p w14:paraId="43351F6F" w14:textId="77777777" w:rsidR="00152621" w:rsidRPr="000C7237" w:rsidRDefault="00152621" w:rsidP="00152621">
            <w:pPr>
              <w:jc w:val="both"/>
              <w:rPr>
                <w:sz w:val="24"/>
                <w:szCs w:val="24"/>
                <w:lang w:val="en-US" w:eastAsia="fi-FI"/>
              </w:rPr>
            </w:pPr>
            <w:r w:rsidRPr="00792E78">
              <w:rPr>
                <w:sz w:val="24"/>
                <w:szCs w:val="24"/>
                <w:lang w:val="en-US" w:eastAsia="fi-FI"/>
              </w:rPr>
              <w:t>Programa turi būti parengta Pasiūlyme pateiktos Programos pagrindu, turi būti aiški ir apimti visas darbų dalis. Inžinieriui pareikalavus, Rangovas turi pateikti visą smulkią pagalbinę informaciją: veiksmų aprašymus, numatomų vykdyti darbų metodus, darbų eiliškumą, ir kiekvieno proceso numatomą trukmę.</w:t>
            </w:r>
            <w:r w:rsidRPr="000C7237">
              <w:rPr>
                <w:sz w:val="24"/>
                <w:szCs w:val="24"/>
                <w:lang w:val="en-US" w:eastAsia="fi-FI"/>
              </w:rPr>
              <w:t xml:space="preserve"> </w:t>
            </w:r>
          </w:p>
          <w:p w14:paraId="6803BE7D" w14:textId="77777777" w:rsidR="00152621" w:rsidRPr="000C7237" w:rsidRDefault="00152621" w:rsidP="00152621">
            <w:pPr>
              <w:jc w:val="both"/>
              <w:rPr>
                <w:sz w:val="24"/>
                <w:szCs w:val="24"/>
                <w:lang w:val="en-US" w:eastAsia="fi-FI"/>
              </w:rPr>
            </w:pPr>
            <w:r w:rsidRPr="000C7237">
              <w:rPr>
                <w:sz w:val="24"/>
                <w:szCs w:val="24"/>
                <w:lang w:val="en-US" w:eastAsia="fi-FI"/>
              </w:rPr>
              <w:t xml:space="preserve">Inžinierius, gavęs Užsakovo pritarimą, per 21 dieną po patikslintos Programos gavimo, privalo ją patvirtinti arba atmesti, nurodydamas neatitikimus Sutarčiai. Jeigu Inžinierius per 21 dieną po Programos gavimo nepateikia pranešimo Rangovui, neatitikimus Sutarčiai, tai Rangovas privalo toliau veikti pagal patikslintą Programą, laikydamasis kitų sutartinių įsipareigojimų. Užsakovo personalui, planuojančiam savo veiklą, turi būti suteikta teisė vadovautis Programa. </w:t>
            </w:r>
          </w:p>
          <w:p w14:paraId="72AFA117" w14:textId="77777777" w:rsidR="00152621" w:rsidRPr="000C7237" w:rsidRDefault="00152621" w:rsidP="00152621">
            <w:pPr>
              <w:jc w:val="both"/>
              <w:rPr>
                <w:sz w:val="24"/>
                <w:szCs w:val="24"/>
                <w:lang w:val="en-US" w:eastAsia="fi-FI"/>
              </w:rPr>
            </w:pPr>
            <w:r w:rsidRPr="000C7237">
              <w:rPr>
                <w:sz w:val="24"/>
                <w:szCs w:val="24"/>
                <w:lang w:val="en-US" w:eastAsia="fi-FI"/>
              </w:rPr>
              <w:t xml:space="preserve">Rangovas nedelsdamas praneša Inžinieriui apie galimus ypatingus įvykius arba aplinkybes, galinčius nepalankiai paveikti darbą arba dėl kurių bus uždelsiamas Darbų vykdymas. Inžinierius gali pareikalauti Rangovo pateikti būsimų įvykių arba aplinkybių poveikio įvertinimą ir (arba) siūlymą pagal 13.3 punktą [Pakeitimu tvarka]. </w:t>
            </w:r>
          </w:p>
          <w:p w14:paraId="56C3EDD5" w14:textId="77777777" w:rsidR="00152621" w:rsidRPr="000C7237" w:rsidRDefault="00152621" w:rsidP="00152621">
            <w:pPr>
              <w:jc w:val="both"/>
              <w:rPr>
                <w:sz w:val="24"/>
                <w:szCs w:val="24"/>
                <w:lang w:val="en-US" w:eastAsia="fi-FI"/>
              </w:rPr>
            </w:pPr>
            <w:r w:rsidRPr="000C7237">
              <w:rPr>
                <w:sz w:val="24"/>
                <w:szCs w:val="24"/>
                <w:lang w:val="en-US" w:eastAsia="fi-FI"/>
              </w:rPr>
              <w:t xml:space="preserve">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 per 5 darbo dienas. Programos pateikimas neatleidžia Rangovo nuo atsakomybės atlikti darbus nustatyta apimti bei įvardytais terminais. </w:t>
            </w:r>
          </w:p>
          <w:p w14:paraId="420485E5" w14:textId="77777777" w:rsidR="000C7237" w:rsidRPr="000C7237" w:rsidRDefault="000C7237" w:rsidP="000C7237">
            <w:pPr>
              <w:jc w:val="both"/>
              <w:rPr>
                <w:sz w:val="24"/>
                <w:szCs w:val="24"/>
                <w:lang w:val="en-US" w:eastAsia="fi-FI"/>
              </w:rPr>
            </w:pPr>
          </w:p>
        </w:tc>
      </w:tr>
      <w:tr w:rsidR="000C7237" w:rsidRPr="000C7237" w14:paraId="08E9B24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11F5E49" w14:textId="77777777" w:rsidR="000C7237" w:rsidRPr="000C7237" w:rsidRDefault="000C7237" w:rsidP="000C7237">
            <w:pPr>
              <w:rPr>
                <w:b/>
                <w:sz w:val="24"/>
                <w:szCs w:val="24"/>
                <w:lang w:val="en-US" w:eastAsia="fi-FI"/>
              </w:rPr>
            </w:pPr>
            <w:r w:rsidRPr="000C7237">
              <w:rPr>
                <w:b/>
                <w:sz w:val="24"/>
                <w:szCs w:val="24"/>
                <w:lang w:val="en-US" w:eastAsia="fi-FI"/>
              </w:rPr>
              <w:t>8.4 punktas</w:t>
            </w:r>
          </w:p>
        </w:tc>
        <w:tc>
          <w:tcPr>
            <w:tcW w:w="7798" w:type="dxa"/>
            <w:gridSpan w:val="2"/>
            <w:tcBorders>
              <w:top w:val="single" w:sz="4" w:space="0" w:color="auto"/>
              <w:left w:val="single" w:sz="4" w:space="0" w:color="auto"/>
              <w:bottom w:val="single" w:sz="4" w:space="0" w:color="auto"/>
              <w:right w:val="single" w:sz="4" w:space="0" w:color="auto"/>
            </w:tcBorders>
          </w:tcPr>
          <w:p w14:paraId="0B70FEC0" w14:textId="77777777" w:rsidR="000C7237" w:rsidRPr="000C7237" w:rsidRDefault="000C7237" w:rsidP="000C7237">
            <w:pPr>
              <w:jc w:val="both"/>
              <w:rPr>
                <w:b/>
                <w:i/>
                <w:sz w:val="24"/>
                <w:szCs w:val="24"/>
                <w:lang w:val="en-US" w:eastAsia="fi-FI"/>
              </w:rPr>
            </w:pPr>
            <w:r w:rsidRPr="000C7237">
              <w:rPr>
                <w:b/>
                <w:sz w:val="24"/>
                <w:szCs w:val="24"/>
                <w:lang w:val="en-US" w:eastAsia="fi-FI"/>
              </w:rPr>
              <w:t>Baigimo laiko patęsimas</w:t>
            </w:r>
          </w:p>
        </w:tc>
      </w:tr>
      <w:tr w:rsidR="000C7237" w:rsidRPr="000C7237" w14:paraId="5A21FA43"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08689C1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039F454" w14:textId="77777777" w:rsidR="000C7237" w:rsidRPr="000C7237" w:rsidRDefault="000C7237" w:rsidP="000C7237">
            <w:pPr>
              <w:jc w:val="both"/>
              <w:rPr>
                <w:sz w:val="24"/>
                <w:szCs w:val="24"/>
                <w:lang w:val="lt-LT" w:eastAsia="fi-FI"/>
              </w:rPr>
            </w:pPr>
            <w:r w:rsidRPr="000C7237">
              <w:rPr>
                <w:sz w:val="24"/>
                <w:szCs w:val="24"/>
                <w:lang w:val="lt-LT" w:eastAsia="fi-FI"/>
              </w:rPr>
              <w:t>Pakeisti 8.4 punkto papunkčius ir juos išdėstyti taip:</w:t>
            </w:r>
          </w:p>
          <w:p w14:paraId="3A5F14A8"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lastRenderedPageBreak/>
              <w:t xml:space="preserve">po atliktų matavimų ir/ar tyrimų patikslinti projektavimo paslaugų ir/ar darbų kiekiai; </w:t>
            </w:r>
          </w:p>
          <w:p w14:paraId="6CA83836"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informacija ir dokumentai negauti pagal nustatytą terminą iš trečiųjų šalių (institucijų, bendrovių ar privačių asmenų);</w:t>
            </w:r>
          </w:p>
          <w:p w14:paraId="0C815EE4"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 xml:space="preserve"> pasikeitęs teisinis projektavimo paslaugų ir/ar statybos darbų reglamentavimas, kuris įtakoja sutartinių įsipareigojimų įvykdymo laiką.</w:t>
            </w:r>
          </w:p>
        </w:tc>
      </w:tr>
      <w:tr w:rsidR="000C7237" w:rsidRPr="000C7237" w14:paraId="268C45F4"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48AC756" w14:textId="77777777" w:rsidR="000C7237" w:rsidRPr="000C7237" w:rsidRDefault="000C7237" w:rsidP="000C7237">
            <w:pPr>
              <w:rPr>
                <w:b/>
                <w:sz w:val="24"/>
                <w:szCs w:val="24"/>
                <w:lang w:val="en-US" w:eastAsia="fi-FI"/>
              </w:rPr>
            </w:pPr>
            <w:r w:rsidRPr="000C7237">
              <w:rPr>
                <w:b/>
                <w:spacing w:val="-2"/>
                <w:sz w:val="24"/>
                <w:szCs w:val="24"/>
                <w:lang w:val="en-US" w:eastAsia="fi-FI"/>
              </w:rPr>
              <w:lastRenderedPageBreak/>
              <w:t>8.7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B0E16C5"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Kompensacija už uždelsimą</w:t>
            </w:r>
          </w:p>
        </w:tc>
      </w:tr>
      <w:tr w:rsidR="000C7237" w:rsidRPr="000C7237" w14:paraId="18DA161C"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E6478E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F8033C1"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8.7 punkto paskutinę pastraipą ir ją išdėstyti taip:</w:t>
            </w:r>
          </w:p>
          <w:p w14:paraId="144E3F2B" w14:textId="77777777" w:rsidR="000C7237" w:rsidRPr="000C7237" w:rsidRDefault="000C7237" w:rsidP="000C7237">
            <w:pPr>
              <w:jc w:val="both"/>
              <w:rPr>
                <w:b/>
                <w:i/>
                <w:sz w:val="24"/>
                <w:szCs w:val="24"/>
                <w:lang w:val="en-US" w:eastAsia="fi-FI"/>
              </w:rPr>
            </w:pPr>
            <w:r w:rsidRPr="000C7237">
              <w:rPr>
                <w:sz w:val="24"/>
                <w:szCs w:val="24"/>
                <w:lang w:val="en-US" w:eastAsia="fi-FI"/>
              </w:rPr>
              <w:t>Kompensacija už uždelsimą ir bauda yra vienintelės kompensacijos, kurias už tokį nevykdymą, skirtingai nei nutraukimas pagal 15.2 punktą [Darbų nutraukimas Užsakovo iniciatyva], privalo mokėti Rangovas. Rangovui nesilaikant 8.2. punkto reikalavimų [1.1.3.3 punktas Baigimo laikas</w:t>
            </w:r>
            <w:r w:rsidRPr="000C7237">
              <w:rPr>
                <w:sz w:val="24"/>
                <w:szCs w:val="24"/>
                <w:lang w:val="lt-LT" w:eastAsia="fi-FI"/>
              </w:rPr>
              <w:t>“</w:t>
            </w:r>
            <w:r w:rsidRPr="000C7237">
              <w:rPr>
                <w:sz w:val="24"/>
                <w:szCs w:val="24"/>
                <w:lang w:val="en-US" w:eastAsia="fi-FI"/>
              </w:rPr>
              <w:t>], Užsakovas turi reikalauti Kompensacijos už uždelsimą. Kompensacijos sumokėjimas Rangovo neatleidžia nuo įsipareigojimo baigti Darbus arba nuo kitų pareigų, įsipareigojimų arba atsakomybės pagal šią Sutartį.</w:t>
            </w:r>
            <w:r w:rsidRPr="000C7237">
              <w:rPr>
                <w:b/>
                <w:sz w:val="24"/>
                <w:szCs w:val="24"/>
                <w:lang w:val="en-US" w:eastAsia="fi-FI"/>
              </w:rPr>
              <w:t xml:space="preserve"> </w:t>
            </w:r>
          </w:p>
        </w:tc>
      </w:tr>
      <w:tr w:rsidR="000C7237" w:rsidRPr="000C7237" w14:paraId="6A1C8201"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018F0093" w14:textId="77777777" w:rsidR="000C7237" w:rsidRPr="000C7237" w:rsidRDefault="000C7237" w:rsidP="000C7237">
            <w:pPr>
              <w:rPr>
                <w:b/>
                <w:sz w:val="24"/>
                <w:szCs w:val="24"/>
                <w:lang w:val="en-US" w:eastAsia="fi-FI"/>
              </w:rPr>
            </w:pPr>
            <w:r w:rsidRPr="000C7237">
              <w:rPr>
                <w:b/>
                <w:sz w:val="24"/>
                <w:szCs w:val="24"/>
                <w:lang w:val="en-US" w:eastAsia="fi-FI"/>
              </w:rPr>
              <w:t>8.13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615B70E"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Baudų taikymas</w:t>
            </w:r>
          </w:p>
        </w:tc>
      </w:tr>
      <w:tr w:rsidR="000C7237" w:rsidRPr="000C7237" w14:paraId="38E27A79"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2B4579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907BDE"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8.13 punktu „Baudų taikymas“:</w:t>
            </w:r>
          </w:p>
          <w:p w14:paraId="30ECC8D8" w14:textId="77777777" w:rsidR="000C7237" w:rsidRPr="000C7237" w:rsidRDefault="000C7237" w:rsidP="000C7237">
            <w:pPr>
              <w:jc w:val="both"/>
              <w:rPr>
                <w:sz w:val="24"/>
                <w:szCs w:val="24"/>
                <w:lang w:val="en-US" w:eastAsia="fi-FI"/>
              </w:rPr>
            </w:pPr>
            <w:r w:rsidRPr="000C7237">
              <w:rPr>
                <w:sz w:val="24"/>
                <w:szCs w:val="24"/>
                <w:lang w:val="en-US" w:eastAsia="fi-FI"/>
              </w:rPr>
              <w:t xml:space="preserve">Pagal patvirtintoje Programoje numatytą Mokėjimų grafiką Rangovui pateikus 14.3. punkte </w:t>
            </w:r>
            <w:r w:rsidRPr="000C7237">
              <w:rPr>
                <w:sz w:val="24"/>
                <w:szCs w:val="24"/>
                <w:lang w:val="lt-LT" w:eastAsia="fi-FI"/>
              </w:rPr>
              <w:t>„</w:t>
            </w:r>
            <w:r w:rsidRPr="000C7237">
              <w:rPr>
                <w:sz w:val="24"/>
                <w:szCs w:val="24"/>
                <w:lang w:val="en-US" w:eastAsia="fi-FI"/>
              </w:rPr>
              <w:t>Kreipimasis dėl Tarpinio mokėjimo</w:t>
            </w:r>
            <w:r w:rsidRPr="000C7237">
              <w:rPr>
                <w:sz w:val="24"/>
                <w:szCs w:val="24"/>
                <w:lang w:val="lt-LT" w:eastAsia="fi-FI"/>
              </w:rPr>
              <w:t>“</w:t>
            </w:r>
            <w:r w:rsidRPr="000C7237">
              <w:rPr>
                <w:sz w:val="24"/>
                <w:szCs w:val="24"/>
                <w:lang w:val="en-US" w:eastAsia="fi-FI"/>
              </w:rPr>
              <w:t xml:space="preserve"> numatytą kreipimąsi dėl mokėjimo, Inžinierius privalo įvertinti jo atitikimą patvirtintoje Programoje nustatytam mokėjimo grafikui.</w:t>
            </w:r>
          </w:p>
          <w:p w14:paraId="06E1CE1B" w14:textId="77777777" w:rsidR="000C7237" w:rsidRPr="000C7237" w:rsidRDefault="000C7237" w:rsidP="000C7237">
            <w:pPr>
              <w:jc w:val="both"/>
              <w:rPr>
                <w:sz w:val="24"/>
                <w:szCs w:val="24"/>
                <w:lang w:val="en-US" w:eastAsia="fi-FI"/>
              </w:rPr>
            </w:pPr>
            <w:r w:rsidRPr="000C7237">
              <w:rPr>
                <w:sz w:val="24"/>
                <w:szCs w:val="24"/>
                <w:lang w:val="en-US" w:eastAsia="fi-FI"/>
              </w:rPr>
              <w:t>Jeigu pagal Rangovo pateiktą kreipimąsi Inžinierius nustato faktiškai atliktus mažesnius atliktų darbų kiekius ir/arba pateiktame kreipimęsi yra nurodyti mažesni atliktų darbų kiekiai pinigine išraiška lyginant su buvusiame Mokėjimų grafike, Inžinierius raštu informuoja Rangovą apie esamą neatitikimą mokėjimo grafikui, įvardydamas esamo atsilikimo apimtis, bei nustato terminą, ne ilgesnį nei iki kito Mokėjimo grafike nustatyto kreipimosi dėl mokėjimo pateikimo, esamam atsilikimui panaikinti. Rangovui nustatytu terminu neištaisius atsilikimo, jam taikoma 10 proc. dydžio bauda, nuo Patvirtintoje programoje pateikto mokėjimo grafiko Inžinieriaus nustatyto papildomo termino pabaigos momentui nustatytų nepateiktų mokėjimų apimčių. Baudos sumos dydį apskaičiuoja Inžinierius, gavęs Užsakovo pritarimą ir apie savo sprendimą per 7 dienas informuoja Rangovą. Pritaikius baudą Rangovas per 21 dieną privalo pateikti pataisytą Programą.</w:t>
            </w:r>
          </w:p>
          <w:p w14:paraId="1FAC87CD"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Neužbaigus visų darbų iki nustatyto baigimo laiko pabaigos skaičiuojama kompensacija už uždelsimą pagal 8.7 punktą </w:t>
            </w:r>
            <w:r w:rsidRPr="000C7237">
              <w:rPr>
                <w:sz w:val="24"/>
                <w:szCs w:val="24"/>
                <w:lang w:val="lt-LT" w:eastAsia="fi-FI"/>
              </w:rPr>
              <w:t>„Kompensacija už uždelsimą“</w:t>
            </w:r>
            <w:r w:rsidRPr="000C7237">
              <w:rPr>
                <w:sz w:val="24"/>
                <w:szCs w:val="24"/>
                <w:lang w:val="en-US" w:eastAsia="fi-FI"/>
              </w:rPr>
              <w:t>.</w:t>
            </w:r>
          </w:p>
        </w:tc>
      </w:tr>
      <w:tr w:rsidR="000C7237" w:rsidRPr="000C7237" w14:paraId="6EAFC987"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133D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9 straipsnis. Baigiamieji bandymai</w:t>
            </w:r>
          </w:p>
        </w:tc>
      </w:tr>
      <w:tr w:rsidR="000C7237" w:rsidRPr="000C7237" w14:paraId="2D51B072"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68D31FE0" w14:textId="77777777" w:rsidR="000C7237" w:rsidRPr="000C7237" w:rsidRDefault="000C7237" w:rsidP="000C7237">
            <w:pPr>
              <w:rPr>
                <w:b/>
                <w:sz w:val="24"/>
                <w:szCs w:val="24"/>
                <w:lang w:val="en-US" w:eastAsia="fi-FI"/>
              </w:rPr>
            </w:pPr>
            <w:r w:rsidRPr="000C7237">
              <w:rPr>
                <w:b/>
                <w:sz w:val="24"/>
                <w:szCs w:val="24"/>
                <w:lang w:val="en-US" w:eastAsia="fi-FI"/>
              </w:rPr>
              <w:t>9.1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67ABA82" w14:textId="77777777" w:rsidR="000C7237" w:rsidRPr="000C7237" w:rsidRDefault="000C7237" w:rsidP="000C7237">
            <w:pPr>
              <w:jc w:val="both"/>
              <w:rPr>
                <w:b/>
                <w:sz w:val="24"/>
                <w:szCs w:val="24"/>
                <w:lang w:val="en-US" w:eastAsia="fi-FI"/>
              </w:rPr>
            </w:pPr>
            <w:r w:rsidRPr="000C7237">
              <w:rPr>
                <w:b/>
                <w:bCs/>
                <w:sz w:val="24"/>
                <w:szCs w:val="24"/>
                <w:lang w:val="en-US" w:eastAsia="fi-FI"/>
              </w:rPr>
              <w:t>Rangovo prievolės</w:t>
            </w:r>
          </w:p>
        </w:tc>
      </w:tr>
      <w:tr w:rsidR="000C7237" w:rsidRPr="000C7237" w14:paraId="36C47E94"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31EAC72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95096D" w14:textId="77777777" w:rsidR="00364AD1" w:rsidRPr="000C7237" w:rsidRDefault="00364AD1" w:rsidP="00364AD1">
            <w:pPr>
              <w:jc w:val="both"/>
              <w:rPr>
                <w:b/>
                <w:i/>
                <w:sz w:val="24"/>
                <w:szCs w:val="24"/>
                <w:lang w:val="en-US" w:eastAsia="fi-FI"/>
              </w:rPr>
            </w:pPr>
            <w:r w:rsidRPr="000C7237">
              <w:rPr>
                <w:b/>
                <w:i/>
                <w:sz w:val="24"/>
                <w:szCs w:val="24"/>
                <w:lang w:val="en-US" w:eastAsia="fi-FI"/>
              </w:rPr>
              <w:t>Papildyti 9.1 punktą:</w:t>
            </w:r>
          </w:p>
          <w:p w14:paraId="0FFEA31E" w14:textId="67977389" w:rsidR="000C7237" w:rsidRPr="000C7237" w:rsidRDefault="00364AD1" w:rsidP="00364AD1">
            <w:pPr>
              <w:jc w:val="both"/>
              <w:rPr>
                <w:color w:val="000000"/>
                <w:sz w:val="24"/>
                <w:szCs w:val="24"/>
                <w:lang w:val="en-US" w:eastAsia="fi-FI"/>
              </w:rPr>
            </w:pPr>
            <w:r w:rsidRPr="00000980">
              <w:rPr>
                <w:color w:val="000000"/>
                <w:sz w:val="24"/>
                <w:szCs w:val="24"/>
                <w:lang w:val="en-US" w:eastAsia="fi-FI"/>
              </w:rPr>
              <w:t xml:space="preserve">Baigiamųjų bandymų metu būtina įvertinti reikalavimus, nustatytus STR </w:t>
            </w:r>
            <w:hyperlink r:id="rId45" w:history="1">
              <w:r w:rsidRPr="00000980">
                <w:rPr>
                  <w:color w:val="000000"/>
                  <w:sz w:val="24"/>
                  <w:szCs w:val="24"/>
                  <w:lang w:val="en-US" w:eastAsia="fi-FI"/>
                </w:rPr>
                <w:t>1.05.01:2017</w:t>
              </w:r>
            </w:hyperlink>
            <w:r w:rsidRPr="00000980">
              <w:rPr>
                <w:color w:val="000000"/>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šalinimas“</w:t>
            </w:r>
            <w:r w:rsidRPr="000C7237">
              <w:rPr>
                <w:color w:val="000000"/>
                <w:sz w:val="24"/>
                <w:szCs w:val="24"/>
                <w:lang w:val="en-US" w:eastAsia="fi-FI"/>
              </w:rPr>
              <w:t>. Baigiamieji bandymai taip pat apima valstybinių institucijų, tokių kaip Visuomenės sveikatos centras, Priešgaisrinės apsaugos ir gelbėjimo departamentas bei kitų institucijų inicijuojamus bandymus, tyrimus bei procedūras, kurias privaloma atlikti iki Statybos užbaigimo procedūrų.</w:t>
            </w:r>
          </w:p>
        </w:tc>
      </w:tr>
      <w:tr w:rsidR="000C7237" w:rsidRPr="000C7237" w14:paraId="3E4E384F"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B38D4F3"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10 straipsnis. Perdavimas Užsakovui</w:t>
            </w:r>
          </w:p>
        </w:tc>
      </w:tr>
      <w:tr w:rsidR="000C7237" w:rsidRPr="000C7237" w14:paraId="56DFF967" w14:textId="77777777" w:rsidTr="00152621">
        <w:tc>
          <w:tcPr>
            <w:tcW w:w="1667" w:type="dxa"/>
            <w:gridSpan w:val="2"/>
            <w:tcBorders>
              <w:top w:val="single" w:sz="4" w:space="0" w:color="auto"/>
              <w:left w:val="single" w:sz="4" w:space="0" w:color="auto"/>
              <w:bottom w:val="single" w:sz="4" w:space="0" w:color="auto"/>
              <w:right w:val="single" w:sz="4" w:space="0" w:color="auto"/>
            </w:tcBorders>
            <w:hideMark/>
          </w:tcPr>
          <w:p w14:paraId="59D2F3DB" w14:textId="77777777" w:rsidR="000C7237" w:rsidRPr="000C7237" w:rsidRDefault="000C7237" w:rsidP="000C7237">
            <w:pPr>
              <w:rPr>
                <w:b/>
                <w:sz w:val="24"/>
                <w:szCs w:val="24"/>
                <w:lang w:val="en-US" w:eastAsia="fi-FI"/>
              </w:rPr>
            </w:pPr>
            <w:r w:rsidRPr="000C7237">
              <w:rPr>
                <w:b/>
                <w:sz w:val="24"/>
                <w:szCs w:val="24"/>
                <w:lang w:val="en-US" w:eastAsia="fi-FI"/>
              </w:rPr>
              <w:t>10.1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CE20B81" w14:textId="77777777" w:rsidR="000C7237" w:rsidRPr="000C7237" w:rsidRDefault="000C7237" w:rsidP="000C7237">
            <w:pPr>
              <w:rPr>
                <w:b/>
                <w:bCs/>
                <w:sz w:val="24"/>
                <w:szCs w:val="24"/>
                <w:lang w:val="en-US" w:eastAsia="fi-FI"/>
              </w:rPr>
            </w:pPr>
            <w:r w:rsidRPr="000C7237">
              <w:rPr>
                <w:b/>
                <w:bCs/>
                <w:sz w:val="24"/>
                <w:szCs w:val="24"/>
                <w:lang w:val="en-US" w:eastAsia="fi-FI"/>
              </w:rPr>
              <w:t xml:space="preserve">Darbų ir grupių perėmimas </w:t>
            </w:r>
          </w:p>
        </w:tc>
      </w:tr>
      <w:tr w:rsidR="000C7237" w:rsidRPr="000C7237" w14:paraId="51F4878B" w14:textId="77777777" w:rsidTr="00152621">
        <w:tc>
          <w:tcPr>
            <w:tcW w:w="1667" w:type="dxa"/>
            <w:gridSpan w:val="2"/>
            <w:tcBorders>
              <w:top w:val="single" w:sz="4" w:space="0" w:color="auto"/>
              <w:left w:val="single" w:sz="4" w:space="0" w:color="auto"/>
              <w:bottom w:val="single" w:sz="4" w:space="0" w:color="auto"/>
              <w:right w:val="single" w:sz="4" w:space="0" w:color="auto"/>
            </w:tcBorders>
          </w:tcPr>
          <w:p w14:paraId="696FBE5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65C39BE" w14:textId="77777777" w:rsidR="00364AD1" w:rsidRPr="000C7237" w:rsidRDefault="00364AD1" w:rsidP="00364AD1">
            <w:pPr>
              <w:rPr>
                <w:b/>
                <w:i/>
                <w:sz w:val="24"/>
                <w:szCs w:val="24"/>
                <w:lang w:val="en-US" w:eastAsia="fi-FI"/>
              </w:rPr>
            </w:pPr>
            <w:r w:rsidRPr="000C7237">
              <w:rPr>
                <w:b/>
                <w:i/>
                <w:sz w:val="24"/>
                <w:szCs w:val="24"/>
                <w:lang w:val="en-US" w:eastAsia="fi-FI"/>
              </w:rPr>
              <w:t>Papildyti 10.1 punktą po antros pastraipos įterpiant naują pastraipą:</w:t>
            </w:r>
          </w:p>
          <w:p w14:paraId="0B1FEE64" w14:textId="77777777" w:rsidR="00364AD1" w:rsidRPr="000C7237" w:rsidRDefault="00364AD1" w:rsidP="00364AD1">
            <w:pPr>
              <w:jc w:val="both"/>
              <w:rPr>
                <w:sz w:val="24"/>
                <w:szCs w:val="24"/>
                <w:lang w:val="en-US" w:eastAsia="fi-FI"/>
              </w:rPr>
            </w:pPr>
            <w:r w:rsidRPr="000C7237">
              <w:rPr>
                <w:sz w:val="24"/>
                <w:szCs w:val="24"/>
                <w:lang w:val="en-US" w:eastAsia="fi-FI"/>
              </w:rPr>
              <w:t xml:space="preserve">Iki prašymo dėl Perėmimo pažymos išdavimo pateikimo Rangovas privalo pateikti Inžinieriui ir Užsakovui </w:t>
            </w:r>
            <w:r w:rsidRPr="000C7237">
              <w:rPr>
                <w:color w:val="000000"/>
                <w:sz w:val="24"/>
                <w:szCs w:val="24"/>
                <w:lang w:val="en-US" w:eastAsia="fi-FI"/>
              </w:rPr>
              <w:t xml:space="preserve">naudojimo ir priežiūros instrukcijos bei kitus </w:t>
            </w:r>
            <w:r w:rsidRPr="000C7237">
              <w:rPr>
                <w:color w:val="000000"/>
                <w:sz w:val="24"/>
                <w:szCs w:val="24"/>
                <w:lang w:val="en-US" w:eastAsia="fi-FI"/>
              </w:rPr>
              <w:lastRenderedPageBreak/>
              <w:t xml:space="preserve">dokumentus, </w:t>
            </w:r>
            <w:r w:rsidRPr="00F53C42">
              <w:rPr>
                <w:sz w:val="24"/>
                <w:szCs w:val="24"/>
                <w:lang w:val="en-US" w:eastAsia="fi-FI"/>
              </w:rPr>
              <w:t xml:space="preserve">kuriuos privalo pateikti Rangovas, būtinus Užsakovui, kad galima būtų pradėti statybos užbaigimo procedūras pagal STR </w:t>
            </w:r>
            <w:hyperlink r:id="rId46" w:history="1">
              <w:r w:rsidRPr="00F53C42">
                <w:rPr>
                  <w:sz w:val="24"/>
                  <w:szCs w:val="24"/>
                  <w:lang w:val="en-US" w:eastAsia="fi-FI"/>
                </w:rPr>
                <w:t>1.05.01:2017</w:t>
              </w:r>
            </w:hyperlink>
            <w:r w:rsidRPr="00F53C42">
              <w:rPr>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šalinimas“</w:t>
            </w:r>
            <w:r w:rsidRPr="000C7237">
              <w:rPr>
                <w:sz w:val="24"/>
                <w:szCs w:val="24"/>
                <w:lang w:val="en-US" w:eastAsia="fi-FI"/>
              </w:rPr>
              <w:t xml:space="preserve">. </w:t>
            </w:r>
          </w:p>
          <w:p w14:paraId="630926ED" w14:textId="77777777" w:rsidR="00364AD1" w:rsidRPr="000C7237" w:rsidRDefault="00364AD1" w:rsidP="00364AD1">
            <w:pPr>
              <w:rPr>
                <w:b/>
                <w:i/>
                <w:sz w:val="24"/>
                <w:szCs w:val="24"/>
                <w:lang w:val="en-US" w:eastAsia="fi-FI"/>
              </w:rPr>
            </w:pPr>
            <w:r w:rsidRPr="000C7237">
              <w:rPr>
                <w:b/>
                <w:i/>
                <w:sz w:val="24"/>
                <w:szCs w:val="24"/>
                <w:lang w:val="en-US" w:eastAsia="fi-FI"/>
              </w:rPr>
              <w:t>Pakeisti 10.1 punkto b) pastraipą ir ją išdėstyti:</w:t>
            </w:r>
          </w:p>
          <w:p w14:paraId="71273F91" w14:textId="77777777" w:rsidR="00364AD1" w:rsidRPr="000C7237" w:rsidRDefault="00364AD1" w:rsidP="00364AD1">
            <w:pPr>
              <w:rPr>
                <w:sz w:val="24"/>
                <w:szCs w:val="24"/>
                <w:lang w:val="en-US" w:eastAsia="fi-FI"/>
              </w:rPr>
            </w:pPr>
            <w:r w:rsidRPr="000C7237">
              <w:rPr>
                <w:sz w:val="24"/>
                <w:szCs w:val="24"/>
                <w:lang w:val="en-US" w:eastAsia="fi-FI"/>
              </w:rPr>
              <w:t xml:space="preserve">Atmesti prašymą, pateikiant atmetimo pagrindą ir nurodant darbą, kurį Rangovas turi atlikti arba dokumentus, būtinus pagal Sutartį ir </w:t>
            </w:r>
            <w:r w:rsidRPr="00F53C42">
              <w:rPr>
                <w:sz w:val="24"/>
                <w:szCs w:val="24"/>
                <w:lang w:val="en-US" w:eastAsia="fi-FI"/>
              </w:rPr>
              <w:t xml:space="preserve">STR </w:t>
            </w:r>
            <w:hyperlink r:id="rId47" w:history="1">
              <w:r w:rsidRPr="00F53C42">
                <w:rPr>
                  <w:sz w:val="24"/>
                  <w:szCs w:val="24"/>
                  <w:lang w:val="en-US" w:eastAsia="fi-FI"/>
                </w:rPr>
                <w:t>1.05.01:2017</w:t>
              </w:r>
            </w:hyperlink>
            <w:r w:rsidRPr="000C7237">
              <w:rPr>
                <w:sz w:val="24"/>
                <w:szCs w:val="24"/>
                <w:lang w:val="en-US" w:eastAsia="fi-FI"/>
              </w:rPr>
              <w:t xml:space="preserve"> pataisyti/pateikti, kad galėtų būti išduota Perėmimo pažyma. Tokiu atveju Rangovas pirmiau turi baigti nurodytą darbą arba pateikti/ištaisyti dokumentą ir tik po to pagal šį punktą kreiptis su kitu prašymu.</w:t>
            </w:r>
          </w:p>
          <w:p w14:paraId="09BE85FB" w14:textId="77777777" w:rsidR="00364AD1" w:rsidRPr="000C7237" w:rsidRDefault="00364AD1" w:rsidP="00364AD1">
            <w:pPr>
              <w:rPr>
                <w:b/>
                <w:i/>
                <w:sz w:val="24"/>
                <w:szCs w:val="24"/>
                <w:lang w:val="en-US" w:eastAsia="fi-FI"/>
              </w:rPr>
            </w:pPr>
            <w:r w:rsidRPr="000C7237">
              <w:rPr>
                <w:b/>
                <w:i/>
                <w:sz w:val="24"/>
                <w:szCs w:val="24"/>
                <w:lang w:val="en-US" w:eastAsia="fi-FI"/>
              </w:rPr>
              <w:t>Įterpti paskutinę pastraipą:</w:t>
            </w:r>
          </w:p>
          <w:p w14:paraId="6D269BAA" w14:textId="77777777" w:rsidR="00364AD1" w:rsidRPr="000C7237" w:rsidRDefault="00364AD1" w:rsidP="00364AD1">
            <w:pPr>
              <w:jc w:val="both"/>
              <w:rPr>
                <w:sz w:val="24"/>
                <w:szCs w:val="24"/>
                <w:lang w:val="en-US" w:eastAsia="fi-FI"/>
              </w:rPr>
            </w:pPr>
            <w:r w:rsidRPr="000C7237">
              <w:rPr>
                <w:sz w:val="24"/>
                <w:szCs w:val="24"/>
                <w:lang w:val="en-US" w:eastAsia="fi-FI"/>
              </w:rPr>
              <w:t>Neatsižvelgiant į šio punkto nuostatas, Sutartiniai Rangovo įsipareigojimai nebus laikomi baigti, kol nebus įstatymų nustatyta tvarka pasirašytas Statybos užbaigimo aktas.</w:t>
            </w:r>
          </w:p>
          <w:p w14:paraId="0722827C" w14:textId="7D2EAC69" w:rsidR="000C7237" w:rsidRPr="000C7237" w:rsidRDefault="00364AD1" w:rsidP="00364AD1">
            <w:pPr>
              <w:jc w:val="both"/>
              <w:rPr>
                <w:sz w:val="24"/>
                <w:szCs w:val="24"/>
                <w:lang w:val="en-US" w:eastAsia="fi-FI"/>
              </w:rPr>
            </w:pPr>
            <w:r w:rsidRPr="000C7237">
              <w:rPr>
                <w:sz w:val="24"/>
                <w:szCs w:val="24"/>
                <w:lang w:val="en-US" w:eastAsia="fi-FI"/>
              </w:rPr>
              <w:t>Užsakovas turi užtikrinti, kad Statybos užbaigimo aktas (</w:t>
            </w:r>
            <w:hyperlink r:id="rId48" w:anchor="statybos_uzbaigimo_aktas_1_1_3_10" w:history="1">
              <w:r w:rsidRPr="000C7237">
                <w:rPr>
                  <w:color w:val="0000FF"/>
                  <w:sz w:val="24"/>
                  <w:szCs w:val="24"/>
                  <w:u w:val="single"/>
                  <w:lang w:val="en-US" w:eastAsia="fi-FI"/>
                </w:rPr>
                <w:t>1.1.3.10)</w:t>
              </w:r>
            </w:hyperlink>
            <w:r w:rsidRPr="000C7237">
              <w:rPr>
                <w:sz w:val="24"/>
                <w:szCs w:val="24"/>
                <w:lang w:val="en-US" w:eastAsia="fi-FI"/>
              </w:rPr>
              <w:t xml:space="preserve"> būtų surašytas ne vėliau kaip per 56 dienas nuo Perėmimo pažymos išdavimo.</w:t>
            </w:r>
          </w:p>
        </w:tc>
      </w:tr>
      <w:tr w:rsidR="000C7237" w:rsidRPr="000C7237" w14:paraId="0F93ACC3"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D00B7B0"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11 straipsnis. Atsakomybė už defektus netaikomas</w:t>
            </w:r>
          </w:p>
        </w:tc>
      </w:tr>
      <w:tr w:rsidR="000C7237" w:rsidRPr="000C7237" w14:paraId="494F25D2" w14:textId="77777777" w:rsidTr="00152621">
        <w:tc>
          <w:tcPr>
            <w:tcW w:w="9465" w:type="dxa"/>
            <w:gridSpan w:val="4"/>
            <w:tcBorders>
              <w:top w:val="single" w:sz="4" w:space="0" w:color="auto"/>
              <w:left w:val="single" w:sz="4" w:space="0" w:color="auto"/>
              <w:bottom w:val="single" w:sz="4" w:space="0" w:color="auto"/>
              <w:right w:val="single" w:sz="4" w:space="0" w:color="auto"/>
            </w:tcBorders>
            <w:hideMark/>
          </w:tcPr>
          <w:p w14:paraId="2F5775CE" w14:textId="77777777" w:rsidR="000C7237" w:rsidRPr="000C7237" w:rsidRDefault="000C7237" w:rsidP="000C7237">
            <w:pPr>
              <w:jc w:val="center"/>
              <w:rPr>
                <w:b/>
                <w:sz w:val="24"/>
                <w:szCs w:val="24"/>
                <w:lang w:val="en-US" w:eastAsia="fi-FI"/>
              </w:rPr>
            </w:pPr>
            <w:r w:rsidRPr="000C7237">
              <w:rPr>
                <w:b/>
                <w:sz w:val="24"/>
                <w:szCs w:val="24"/>
                <w:lang w:val="en-US" w:eastAsia="fi-FI"/>
              </w:rPr>
              <w:t>12 straipsnis. Bandymai po baigimo</w:t>
            </w:r>
          </w:p>
        </w:tc>
      </w:tr>
      <w:tr w:rsidR="000C7237" w:rsidRPr="000C7237" w14:paraId="65607E3E"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7C6AB5CA" w14:textId="77777777" w:rsidR="000C7237" w:rsidRPr="000C7237" w:rsidRDefault="000C7237" w:rsidP="000C7237">
            <w:pPr>
              <w:rPr>
                <w:b/>
                <w:sz w:val="24"/>
                <w:szCs w:val="24"/>
                <w:lang w:val="en-US" w:eastAsia="fi-FI"/>
              </w:rPr>
            </w:pPr>
            <w:r w:rsidRPr="000C7237">
              <w:rPr>
                <w:b/>
                <w:sz w:val="24"/>
                <w:szCs w:val="24"/>
                <w:lang w:val="en-US" w:eastAsia="fi-FI"/>
              </w:rPr>
              <w:t>12.1 punktas</w:t>
            </w:r>
          </w:p>
        </w:tc>
        <w:tc>
          <w:tcPr>
            <w:tcW w:w="7657" w:type="dxa"/>
            <w:tcBorders>
              <w:top w:val="single" w:sz="4" w:space="0" w:color="auto"/>
              <w:left w:val="single" w:sz="4" w:space="0" w:color="auto"/>
              <w:bottom w:val="single" w:sz="4" w:space="0" w:color="auto"/>
              <w:right w:val="single" w:sz="4" w:space="0" w:color="auto"/>
            </w:tcBorders>
            <w:hideMark/>
          </w:tcPr>
          <w:p w14:paraId="24CCF1AF" w14:textId="77777777" w:rsidR="000C7237" w:rsidRPr="000C7237" w:rsidRDefault="000C7237" w:rsidP="000C7237">
            <w:pPr>
              <w:rPr>
                <w:b/>
                <w:sz w:val="24"/>
                <w:szCs w:val="24"/>
                <w:lang w:val="en-US" w:eastAsia="fi-FI"/>
              </w:rPr>
            </w:pPr>
            <w:r w:rsidRPr="000C7237">
              <w:rPr>
                <w:b/>
                <w:sz w:val="24"/>
                <w:szCs w:val="24"/>
                <w:lang w:val="en-US" w:eastAsia="fi-FI"/>
              </w:rPr>
              <w:t>Bandymų po baigimo procedūra</w:t>
            </w:r>
          </w:p>
        </w:tc>
      </w:tr>
      <w:tr w:rsidR="000C7237" w:rsidRPr="000C7237" w14:paraId="28824AFA"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1D80F27"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8CA23F6" w14:textId="77777777" w:rsidR="000C7237" w:rsidRPr="000C7237" w:rsidRDefault="000C7237" w:rsidP="000C7237">
            <w:pPr>
              <w:rPr>
                <w:b/>
                <w:i/>
                <w:sz w:val="24"/>
                <w:szCs w:val="24"/>
                <w:lang w:val="en-US" w:eastAsia="fi-FI"/>
              </w:rPr>
            </w:pPr>
            <w:r w:rsidRPr="000C7237">
              <w:rPr>
                <w:b/>
                <w:i/>
                <w:sz w:val="24"/>
                <w:szCs w:val="24"/>
                <w:lang w:val="en-US" w:eastAsia="fi-FI"/>
              </w:rPr>
              <w:t>Papildyti 12.1 punktą pastraipa:</w:t>
            </w:r>
          </w:p>
          <w:p w14:paraId="1DD25136" w14:textId="77777777" w:rsidR="000C7237" w:rsidRPr="000C7237" w:rsidRDefault="000C7237" w:rsidP="000C7237">
            <w:pPr>
              <w:rPr>
                <w:sz w:val="24"/>
                <w:szCs w:val="24"/>
                <w:lang w:val="en-US" w:eastAsia="fi-FI"/>
              </w:rPr>
            </w:pPr>
            <w:r w:rsidRPr="000C7237">
              <w:rPr>
                <w:sz w:val="24"/>
                <w:szCs w:val="24"/>
                <w:lang w:val="en-US" w:eastAsia="fi-FI"/>
              </w:rPr>
              <w:t>Užsakovas turi teisę inicijuoti bet kokius papildomus bandymus ar patikrinimus po baigimo, kurie apmokami Užsakovo lėšomis.</w:t>
            </w:r>
          </w:p>
        </w:tc>
      </w:tr>
      <w:tr w:rsidR="000C7237" w:rsidRPr="000C7237" w14:paraId="26B48C2B" w14:textId="77777777" w:rsidTr="00152621">
        <w:tc>
          <w:tcPr>
            <w:tcW w:w="9465" w:type="dxa"/>
            <w:gridSpan w:val="4"/>
            <w:tcBorders>
              <w:top w:val="single" w:sz="4" w:space="0" w:color="auto"/>
              <w:left w:val="single" w:sz="4" w:space="0" w:color="auto"/>
              <w:bottom w:val="single" w:sz="4" w:space="0" w:color="auto"/>
              <w:right w:val="single" w:sz="4" w:space="0" w:color="auto"/>
            </w:tcBorders>
            <w:hideMark/>
          </w:tcPr>
          <w:p w14:paraId="298321CD" w14:textId="77777777" w:rsidR="000C7237" w:rsidRPr="000C7237" w:rsidRDefault="000C7237" w:rsidP="000C7237">
            <w:pPr>
              <w:jc w:val="center"/>
              <w:rPr>
                <w:b/>
                <w:sz w:val="24"/>
                <w:szCs w:val="24"/>
                <w:lang w:val="en-US" w:eastAsia="fi-FI"/>
              </w:rPr>
            </w:pPr>
            <w:r w:rsidRPr="000C7237">
              <w:rPr>
                <w:b/>
                <w:sz w:val="24"/>
                <w:szCs w:val="24"/>
                <w:lang w:val="en-US" w:eastAsia="fi-FI"/>
              </w:rPr>
              <w:t>13 straipsnis. Pakeitimai ir pataisymai</w:t>
            </w:r>
          </w:p>
        </w:tc>
      </w:tr>
      <w:tr w:rsidR="000C7237" w:rsidRPr="000C7237" w14:paraId="7C155FB8"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7772072A" w14:textId="77777777" w:rsidR="000C7237" w:rsidRPr="000C7237" w:rsidRDefault="000C7237" w:rsidP="000C7237">
            <w:pPr>
              <w:rPr>
                <w:b/>
                <w:sz w:val="24"/>
                <w:szCs w:val="24"/>
                <w:lang w:val="en-US" w:eastAsia="fi-FI"/>
              </w:rPr>
            </w:pPr>
            <w:r w:rsidRPr="000C7237">
              <w:rPr>
                <w:b/>
                <w:sz w:val="24"/>
                <w:szCs w:val="24"/>
                <w:lang w:val="en-US" w:eastAsia="fi-FI"/>
              </w:rPr>
              <w:t>13.1 punktas</w:t>
            </w:r>
          </w:p>
        </w:tc>
        <w:tc>
          <w:tcPr>
            <w:tcW w:w="7657" w:type="dxa"/>
            <w:tcBorders>
              <w:top w:val="single" w:sz="4" w:space="0" w:color="auto"/>
              <w:left w:val="single" w:sz="4" w:space="0" w:color="auto"/>
              <w:bottom w:val="single" w:sz="4" w:space="0" w:color="auto"/>
              <w:right w:val="single" w:sz="4" w:space="0" w:color="auto"/>
            </w:tcBorders>
            <w:hideMark/>
          </w:tcPr>
          <w:p w14:paraId="6C89C347" w14:textId="77777777" w:rsidR="000C7237" w:rsidRPr="000C7237" w:rsidRDefault="000C7237" w:rsidP="000C7237">
            <w:pPr>
              <w:rPr>
                <w:b/>
                <w:sz w:val="24"/>
                <w:szCs w:val="24"/>
                <w:lang w:val="en-US" w:eastAsia="fi-FI"/>
              </w:rPr>
            </w:pPr>
            <w:r w:rsidRPr="000C7237">
              <w:rPr>
                <w:b/>
                <w:sz w:val="24"/>
                <w:szCs w:val="24"/>
                <w:lang w:val="en-US" w:eastAsia="fi-FI"/>
              </w:rPr>
              <w:t>Teisė daryti pakeitimus</w:t>
            </w:r>
          </w:p>
        </w:tc>
      </w:tr>
      <w:tr w:rsidR="000C7237" w:rsidRPr="000C7237" w14:paraId="03380A4E"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5B060975"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A5B1D6"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13.1 punkto pirmą pastraipą:</w:t>
            </w:r>
          </w:p>
          <w:p w14:paraId="1CA41A8A" w14:textId="77777777" w:rsidR="000C7237" w:rsidRPr="000C7237" w:rsidRDefault="000C7237" w:rsidP="000C7237">
            <w:pPr>
              <w:suppressLineNumbers/>
              <w:suppressAutoHyphens/>
              <w:jc w:val="both"/>
              <w:rPr>
                <w:spacing w:val="-2"/>
                <w:sz w:val="24"/>
                <w:szCs w:val="24"/>
                <w:lang w:val="en-US" w:eastAsia="fi-FI"/>
              </w:rPr>
            </w:pPr>
            <w:r w:rsidRPr="000C7237">
              <w:rPr>
                <w:spacing w:val="-2"/>
                <w:sz w:val="24"/>
                <w:szCs w:val="24"/>
                <w:lang w:val="en-US" w:eastAsia="fi-FI"/>
              </w:rPr>
              <w:t>Prieš išduodant Perėmimo pažymą, Užsakovas, Inžinierius ir Rangovas,  turi teisę inicijuoti ir siūlyti pakeitimus, kurie yra būtini Sutartyje nurodytiems tikslams pasiekti:</w:t>
            </w:r>
          </w:p>
          <w:p w14:paraId="5E9AD1A9" w14:textId="77777777" w:rsidR="000C7237" w:rsidRPr="000C7237" w:rsidRDefault="000C7237" w:rsidP="000C7237">
            <w:pPr>
              <w:suppressLineNumbers/>
              <w:suppressAutoHyphens/>
              <w:jc w:val="both"/>
              <w:rPr>
                <w:i/>
                <w:sz w:val="24"/>
                <w:szCs w:val="24"/>
                <w:lang w:val="en-US" w:eastAsia="fi-FI"/>
              </w:rPr>
            </w:pPr>
            <w:r w:rsidRPr="000C7237">
              <w:rPr>
                <w:b/>
                <w:i/>
                <w:sz w:val="24"/>
                <w:szCs w:val="24"/>
                <w:lang w:val="en-US" w:eastAsia="fi-FI"/>
              </w:rPr>
              <w:t>Papildyti 13.1 punktą pastraipa</w:t>
            </w:r>
            <w:r w:rsidRPr="000C7237">
              <w:rPr>
                <w:i/>
                <w:sz w:val="24"/>
                <w:szCs w:val="24"/>
                <w:lang w:val="en-US" w:eastAsia="fi-FI"/>
              </w:rPr>
              <w:t>:</w:t>
            </w:r>
          </w:p>
          <w:p w14:paraId="746A1CB4"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Pakeitimai gali būti atliekami esant vienai iš šių aplinkybių:.</w:t>
            </w:r>
          </w:p>
          <w:p w14:paraId="25DC1D34"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1. nenumatytos fizinės sąlygos, kaip apibrėžta 4.12 punkte;</w:t>
            </w:r>
          </w:p>
          <w:p w14:paraId="08591874"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2. Užsakovo rizikos padariniai, kaip apibrėžta 17.4 punkte;</w:t>
            </w:r>
          </w:p>
          <w:p w14:paraId="5D0BD555"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3. nenugalimos jėgos (force majeure) aplinkybės;</w:t>
            </w:r>
          </w:p>
          <w:p w14:paraId="2A040AC0"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4. negalėjimas naudoti Pasiūlyme nurodytų Medžiagų/Įrangos dėl nuo Rangovo nepriklausančių aplinkybių (rinkoje nebegaminamos/nebetiekiamos, kai šios aplinkybės atsirado po pasiūlymo pateikimo) arba Medžiagų/Įrangos keitimas į analogiškas ne prastesnių nei tiekėjo pasiūlyme nurodytas ir techninių specifikacijų reikalavimus atitinkančias, ne blogesnių eksploatacinių savybių Medžiagas/Įrangą;</w:t>
            </w:r>
          </w:p>
          <w:p w14:paraId="781D3EAA"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5. būtinybė/tikslingumas koreguoti techninio projekto sprendinius dėl su Darbais betarpiškai susijusių kitų infrastruktūros projektų įgyvendinimo;</w:t>
            </w:r>
          </w:p>
          <w:p w14:paraId="14F9F493"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6. pagrįsti trečiųjų asmenų reikalavimai, dėl Darbų, susijusių su trečiųjų asmenų turtu, vykdymo (inžinierinių tinklų (vandentiekių, dujotiekių, elektros, telekomunikacijų, energijos ir/ar kitų tinklų), susisiekimo komunikacijų valdytojų ir pan.);</w:t>
            </w:r>
          </w:p>
          <w:p w14:paraId="542865C5"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7. būtinybė/tikslingumas atsisakyti atskiro Darbo ar mažinti apimtis dėl to, jog darbai ar jų dalis tapo nereikalingi Užsakovui ir/ar siekiant racionaliai naudoti Sutarties vykdymui skirtas lėšas;</w:t>
            </w:r>
          </w:p>
          <w:p w14:paraId="2CD52383"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8. ekonomiškesnio techninio sprendinio, nelemiančio Sutarties dalyko esminių savybių pasikeitimo, įgyvendinimas ir/ar darbų vykdymo technologijos parinkimas / pakeitimas;</w:t>
            </w:r>
          </w:p>
          <w:p w14:paraId="07C0367B"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lastRenderedPageBreak/>
              <w:t>9. dėl statybos normatyvinių dokumentų ar kitų teisės aktų reikalavimų pasikeitimo po statybą leidžiančių dokumentų, kurių pagrindu vykdomi Darbai, išdavimo, jei dėl tokio pakeitimo nebuvo pakeistos viešojo pirkimo sąlygos ir būtina pasikeitusių teisės aktų reikalavimus įgyvendinti Sutarties vykdymo metu;</w:t>
            </w:r>
          </w:p>
          <w:p w14:paraId="73F6B0A5"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10. būtinybė/tikslingumas keisti Darbų atlikimo, Įrangos ir/ar Medžiagų instaliavimo/įrengimo vietą.</w:t>
            </w:r>
          </w:p>
          <w:p w14:paraId="59E3B156"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Jeigu pakeitimas atliekamas esant vienai iš aukščiau išvardintų aplinkybių, Viešųjų pirkimų tarnybos sutikimas nereikalingas.</w:t>
            </w:r>
          </w:p>
          <w:p w14:paraId="0F1712C7" w14:textId="77777777" w:rsidR="000C7237" w:rsidRPr="000C7237" w:rsidRDefault="000C7237" w:rsidP="000C7237">
            <w:pPr>
              <w:autoSpaceDE w:val="0"/>
              <w:autoSpaceDN w:val="0"/>
              <w:adjustRightInd w:val="0"/>
              <w:jc w:val="both"/>
              <w:rPr>
                <w:sz w:val="24"/>
                <w:szCs w:val="24"/>
                <w:lang w:val="en-US" w:eastAsia="fi-FI"/>
              </w:rPr>
            </w:pPr>
          </w:p>
        </w:tc>
      </w:tr>
      <w:tr w:rsidR="000C7237" w:rsidRPr="000C7237" w14:paraId="7D33AAA5"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17EFF3AF" w14:textId="77777777" w:rsidR="000C7237" w:rsidRPr="000C7237" w:rsidRDefault="000C7237" w:rsidP="000C7237">
            <w:pPr>
              <w:rPr>
                <w:b/>
                <w:sz w:val="24"/>
                <w:szCs w:val="24"/>
                <w:lang w:val="en-US" w:eastAsia="fi-FI"/>
              </w:rPr>
            </w:pPr>
            <w:r w:rsidRPr="000C7237">
              <w:rPr>
                <w:b/>
                <w:sz w:val="24"/>
                <w:szCs w:val="24"/>
                <w:lang w:val="en-US" w:eastAsia="fi-FI"/>
              </w:rPr>
              <w:lastRenderedPageBreak/>
              <w:t>13.2 punktas</w:t>
            </w:r>
          </w:p>
        </w:tc>
        <w:tc>
          <w:tcPr>
            <w:tcW w:w="7657" w:type="dxa"/>
            <w:tcBorders>
              <w:top w:val="single" w:sz="4" w:space="0" w:color="auto"/>
              <w:left w:val="single" w:sz="4" w:space="0" w:color="auto"/>
              <w:bottom w:val="single" w:sz="4" w:space="0" w:color="auto"/>
              <w:right w:val="single" w:sz="4" w:space="0" w:color="auto"/>
            </w:tcBorders>
            <w:hideMark/>
          </w:tcPr>
          <w:p w14:paraId="6B642D88" w14:textId="77777777" w:rsidR="000C7237" w:rsidRPr="000C7237" w:rsidRDefault="000C7237" w:rsidP="000C7237">
            <w:pPr>
              <w:rPr>
                <w:b/>
                <w:sz w:val="24"/>
                <w:szCs w:val="24"/>
                <w:lang w:val="en-US" w:eastAsia="fi-FI"/>
              </w:rPr>
            </w:pPr>
            <w:r w:rsidRPr="000C7237">
              <w:rPr>
                <w:b/>
                <w:sz w:val="24"/>
                <w:szCs w:val="24"/>
                <w:lang w:val="en-US" w:eastAsia="fi-FI"/>
              </w:rPr>
              <w:t>Vertės nustatymas</w:t>
            </w:r>
          </w:p>
        </w:tc>
      </w:tr>
      <w:tr w:rsidR="000C7237" w:rsidRPr="000C7237" w14:paraId="6477F7CC"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226800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A0AE276"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13.2 punktą:</w:t>
            </w:r>
          </w:p>
          <w:p w14:paraId="6E9EB91B" w14:textId="77777777" w:rsidR="000C7237" w:rsidRPr="000C7237" w:rsidRDefault="000C7237" w:rsidP="000C7237">
            <w:pPr>
              <w:jc w:val="both"/>
              <w:rPr>
                <w:sz w:val="24"/>
                <w:szCs w:val="24"/>
                <w:lang w:val="en-US" w:eastAsia="fi-FI"/>
              </w:rPr>
            </w:pPr>
            <w:r w:rsidRPr="000C7237">
              <w:rPr>
                <w:sz w:val="24"/>
                <w:szCs w:val="24"/>
                <w:lang w:val="en-US" w:eastAsia="fi-FI"/>
              </w:rPr>
              <w:t xml:space="preserve">Pakeitimų, atliekamų vadovaujantis 13.1 punktu </w:t>
            </w:r>
            <w:r w:rsidRPr="000C7237">
              <w:rPr>
                <w:sz w:val="24"/>
                <w:szCs w:val="24"/>
                <w:lang w:val="lt-LT" w:eastAsia="fi-FI"/>
              </w:rPr>
              <w:t>„</w:t>
            </w:r>
            <w:r w:rsidRPr="000C7237">
              <w:rPr>
                <w:sz w:val="24"/>
                <w:szCs w:val="24"/>
                <w:lang w:val="en-US" w:eastAsia="fi-FI"/>
              </w:rPr>
              <w:t>Teisė daryti pakeitimus</w:t>
            </w:r>
            <w:r w:rsidRPr="000C7237">
              <w:rPr>
                <w:sz w:val="24"/>
                <w:szCs w:val="24"/>
                <w:lang w:val="lt-LT" w:eastAsia="fi-FI"/>
              </w:rPr>
              <w:t>“</w:t>
            </w:r>
            <w:r w:rsidRPr="000C7237">
              <w:rPr>
                <w:sz w:val="24"/>
                <w:szCs w:val="24"/>
                <w:lang w:val="en-US" w:eastAsia="fi-FI"/>
              </w:rPr>
              <w:t>, vertė nustatoma:</w:t>
            </w:r>
          </w:p>
          <w:p w14:paraId="5A3044C2" w14:textId="77777777" w:rsidR="000C7237" w:rsidRPr="000C7237" w:rsidRDefault="000C7237" w:rsidP="000C7237">
            <w:pPr>
              <w:jc w:val="both"/>
              <w:rPr>
                <w:sz w:val="24"/>
                <w:szCs w:val="24"/>
                <w:lang w:val="en-US" w:eastAsia="fi-FI"/>
              </w:rPr>
            </w:pPr>
            <w:r w:rsidRPr="000C7237">
              <w:rPr>
                <w:sz w:val="24"/>
                <w:szCs w:val="24"/>
                <w:lang w:val="en-US" w:eastAsia="fi-FI"/>
              </w:rPr>
              <w:t>a) pagal Rangovo Pasiūlyme Darbų kainų žiniaraščiuose nurodytas kainas, o jeigu jų nėra ir, jei įmanoma, išskaičiuojant kainos dalį iš sutartyje numatytos kainos, o jei tokių kainų nėra:</w:t>
            </w:r>
          </w:p>
          <w:p w14:paraId="08CA9B60" w14:textId="77777777" w:rsidR="000C7237" w:rsidRPr="000C7237" w:rsidRDefault="000C7237" w:rsidP="000C7237">
            <w:pPr>
              <w:jc w:val="both"/>
              <w:rPr>
                <w:sz w:val="24"/>
                <w:szCs w:val="24"/>
                <w:lang w:val="en-US" w:eastAsia="fi-FI"/>
              </w:rPr>
            </w:pPr>
            <w:r w:rsidRPr="000C7237">
              <w:rPr>
                <w:sz w:val="24"/>
                <w:szCs w:val="24"/>
                <w:lang w:val="en-US" w:eastAsia="fi-FI"/>
              </w:rPr>
              <w:t>b) vadovaujantis Pasiūlymo pateikimo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 pelno bei pridėtinių išlaidų normatyvą, o jei tokių įkainių nėra:</w:t>
            </w:r>
          </w:p>
          <w:p w14:paraId="5FB75DA2" w14:textId="77777777" w:rsidR="000C7237" w:rsidRPr="000C7237" w:rsidRDefault="000C7237" w:rsidP="000C7237">
            <w:pPr>
              <w:jc w:val="both"/>
              <w:rPr>
                <w:sz w:val="24"/>
                <w:szCs w:val="24"/>
                <w:lang w:val="en-US" w:eastAsia="fi-FI"/>
              </w:rPr>
            </w:pPr>
            <w:r w:rsidRPr="000C7237">
              <w:rPr>
                <w:sz w:val="24"/>
                <w:szCs w:val="24"/>
                <w:lang w:val="en-US" w:eastAsia="fi-FI"/>
              </w:rPr>
              <w:t>c) 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 Statybos produktų ir įrengimų kaina nustatoma ne didesnė nei Rangovo patiriamos išlaidos joms įsigyti.</w:t>
            </w:r>
          </w:p>
          <w:p w14:paraId="188FECB1"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Tvirtindamas pakeitimą Inžinierius patvirtina, jog keičiamų darbų vertė atitinka 13.2 punkto </w:t>
            </w:r>
            <w:r w:rsidRPr="000C7237">
              <w:rPr>
                <w:sz w:val="24"/>
                <w:szCs w:val="24"/>
                <w:lang w:val="lt-LT" w:eastAsia="fi-FI"/>
              </w:rPr>
              <w:t>„</w:t>
            </w:r>
            <w:r w:rsidRPr="000C7237">
              <w:rPr>
                <w:sz w:val="24"/>
                <w:szCs w:val="24"/>
                <w:lang w:val="en-US" w:eastAsia="fi-FI"/>
              </w:rPr>
              <w:t>Vertės nustatymas</w:t>
            </w:r>
            <w:r w:rsidRPr="000C7237">
              <w:rPr>
                <w:sz w:val="24"/>
                <w:szCs w:val="24"/>
                <w:lang w:val="lt-LT" w:eastAsia="fi-FI"/>
              </w:rPr>
              <w:t>“</w:t>
            </w:r>
            <w:r w:rsidRPr="000C7237">
              <w:rPr>
                <w:sz w:val="24"/>
                <w:szCs w:val="24"/>
                <w:lang w:val="en-US" w:eastAsia="fi-FI"/>
              </w:rPr>
              <w:t xml:space="preserve"> reikalavimus.</w:t>
            </w:r>
          </w:p>
        </w:tc>
      </w:tr>
      <w:tr w:rsidR="000C7237" w:rsidRPr="000C7237" w14:paraId="4499F5F6"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96A4179" w14:textId="77777777" w:rsidR="000C7237" w:rsidRPr="000C7237" w:rsidRDefault="000C7237" w:rsidP="000C7237">
            <w:pPr>
              <w:rPr>
                <w:b/>
                <w:sz w:val="24"/>
                <w:szCs w:val="24"/>
                <w:lang w:val="en-US" w:eastAsia="fi-FI"/>
              </w:rPr>
            </w:pPr>
            <w:r w:rsidRPr="000C7237">
              <w:rPr>
                <w:b/>
                <w:sz w:val="24"/>
                <w:szCs w:val="24"/>
                <w:lang w:val="en-US" w:eastAsia="fi-FI"/>
              </w:rPr>
              <w:t>13.3 punktas</w:t>
            </w:r>
          </w:p>
        </w:tc>
        <w:tc>
          <w:tcPr>
            <w:tcW w:w="7657" w:type="dxa"/>
            <w:tcBorders>
              <w:top w:val="single" w:sz="4" w:space="0" w:color="auto"/>
              <w:left w:val="single" w:sz="4" w:space="0" w:color="auto"/>
              <w:bottom w:val="single" w:sz="4" w:space="0" w:color="auto"/>
              <w:right w:val="single" w:sz="4" w:space="0" w:color="auto"/>
            </w:tcBorders>
            <w:hideMark/>
          </w:tcPr>
          <w:p w14:paraId="2C5E9C2B" w14:textId="77777777" w:rsidR="000C7237" w:rsidRPr="000C7237" w:rsidRDefault="000C7237" w:rsidP="000C7237">
            <w:pPr>
              <w:rPr>
                <w:b/>
                <w:color w:val="000000"/>
                <w:sz w:val="24"/>
                <w:szCs w:val="24"/>
                <w:lang w:val="en-US" w:eastAsia="fi-FI"/>
              </w:rPr>
            </w:pPr>
            <w:r w:rsidRPr="000C7237">
              <w:rPr>
                <w:b/>
                <w:color w:val="000000"/>
                <w:sz w:val="24"/>
                <w:szCs w:val="24"/>
                <w:lang w:val="en-US" w:eastAsia="fi-FI"/>
              </w:rPr>
              <w:t>Pakeitimų tvarka</w:t>
            </w:r>
          </w:p>
        </w:tc>
      </w:tr>
      <w:tr w:rsidR="000C7237" w:rsidRPr="000C7237" w14:paraId="729B0FAD"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617DBE20"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2FF3B0B6"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13.3 punktą:</w:t>
            </w:r>
          </w:p>
          <w:p w14:paraId="32CEFCDA" w14:textId="77777777" w:rsidR="000C7237" w:rsidRPr="000C7237" w:rsidRDefault="000C7237" w:rsidP="000C7237">
            <w:pPr>
              <w:jc w:val="both"/>
              <w:rPr>
                <w:sz w:val="24"/>
                <w:szCs w:val="24"/>
                <w:lang w:val="en-US" w:eastAsia="fi-FI"/>
              </w:rPr>
            </w:pPr>
            <w:r w:rsidRPr="000C7237">
              <w:rPr>
                <w:sz w:val="24"/>
                <w:szCs w:val="24"/>
                <w:lang w:val="en-US" w:eastAsia="fi-FI"/>
              </w:rPr>
              <w:t>Darbų Pakeitimų dokumentai turi būti apiforminti APVA 2013-11-27 įsakymo Nr. T1-191 Projektų išlaidų pagrindimo ir tikrinimo tvarkos aprašo 3 priede nustatyta tvarka, pasirašant Šalių susitarimą dėl sutarties pakeitimo. (</w:t>
            </w:r>
            <w:hyperlink r:id="rId49" w:history="1">
              <w:r w:rsidRPr="000C7237">
                <w:rPr>
                  <w:color w:val="0000FF"/>
                  <w:sz w:val="24"/>
                  <w:szCs w:val="24"/>
                  <w:u w:val="single"/>
                  <w:lang w:val="en-US" w:eastAsia="fi-FI"/>
                </w:rPr>
                <w:t>www.apva.lt</w:t>
              </w:r>
            </w:hyperlink>
            <w:r w:rsidRPr="000C7237">
              <w:rPr>
                <w:sz w:val="24"/>
                <w:szCs w:val="24"/>
                <w:lang w:val="en-US" w:eastAsia="fi-FI"/>
              </w:rPr>
              <w:t xml:space="preserve">). </w:t>
            </w:r>
          </w:p>
          <w:p w14:paraId="49C6FCA7" w14:textId="77777777" w:rsidR="000C7237" w:rsidRPr="000C7237" w:rsidRDefault="000C7237" w:rsidP="000C7237">
            <w:pPr>
              <w:jc w:val="both"/>
              <w:rPr>
                <w:sz w:val="24"/>
                <w:szCs w:val="24"/>
                <w:lang w:val="en-US" w:eastAsia="fi-FI"/>
              </w:rPr>
            </w:pPr>
            <w:r w:rsidRPr="000C7237">
              <w:rPr>
                <w:sz w:val="24"/>
                <w:szCs w:val="24"/>
                <w:lang w:val="en-US" w:eastAsia="fi-FI"/>
              </w:rPr>
              <w:t xml:space="preserve">Darbų pakeitimas turi būti patvirtintas Inžinieriaus ir pasirašytas Rangovo bei Užsakovo. Užsakovui patvirtinus Darbų pakeitimą, Rangovas gali pradėti vykdyti darbus. Darbų pakeitimas yra sudėtinė sutarties dalis. </w:t>
            </w:r>
          </w:p>
          <w:p w14:paraId="71D77B1E" w14:textId="77777777" w:rsidR="000C7237" w:rsidRPr="000C7237" w:rsidRDefault="000C7237" w:rsidP="000C7237">
            <w:pPr>
              <w:jc w:val="both"/>
              <w:rPr>
                <w:sz w:val="24"/>
                <w:szCs w:val="24"/>
                <w:lang w:val="en-US" w:eastAsia="fi-FI"/>
              </w:rPr>
            </w:pPr>
            <w:r w:rsidRPr="000C7237">
              <w:rPr>
                <w:sz w:val="24"/>
                <w:szCs w:val="24"/>
                <w:lang w:val="en-US" w:eastAsia="fi-FI"/>
              </w:rPr>
              <w:t>Jei Inžinierius nepritaria siūlomam pakeitimui, jis turi nedelsiant pranešti apie tai Rangovui ir Užsakovui, pateikiant motyvuotą atsakymą.</w:t>
            </w:r>
          </w:p>
        </w:tc>
      </w:tr>
      <w:tr w:rsidR="000C7237" w:rsidRPr="000C7237" w14:paraId="39E9898C"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41B561B3" w14:textId="77777777" w:rsidR="000C7237" w:rsidRPr="000C7237" w:rsidRDefault="000C7237" w:rsidP="000C7237">
            <w:pPr>
              <w:rPr>
                <w:b/>
                <w:sz w:val="24"/>
                <w:szCs w:val="24"/>
                <w:lang w:val="en-US" w:eastAsia="fi-FI"/>
              </w:rPr>
            </w:pPr>
            <w:r w:rsidRPr="000C7237">
              <w:rPr>
                <w:b/>
                <w:sz w:val="24"/>
                <w:szCs w:val="24"/>
                <w:lang w:val="en-US" w:eastAsia="fi-FI"/>
              </w:rPr>
              <w:t>13.5 punktas</w:t>
            </w:r>
          </w:p>
        </w:tc>
        <w:tc>
          <w:tcPr>
            <w:tcW w:w="7657" w:type="dxa"/>
            <w:tcBorders>
              <w:top w:val="single" w:sz="4" w:space="0" w:color="auto"/>
              <w:left w:val="single" w:sz="4" w:space="0" w:color="auto"/>
              <w:bottom w:val="single" w:sz="4" w:space="0" w:color="auto"/>
              <w:right w:val="single" w:sz="4" w:space="0" w:color="auto"/>
            </w:tcBorders>
            <w:hideMark/>
          </w:tcPr>
          <w:p w14:paraId="6671E19F" w14:textId="77777777" w:rsidR="000C7237" w:rsidRPr="000C7237" w:rsidRDefault="000C7237" w:rsidP="000C7237">
            <w:pPr>
              <w:rPr>
                <w:b/>
                <w:sz w:val="24"/>
                <w:szCs w:val="24"/>
                <w:lang w:val="en-US" w:eastAsia="fi-FI"/>
              </w:rPr>
            </w:pPr>
            <w:r w:rsidRPr="000C7237">
              <w:rPr>
                <w:b/>
                <w:sz w:val="24"/>
                <w:szCs w:val="24"/>
                <w:lang w:val="en-US" w:eastAsia="fi-FI"/>
              </w:rPr>
              <w:t>Rezervinės sumos</w:t>
            </w:r>
          </w:p>
        </w:tc>
      </w:tr>
      <w:tr w:rsidR="000C7237" w:rsidRPr="000C7237" w14:paraId="3A10045A"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F4E9234"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4BC6A2" w14:textId="77777777" w:rsidR="000C7237" w:rsidRPr="000C7237" w:rsidRDefault="000C7237" w:rsidP="000C7237">
            <w:pPr>
              <w:jc w:val="both"/>
              <w:rPr>
                <w:b/>
                <w:sz w:val="24"/>
                <w:szCs w:val="24"/>
                <w:lang w:val="en-US" w:eastAsia="fi-FI"/>
              </w:rPr>
            </w:pPr>
            <w:r w:rsidRPr="000C7237">
              <w:rPr>
                <w:b/>
                <w:i/>
                <w:sz w:val="24"/>
                <w:szCs w:val="24"/>
                <w:lang w:val="en-US" w:eastAsia="fi-FI"/>
              </w:rPr>
              <w:t>13.5 punkto nuostatos netaikomos</w:t>
            </w:r>
          </w:p>
        </w:tc>
      </w:tr>
      <w:tr w:rsidR="000C7237" w:rsidRPr="000C7237" w14:paraId="24B79114"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1383BFD3" w14:textId="77777777" w:rsidR="000C7237" w:rsidRPr="000C7237" w:rsidRDefault="000C7237" w:rsidP="000C7237">
            <w:pPr>
              <w:rPr>
                <w:b/>
                <w:sz w:val="24"/>
                <w:szCs w:val="24"/>
                <w:lang w:val="en-US" w:eastAsia="fi-FI"/>
              </w:rPr>
            </w:pPr>
            <w:r w:rsidRPr="000C7237">
              <w:rPr>
                <w:b/>
                <w:sz w:val="24"/>
                <w:szCs w:val="24"/>
                <w:lang w:val="en-US" w:eastAsia="fi-FI"/>
              </w:rPr>
              <w:t>13.6 punktas</w:t>
            </w:r>
          </w:p>
        </w:tc>
        <w:tc>
          <w:tcPr>
            <w:tcW w:w="7657" w:type="dxa"/>
            <w:tcBorders>
              <w:top w:val="single" w:sz="4" w:space="0" w:color="auto"/>
              <w:left w:val="single" w:sz="4" w:space="0" w:color="auto"/>
              <w:bottom w:val="single" w:sz="4" w:space="0" w:color="auto"/>
              <w:right w:val="single" w:sz="4" w:space="0" w:color="auto"/>
            </w:tcBorders>
            <w:hideMark/>
          </w:tcPr>
          <w:p w14:paraId="4062ADEF" w14:textId="77777777" w:rsidR="000C7237" w:rsidRPr="000C7237" w:rsidRDefault="000C7237" w:rsidP="000C7237">
            <w:pPr>
              <w:jc w:val="both"/>
              <w:rPr>
                <w:b/>
                <w:sz w:val="24"/>
                <w:szCs w:val="24"/>
                <w:lang w:val="en-US" w:eastAsia="fi-FI"/>
              </w:rPr>
            </w:pPr>
            <w:r w:rsidRPr="000C7237">
              <w:rPr>
                <w:b/>
                <w:sz w:val="24"/>
                <w:szCs w:val="24"/>
                <w:lang w:val="en-US" w:eastAsia="fi-FI"/>
              </w:rPr>
              <w:t>Padienis darbas</w:t>
            </w:r>
          </w:p>
        </w:tc>
      </w:tr>
      <w:tr w:rsidR="000C7237" w:rsidRPr="000C7237" w14:paraId="3819B237"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31456B4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F3179C7" w14:textId="77777777" w:rsidR="000C7237" w:rsidRPr="000C7237" w:rsidRDefault="000C7237" w:rsidP="000C7237">
            <w:pPr>
              <w:jc w:val="both"/>
              <w:rPr>
                <w:b/>
                <w:i/>
                <w:sz w:val="24"/>
                <w:szCs w:val="24"/>
                <w:lang w:val="en-US" w:eastAsia="fi-FI"/>
              </w:rPr>
            </w:pPr>
            <w:r w:rsidRPr="000C7237">
              <w:rPr>
                <w:b/>
                <w:i/>
                <w:sz w:val="24"/>
                <w:szCs w:val="24"/>
                <w:lang w:val="en-US" w:eastAsia="fi-FI"/>
              </w:rPr>
              <w:t>13.6 punkto nuostatos netaikomos</w:t>
            </w:r>
          </w:p>
        </w:tc>
      </w:tr>
      <w:tr w:rsidR="000C7237" w:rsidRPr="000C7237" w14:paraId="4B8D5F7F"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4CD6C989" w14:textId="77777777" w:rsidR="000C7237" w:rsidRPr="000C7237" w:rsidRDefault="000C7237" w:rsidP="000C7237">
            <w:pPr>
              <w:rPr>
                <w:b/>
                <w:sz w:val="24"/>
                <w:szCs w:val="24"/>
                <w:lang w:val="en-US" w:eastAsia="fi-FI"/>
              </w:rPr>
            </w:pPr>
            <w:r w:rsidRPr="000C7237">
              <w:rPr>
                <w:b/>
                <w:sz w:val="24"/>
                <w:szCs w:val="24"/>
                <w:lang w:val="en-US" w:eastAsia="fi-FI"/>
              </w:rPr>
              <w:t>13.7 punktas</w:t>
            </w:r>
          </w:p>
        </w:tc>
        <w:tc>
          <w:tcPr>
            <w:tcW w:w="7657" w:type="dxa"/>
            <w:tcBorders>
              <w:top w:val="single" w:sz="4" w:space="0" w:color="auto"/>
              <w:left w:val="single" w:sz="4" w:space="0" w:color="auto"/>
              <w:bottom w:val="single" w:sz="4" w:space="0" w:color="auto"/>
              <w:right w:val="single" w:sz="4" w:space="0" w:color="auto"/>
            </w:tcBorders>
            <w:hideMark/>
          </w:tcPr>
          <w:p w14:paraId="66FE79A3" w14:textId="77777777" w:rsidR="000C7237" w:rsidRPr="000C7237" w:rsidRDefault="000C7237" w:rsidP="000C7237">
            <w:pPr>
              <w:jc w:val="both"/>
              <w:rPr>
                <w:b/>
                <w:sz w:val="24"/>
                <w:szCs w:val="24"/>
                <w:lang w:val="en-US" w:eastAsia="fi-FI"/>
              </w:rPr>
            </w:pPr>
            <w:r w:rsidRPr="000C7237">
              <w:rPr>
                <w:b/>
                <w:sz w:val="24"/>
                <w:szCs w:val="24"/>
                <w:lang w:val="en-US" w:eastAsia="fi-FI"/>
              </w:rPr>
              <w:t>Pataisymai dėl įstatymo pakeitimų</w:t>
            </w:r>
          </w:p>
        </w:tc>
      </w:tr>
      <w:tr w:rsidR="000C7237" w:rsidRPr="000C7237" w14:paraId="39B9E5AA"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09955997"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19AB026" w14:textId="77777777" w:rsidR="000C7237" w:rsidRPr="000C7237" w:rsidRDefault="000C7237" w:rsidP="000C7237">
            <w:pPr>
              <w:jc w:val="both"/>
              <w:rPr>
                <w:b/>
                <w:sz w:val="24"/>
                <w:szCs w:val="24"/>
                <w:lang w:val="en-US" w:eastAsia="fi-FI"/>
              </w:rPr>
            </w:pPr>
            <w:r w:rsidRPr="000C7237">
              <w:rPr>
                <w:b/>
                <w:sz w:val="24"/>
                <w:szCs w:val="24"/>
                <w:lang w:val="en-US" w:eastAsia="fi-FI"/>
              </w:rPr>
              <w:t>Pakeisti 13.7 punktą:</w:t>
            </w:r>
          </w:p>
          <w:p w14:paraId="666487C8" w14:textId="77777777" w:rsidR="000C7237" w:rsidRPr="000C7237" w:rsidRDefault="000C7237" w:rsidP="000C7237">
            <w:pPr>
              <w:jc w:val="both"/>
              <w:rPr>
                <w:b/>
                <w:sz w:val="24"/>
                <w:szCs w:val="24"/>
                <w:lang w:val="en-US" w:eastAsia="fi-FI"/>
              </w:rPr>
            </w:pPr>
            <w:r w:rsidRPr="000C7237">
              <w:rPr>
                <w:iCs/>
                <w:sz w:val="24"/>
                <w:szCs w:val="24"/>
                <w:lang w:val="en-US" w:eastAsia="fi-FI"/>
              </w:rPr>
              <w:lastRenderedPageBreak/>
              <w:t>Sutarties vykdymo laikotarpiu PVM perskaičiuojama pasikeitus (padidėjus ar sumažėjus) pridėtinės vertės mokesčio tarifui. Raštiškai patvirtinus Užsakovui bei Rangovui ir ne vėliau kaip iki atitinkamų Darbų ar jų dalies Suvestinio atliktų darbų akto, Detaliojo atliktų darbų akto ir PVM sąskaitos faktūros pasirašymo dienos, perskaičiuojama tik ta kainos dalis, kuriai turėjo įtakos pasikeitęs pridėtinės vertės mokesčio tarifas ir tik pasikeitusio mokesčio dydžiu.</w:t>
            </w:r>
          </w:p>
        </w:tc>
      </w:tr>
      <w:tr w:rsidR="000C7237" w:rsidRPr="000C7237" w14:paraId="1704ED2F"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2BAC74B7" w14:textId="77777777" w:rsidR="000C7237" w:rsidRPr="000C7237" w:rsidRDefault="000C7237" w:rsidP="000C7237">
            <w:pPr>
              <w:rPr>
                <w:b/>
                <w:sz w:val="24"/>
                <w:szCs w:val="24"/>
                <w:lang w:val="en-US" w:eastAsia="fi-FI"/>
              </w:rPr>
            </w:pPr>
            <w:r w:rsidRPr="000C7237">
              <w:rPr>
                <w:b/>
                <w:sz w:val="24"/>
                <w:szCs w:val="24"/>
                <w:lang w:val="en-US" w:eastAsia="fi-FI"/>
              </w:rPr>
              <w:lastRenderedPageBreak/>
              <w:t>13.8 punktas</w:t>
            </w:r>
          </w:p>
        </w:tc>
        <w:tc>
          <w:tcPr>
            <w:tcW w:w="7657" w:type="dxa"/>
            <w:tcBorders>
              <w:top w:val="single" w:sz="4" w:space="0" w:color="auto"/>
              <w:left w:val="single" w:sz="4" w:space="0" w:color="auto"/>
              <w:bottom w:val="single" w:sz="4" w:space="0" w:color="auto"/>
              <w:right w:val="single" w:sz="4" w:space="0" w:color="auto"/>
            </w:tcBorders>
            <w:hideMark/>
          </w:tcPr>
          <w:p w14:paraId="12064EAD" w14:textId="77777777" w:rsidR="000C7237" w:rsidRPr="000C7237" w:rsidRDefault="000C7237" w:rsidP="000C7237">
            <w:pPr>
              <w:jc w:val="both"/>
              <w:rPr>
                <w:b/>
                <w:color w:val="000000"/>
                <w:sz w:val="24"/>
                <w:szCs w:val="24"/>
                <w:lang w:val="en-US" w:eastAsia="fi-FI"/>
              </w:rPr>
            </w:pPr>
            <w:r w:rsidRPr="000C7237">
              <w:rPr>
                <w:b/>
                <w:color w:val="000000"/>
                <w:sz w:val="24"/>
                <w:szCs w:val="24"/>
                <w:lang w:val="en-US" w:eastAsia="fi-FI"/>
              </w:rPr>
              <w:t>Pataisymai dėl kainos pakeitimo</w:t>
            </w:r>
          </w:p>
        </w:tc>
      </w:tr>
      <w:tr w:rsidR="000C7237" w:rsidRPr="000C7237" w14:paraId="1E7A758C"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330BEF9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BF3C461" w14:textId="77777777" w:rsidR="000C7237" w:rsidRPr="000C7237" w:rsidRDefault="000C7237" w:rsidP="000C7237">
            <w:pPr>
              <w:jc w:val="both"/>
              <w:rPr>
                <w:b/>
                <w:sz w:val="24"/>
                <w:szCs w:val="24"/>
                <w:lang w:val="en-US" w:eastAsia="fi-FI"/>
              </w:rPr>
            </w:pPr>
            <w:r w:rsidRPr="000C7237">
              <w:rPr>
                <w:b/>
                <w:sz w:val="24"/>
                <w:szCs w:val="24"/>
                <w:lang w:val="en-US" w:eastAsia="fi-FI"/>
              </w:rPr>
              <w:t>Pakeisti 13.8 punktą:</w:t>
            </w:r>
          </w:p>
          <w:p w14:paraId="01C1AA7D" w14:textId="6956518B" w:rsidR="000C7237" w:rsidRPr="000C7237" w:rsidRDefault="000C7237" w:rsidP="000C7237">
            <w:pPr>
              <w:jc w:val="both"/>
              <w:rPr>
                <w:sz w:val="24"/>
                <w:szCs w:val="24"/>
                <w:lang w:val="en-US" w:eastAsia="fi-FI"/>
              </w:rPr>
            </w:pPr>
            <w:r w:rsidRPr="000C7237">
              <w:rPr>
                <w:sz w:val="24"/>
                <w:szCs w:val="24"/>
                <w:lang w:val="en-US" w:eastAsia="fi-FI"/>
              </w:rPr>
              <w:t xml:space="preserve">Kas 12 mėnesių nuo sutarties pasirašymo Sutarties kaina perskaičiuojama remiantis LR Statistikos departamento paskelbtu Lietuvos statybos sąnaudų kainų indeksu pagal statinių tipą </w:t>
            </w:r>
            <w:r w:rsidRPr="000C7237">
              <w:rPr>
                <w:color w:val="1F497D"/>
                <w:sz w:val="24"/>
                <w:szCs w:val="24"/>
                <w:lang w:val="en-US" w:eastAsia="fi-FI"/>
              </w:rPr>
              <w:t>(inžineriniai statiniai)</w:t>
            </w:r>
            <w:r w:rsidRPr="000C7237">
              <w:rPr>
                <w:sz w:val="24"/>
                <w:szCs w:val="24"/>
                <w:lang w:val="en-US" w:eastAsia="fi-FI"/>
              </w:rPr>
              <w:t xml:space="preserve"> už 12 mėnesių indekso pokyčio periodą nuo Sutarties pasirašymo.  Sutarties kaina keičiama tik tuo atveju, jei per minėtą 12 mėnesių periodą kainų indeksas pakito daugiau nei 10 procentų. </w:t>
            </w:r>
          </w:p>
          <w:p w14:paraId="7DB62A97" w14:textId="77777777" w:rsidR="000C7237" w:rsidRPr="000C7237" w:rsidRDefault="000C7237" w:rsidP="000C7237">
            <w:pPr>
              <w:jc w:val="both"/>
              <w:rPr>
                <w:sz w:val="24"/>
                <w:szCs w:val="24"/>
                <w:lang w:val="en-US" w:eastAsia="fi-FI"/>
              </w:rPr>
            </w:pPr>
            <w:r w:rsidRPr="000C7237">
              <w:rPr>
                <w:sz w:val="24"/>
                <w:szCs w:val="24"/>
                <w:lang w:val="en-US" w:eastAsia="fi-FI"/>
              </w:rPr>
              <w:t>Perskaičiuojama tų darbų kaina, kurie pagal sutartį atliekami po kainos perskaičiavimo.</w:t>
            </w:r>
          </w:p>
          <w:p w14:paraId="508CD100" w14:textId="77777777" w:rsidR="000C7237" w:rsidRPr="000C7237" w:rsidRDefault="000C7237" w:rsidP="000C7237">
            <w:pPr>
              <w:jc w:val="both"/>
              <w:rPr>
                <w:sz w:val="24"/>
                <w:szCs w:val="24"/>
                <w:lang w:val="en-US" w:eastAsia="fi-FI"/>
              </w:rPr>
            </w:pPr>
            <w:r w:rsidRPr="000C7237">
              <w:rPr>
                <w:sz w:val="24"/>
                <w:szCs w:val="24"/>
                <w:lang w:val="en-US" w:eastAsia="fi-FI"/>
              </w:rPr>
              <w:t>Sutarties kainos padidėjimas, atsiradęs dėl šiame punkte aprašytų priežasčių, apmokamas Užsakovo nuosavomis lėšomis. Sutarties kainos sumažėjimas, atsiradęs dėl šiame punkte aprašytų priežasčių bei dėl nevykdomų darbų, apskaitomas kaip sutaupytos lėšos, kurios papildomiems darbams negali būti naudojamos.</w:t>
            </w:r>
          </w:p>
          <w:p w14:paraId="453ADE5E" w14:textId="77777777" w:rsidR="000C7237" w:rsidRPr="000C7237" w:rsidRDefault="000C7237" w:rsidP="000C7237">
            <w:pPr>
              <w:jc w:val="both"/>
              <w:rPr>
                <w:sz w:val="24"/>
                <w:szCs w:val="24"/>
                <w:lang w:val="en-US" w:eastAsia="fi-FI"/>
              </w:rPr>
            </w:pPr>
            <w:r w:rsidRPr="000C7237">
              <w:rPr>
                <w:sz w:val="24"/>
                <w:szCs w:val="24"/>
                <w:lang w:val="en-US" w:eastAsia="fi-FI"/>
              </w:rPr>
              <w:t xml:space="preserve">Sutarties kainos perskaičiavimus gali inicijuoti Sutarties Šalys raštu kreipdamosi į kitą Sutarties Šalį. </w:t>
            </w:r>
          </w:p>
          <w:p w14:paraId="7E718F2A" w14:textId="77777777" w:rsidR="000C7237" w:rsidRPr="000C7237" w:rsidRDefault="000C7237" w:rsidP="000C7237">
            <w:pPr>
              <w:jc w:val="both"/>
              <w:rPr>
                <w:sz w:val="24"/>
                <w:szCs w:val="24"/>
                <w:lang w:val="en-US" w:eastAsia="fi-FI"/>
              </w:rPr>
            </w:pPr>
            <w:r w:rsidRPr="000C7237">
              <w:rPr>
                <w:sz w:val="24"/>
                <w:szCs w:val="24"/>
                <w:lang w:val="en-US" w:eastAsia="fi-FI"/>
              </w:rPr>
              <w:t>Sutarties kainos perskaičiavimas įforminamas Šalių pasirašomu protokolu/susitarimu, kuriame užfiksuojama perskaičiuota kaina bei Sutarties kaina ir šio perskaičiavimo įsigaliojimo sąlygos.</w:t>
            </w:r>
          </w:p>
          <w:p w14:paraId="658E4859" w14:textId="77777777" w:rsidR="000C7237" w:rsidRPr="000C7237" w:rsidRDefault="000C7237" w:rsidP="000C7237">
            <w:pPr>
              <w:jc w:val="both"/>
              <w:rPr>
                <w:sz w:val="24"/>
                <w:szCs w:val="24"/>
                <w:lang w:val="en-US" w:eastAsia="fi-FI"/>
              </w:rPr>
            </w:pPr>
            <w:r w:rsidRPr="000C7237">
              <w:rPr>
                <w:sz w:val="24"/>
                <w:szCs w:val="24"/>
                <w:lang w:val="en-US" w:eastAsia="fi-FI"/>
              </w:rPr>
              <w:t>Sutarties kainos perskaičiavimas dėl mokesčių, išskyrus pridėtinės vertės mokestį, pasikeitimo nebus atliekamas.</w:t>
            </w:r>
          </w:p>
        </w:tc>
      </w:tr>
      <w:tr w:rsidR="000C7237" w:rsidRPr="000C7237" w14:paraId="17A26890" w14:textId="77777777" w:rsidTr="00152621">
        <w:tc>
          <w:tcPr>
            <w:tcW w:w="9465" w:type="dxa"/>
            <w:gridSpan w:val="4"/>
            <w:tcBorders>
              <w:top w:val="single" w:sz="4" w:space="0" w:color="auto"/>
              <w:left w:val="single" w:sz="4" w:space="0" w:color="auto"/>
              <w:bottom w:val="single" w:sz="4" w:space="0" w:color="auto"/>
              <w:right w:val="single" w:sz="4" w:space="0" w:color="auto"/>
            </w:tcBorders>
            <w:hideMark/>
          </w:tcPr>
          <w:p w14:paraId="5AFC2EF6"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14 straipsnis. Sutarties kaina ir mokėjimas</w:t>
            </w:r>
          </w:p>
        </w:tc>
      </w:tr>
      <w:tr w:rsidR="000C7237" w:rsidRPr="000C7237" w14:paraId="63DE5910"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4C9223F2" w14:textId="77777777" w:rsidR="000C7237" w:rsidRPr="000C7237" w:rsidRDefault="000C7237" w:rsidP="000C7237">
            <w:pPr>
              <w:rPr>
                <w:b/>
                <w:sz w:val="24"/>
                <w:szCs w:val="24"/>
                <w:lang w:val="en-US" w:eastAsia="fi-FI"/>
              </w:rPr>
            </w:pPr>
            <w:r w:rsidRPr="000C7237">
              <w:rPr>
                <w:b/>
                <w:sz w:val="24"/>
                <w:szCs w:val="24"/>
                <w:lang w:val="en-US"/>
              </w:rPr>
              <w:t>14.1 punktas</w:t>
            </w:r>
          </w:p>
        </w:tc>
        <w:tc>
          <w:tcPr>
            <w:tcW w:w="7657" w:type="dxa"/>
            <w:tcBorders>
              <w:top w:val="single" w:sz="4" w:space="0" w:color="auto"/>
              <w:left w:val="single" w:sz="4" w:space="0" w:color="auto"/>
              <w:bottom w:val="single" w:sz="4" w:space="0" w:color="auto"/>
              <w:right w:val="single" w:sz="4" w:space="0" w:color="auto"/>
            </w:tcBorders>
            <w:hideMark/>
          </w:tcPr>
          <w:p w14:paraId="1D79C745" w14:textId="77777777" w:rsidR="000C7237" w:rsidRPr="000C7237" w:rsidRDefault="000C7237" w:rsidP="000C7237">
            <w:pPr>
              <w:jc w:val="both"/>
              <w:rPr>
                <w:b/>
                <w:sz w:val="24"/>
                <w:szCs w:val="24"/>
                <w:lang w:val="en-US" w:eastAsia="fi-FI"/>
              </w:rPr>
            </w:pPr>
            <w:r w:rsidRPr="000C7237">
              <w:rPr>
                <w:b/>
                <w:sz w:val="24"/>
                <w:szCs w:val="24"/>
                <w:lang w:val="en-US"/>
              </w:rPr>
              <w:t>Sutarties kaina</w:t>
            </w:r>
          </w:p>
        </w:tc>
      </w:tr>
      <w:tr w:rsidR="000C7237" w:rsidRPr="000C7237" w14:paraId="77F3D631"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640BA116"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2D2FC6E0" w14:textId="77777777" w:rsidR="000C7237" w:rsidRPr="000C7237" w:rsidRDefault="000C7237" w:rsidP="000C7237">
            <w:pPr>
              <w:suppressAutoHyphens/>
              <w:overflowPunct w:val="0"/>
              <w:autoSpaceDE w:val="0"/>
              <w:autoSpaceDN w:val="0"/>
              <w:adjustRightInd w:val="0"/>
              <w:textAlignment w:val="baseline"/>
              <w:rPr>
                <w:b/>
                <w:i/>
                <w:sz w:val="24"/>
                <w:szCs w:val="24"/>
                <w:lang w:val="en-US"/>
              </w:rPr>
            </w:pPr>
            <w:r w:rsidRPr="000C7237">
              <w:rPr>
                <w:b/>
                <w:i/>
                <w:sz w:val="24"/>
                <w:szCs w:val="24"/>
                <w:lang w:val="en-US"/>
              </w:rPr>
              <w:t>Papildyti 14.1 punktą šiomis pastraipomis:</w:t>
            </w:r>
          </w:p>
          <w:p w14:paraId="1CED38D9" w14:textId="77777777" w:rsidR="000C7237" w:rsidRPr="000C7237" w:rsidRDefault="000C7237" w:rsidP="000C7237">
            <w:pPr>
              <w:suppressAutoHyphens/>
              <w:overflowPunct w:val="0"/>
              <w:autoSpaceDE w:val="0"/>
              <w:autoSpaceDN w:val="0"/>
              <w:adjustRightInd w:val="0"/>
              <w:textAlignment w:val="baseline"/>
              <w:rPr>
                <w:b/>
                <w:sz w:val="24"/>
                <w:szCs w:val="24"/>
                <w:lang w:val="en-US"/>
              </w:rPr>
            </w:pPr>
          </w:p>
          <w:p w14:paraId="53AA9C85" w14:textId="77777777" w:rsidR="000C7237" w:rsidRPr="000C7237" w:rsidRDefault="000C7237" w:rsidP="000C7237">
            <w:pPr>
              <w:autoSpaceDE w:val="0"/>
              <w:autoSpaceDN w:val="0"/>
              <w:adjustRightInd w:val="0"/>
              <w:jc w:val="both"/>
              <w:rPr>
                <w:rFonts w:eastAsia="Calibri"/>
                <w:color w:val="000000"/>
                <w:sz w:val="24"/>
                <w:szCs w:val="24"/>
                <w:lang w:val="en-US"/>
              </w:rPr>
            </w:pPr>
            <w:r w:rsidRPr="000C7237">
              <w:rPr>
                <w:color w:val="000000"/>
                <w:sz w:val="24"/>
                <w:szCs w:val="24"/>
                <w:lang w:val="en-US"/>
              </w:rPr>
              <w:t>Jeigu Užsakovas atsisako Darbų dalies, sutarties kaina atitinkamai sumažinama.</w:t>
            </w:r>
            <w:r w:rsidRPr="000C7237">
              <w:rPr>
                <w:rFonts w:eastAsia="Calibri"/>
                <w:color w:val="000000"/>
                <w:sz w:val="24"/>
                <w:szCs w:val="24"/>
                <w:lang w:val="en-US"/>
              </w:rPr>
              <w:t xml:space="preserve"> </w:t>
            </w:r>
          </w:p>
          <w:p w14:paraId="5343834A" w14:textId="77777777" w:rsidR="000C7237" w:rsidRPr="000C7237" w:rsidRDefault="000C7237" w:rsidP="000C7237">
            <w:pPr>
              <w:autoSpaceDE w:val="0"/>
              <w:autoSpaceDN w:val="0"/>
              <w:adjustRightInd w:val="0"/>
              <w:jc w:val="both"/>
              <w:rPr>
                <w:color w:val="000000"/>
                <w:sz w:val="24"/>
                <w:szCs w:val="24"/>
                <w:lang w:val="en-US"/>
              </w:rPr>
            </w:pPr>
            <w:r w:rsidRPr="000C7237">
              <w:rPr>
                <w:rFonts w:eastAsia="Calibri"/>
                <w:sz w:val="24"/>
                <w:szCs w:val="24"/>
                <w:lang w:val="lt-LT"/>
              </w:rPr>
              <w:t xml:space="preserve">Jei dėl nenumatytų aplinkybių, kurių negalima buvo numatyti iki Sutarties pasirašymo, racionaliai naudojant Darbų vykdymui skirtas lėšas, būtina/tikslinga </w:t>
            </w:r>
            <w:r w:rsidRPr="000C7237">
              <w:rPr>
                <w:rFonts w:eastAsia="Calibri"/>
                <w:b/>
                <w:sz w:val="24"/>
                <w:szCs w:val="24"/>
                <w:lang w:val="lt-LT"/>
              </w:rPr>
              <w:t xml:space="preserve">atsisakyti </w:t>
            </w:r>
            <w:r w:rsidRPr="000C7237">
              <w:rPr>
                <w:rFonts w:eastAsia="Calibri"/>
                <w:sz w:val="24"/>
                <w:szCs w:val="24"/>
                <w:lang w:val="lt-LT"/>
              </w:rPr>
              <w:t>atskiro Darbo, ar būtina/tikslinga mažinti Darbų apimtis, raštu pagrindžiamos aplinkybės, sąlygojančios būtinybę atlikti Darbų pakeitimus, Rangovas pateikia Inžineriui nevykdytinų Darbų lokalinę sąmatą, kurioje nurodo nevykdytinų Darbų kainas, kurios apskaičiuotos, vadovaujantis 13.2 punkto nuostatomis.</w:t>
            </w:r>
            <w:r w:rsidRPr="000C7237">
              <w:rPr>
                <w:color w:val="000000"/>
                <w:sz w:val="24"/>
                <w:szCs w:val="24"/>
                <w:lang w:val="en-US"/>
              </w:rPr>
              <w:t xml:space="preserve"> </w:t>
            </w:r>
          </w:p>
          <w:p w14:paraId="60109A14" w14:textId="77777777" w:rsidR="000C7237" w:rsidRPr="000C7237" w:rsidRDefault="000C7237" w:rsidP="000C7237">
            <w:pPr>
              <w:jc w:val="both"/>
              <w:rPr>
                <w:b/>
                <w:sz w:val="24"/>
                <w:szCs w:val="24"/>
                <w:lang w:val="en-US" w:eastAsia="fi-FI"/>
              </w:rPr>
            </w:pPr>
            <w:r w:rsidRPr="000C7237">
              <w:rPr>
                <w:color w:val="000000"/>
                <w:sz w:val="24"/>
                <w:szCs w:val="24"/>
                <w:lang w:val="en-US"/>
              </w:rPr>
              <w:t>Keičiant vienus darbus kitais Sutarties kaina negali būti didinama</w:t>
            </w:r>
            <w:r w:rsidRPr="000C7237">
              <w:rPr>
                <w:b/>
                <w:color w:val="000000"/>
                <w:sz w:val="24"/>
                <w:szCs w:val="24"/>
                <w:lang w:val="en-US"/>
              </w:rPr>
              <w:t xml:space="preserve">. </w:t>
            </w:r>
          </w:p>
        </w:tc>
      </w:tr>
      <w:tr w:rsidR="000C7237" w:rsidRPr="000C7237" w14:paraId="380268E1"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06D0957" w14:textId="77777777" w:rsidR="000C7237" w:rsidRPr="000C7237" w:rsidRDefault="000C7237" w:rsidP="000C7237">
            <w:pPr>
              <w:rPr>
                <w:b/>
                <w:sz w:val="24"/>
                <w:szCs w:val="24"/>
                <w:lang w:val="en-US" w:eastAsia="fi-FI"/>
              </w:rPr>
            </w:pPr>
            <w:r w:rsidRPr="000C7237">
              <w:rPr>
                <w:b/>
                <w:sz w:val="24"/>
                <w:szCs w:val="24"/>
                <w:lang w:val="en-US" w:eastAsia="fi-FI"/>
              </w:rPr>
              <w:t>14.3 punktas</w:t>
            </w:r>
          </w:p>
        </w:tc>
        <w:tc>
          <w:tcPr>
            <w:tcW w:w="7657" w:type="dxa"/>
            <w:tcBorders>
              <w:top w:val="single" w:sz="4" w:space="0" w:color="auto"/>
              <w:left w:val="single" w:sz="4" w:space="0" w:color="auto"/>
              <w:bottom w:val="single" w:sz="4" w:space="0" w:color="auto"/>
              <w:right w:val="single" w:sz="4" w:space="0" w:color="auto"/>
            </w:tcBorders>
            <w:hideMark/>
          </w:tcPr>
          <w:p w14:paraId="520C2C0A" w14:textId="77777777" w:rsidR="000C7237" w:rsidRPr="000C7237" w:rsidRDefault="000C7237" w:rsidP="000C7237">
            <w:pPr>
              <w:jc w:val="both"/>
              <w:rPr>
                <w:b/>
                <w:sz w:val="24"/>
                <w:szCs w:val="24"/>
                <w:lang w:val="en-US" w:eastAsia="fi-FI"/>
              </w:rPr>
            </w:pPr>
            <w:r w:rsidRPr="000C7237">
              <w:rPr>
                <w:b/>
                <w:sz w:val="24"/>
                <w:szCs w:val="24"/>
                <w:lang w:val="en-US" w:eastAsia="fi-FI"/>
              </w:rPr>
              <w:t>Kreipimasis dėl Tarpinio mokėjimo</w:t>
            </w:r>
          </w:p>
        </w:tc>
      </w:tr>
      <w:tr w:rsidR="000C7237" w:rsidRPr="000C7237" w14:paraId="7EFDA2CA"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F7E5322"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3C481F8F"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14.3 punktą ir jį išdėstyti taip:</w:t>
            </w:r>
          </w:p>
          <w:p w14:paraId="35EF937B" w14:textId="77777777" w:rsidR="000C7237" w:rsidRPr="000C7237" w:rsidRDefault="000C7237" w:rsidP="000C7237">
            <w:pPr>
              <w:jc w:val="both"/>
              <w:rPr>
                <w:sz w:val="24"/>
                <w:szCs w:val="24"/>
                <w:lang w:val="en-US" w:eastAsia="fi-FI"/>
              </w:rPr>
            </w:pPr>
            <w:r w:rsidRPr="000C7237">
              <w:rPr>
                <w:sz w:val="24"/>
                <w:szCs w:val="24"/>
                <w:lang w:val="en-US" w:eastAsia="fi-FI"/>
              </w:rPr>
              <w:t xml:space="preserve">Rangovas, ne dažniau kaip kas 1 mėnesį, privalo įteikti Inžinieriui Užsakovo nurodytos formos Suvestinį atliktų darbų aktą (keturi egzemplioriai), Detalų atliktų darbų aktą (trys egzemplioriai) ir PVM sąskaitą faktūrą (keturi egzemplioriai). Suvestinė atliktų darbų akto elektroninė forma Microsoft Office Excel formatu bus pateikta Rangovui pasirašius Rangos sutartį. Suvestinė atliktų darbų akto elektroninė forma bus sukurta Užsakovo naudojantis SSĮP sistema sugeneruoto detalaus atliktų darbų akto elektroninės formos pagrindu, paliekant jame tik stambias žiniaraščių pozicijas (sumines </w:t>
            </w:r>
            <w:r w:rsidRPr="000C7237">
              <w:rPr>
                <w:sz w:val="24"/>
                <w:szCs w:val="24"/>
                <w:lang w:val="en-US" w:eastAsia="fi-FI"/>
              </w:rPr>
              <w:lastRenderedPageBreak/>
              <w:t>eilutes), o likusį tekstą pasinaudojant programos funkcijomis „paslepiant“. Rangovas taip pat privalo Inžinieriui ir Užsakovui atsiųsti užpildytą detalaus atliktų darbų akto elektroninę versiją Microsoft Office Excel formatu. Detalaus atliktų darbų akto elektroninė forma Microsoft Office Excel formatu bus sukurta Užsakovo naudojantis SSĮP ir pateikta Rangovui pasirašius Rangos sutartį.</w:t>
            </w:r>
          </w:p>
          <w:p w14:paraId="42F9AA0E" w14:textId="77777777" w:rsidR="000C7237" w:rsidRPr="000C7237" w:rsidRDefault="000C7237" w:rsidP="000C7237">
            <w:pPr>
              <w:jc w:val="both"/>
              <w:rPr>
                <w:sz w:val="24"/>
                <w:szCs w:val="24"/>
                <w:lang w:val="en-US" w:eastAsia="fi-FI"/>
              </w:rPr>
            </w:pPr>
            <w:r w:rsidRPr="000C7237">
              <w:rPr>
                <w:sz w:val="24"/>
                <w:szCs w:val="24"/>
                <w:lang w:val="en-US" w:eastAsia="fi-FI"/>
              </w:rPr>
              <w:t>Atsisakant tam tikrų darbų, prieš sąskaitos mokėjimui pateikimą turi būti pateiktas su Užsakovu suderintas bei Inžinieriaus ir Rangovo patvirtintas Darbų pakeitimų nurodymas (ai) (arba Inžinieriaus nurodymas Rangovui). Rangovas taip pat privalo kartu su Darbų pakeitimo nurodymu Inžinieriui ir Užsakovui atsiųsti užpildytą žiniaraščių pakeitimo lentelės elektroninę versiją Microsoft Office Excel formatu. Žiniaraščio pakeitimo lentelės elektroninė forma Microsoft Office Excel formatu bus sukurta Užsakovo naudojantis SSĮP ir pateikta Rangovui informavus apie numatomą pakeitimą.</w:t>
            </w:r>
          </w:p>
        </w:tc>
      </w:tr>
      <w:tr w:rsidR="000C7237" w:rsidRPr="000C7237" w14:paraId="23AE1B29"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35B1911" w14:textId="77777777" w:rsidR="000C7237" w:rsidRPr="000C7237" w:rsidRDefault="000C7237" w:rsidP="000C7237">
            <w:pPr>
              <w:rPr>
                <w:b/>
                <w:sz w:val="24"/>
                <w:szCs w:val="24"/>
                <w:lang w:val="en-US" w:eastAsia="fi-FI"/>
              </w:rPr>
            </w:pPr>
            <w:r w:rsidRPr="000C7237">
              <w:rPr>
                <w:b/>
                <w:sz w:val="24"/>
                <w:szCs w:val="24"/>
                <w:lang w:val="en-US" w:eastAsia="fi-FI"/>
              </w:rPr>
              <w:lastRenderedPageBreak/>
              <w:t>14.4 punktas</w:t>
            </w:r>
          </w:p>
        </w:tc>
        <w:tc>
          <w:tcPr>
            <w:tcW w:w="7657" w:type="dxa"/>
            <w:tcBorders>
              <w:top w:val="single" w:sz="4" w:space="0" w:color="auto"/>
              <w:left w:val="single" w:sz="4" w:space="0" w:color="auto"/>
              <w:bottom w:val="single" w:sz="4" w:space="0" w:color="auto"/>
              <w:right w:val="single" w:sz="4" w:space="0" w:color="auto"/>
            </w:tcBorders>
            <w:hideMark/>
          </w:tcPr>
          <w:p w14:paraId="38DD7A6B" w14:textId="77777777" w:rsidR="000C7237" w:rsidRPr="000C7237" w:rsidRDefault="000C7237" w:rsidP="000C7237">
            <w:pPr>
              <w:jc w:val="both"/>
              <w:rPr>
                <w:b/>
                <w:sz w:val="24"/>
                <w:szCs w:val="24"/>
                <w:lang w:val="en-US" w:eastAsia="fi-FI"/>
              </w:rPr>
            </w:pPr>
            <w:r w:rsidRPr="000C7237">
              <w:rPr>
                <w:b/>
                <w:sz w:val="24"/>
                <w:szCs w:val="24"/>
                <w:lang w:val="en-US" w:eastAsia="fi-FI"/>
              </w:rPr>
              <w:t xml:space="preserve">Mokėjimų žiniaraštis </w:t>
            </w:r>
          </w:p>
        </w:tc>
      </w:tr>
      <w:tr w:rsidR="000C7237" w:rsidRPr="000C7237" w14:paraId="0643B089" w14:textId="77777777" w:rsidTr="00152621">
        <w:trPr>
          <w:trHeight w:val="284"/>
        </w:trPr>
        <w:tc>
          <w:tcPr>
            <w:tcW w:w="1808" w:type="dxa"/>
            <w:gridSpan w:val="3"/>
            <w:tcBorders>
              <w:top w:val="single" w:sz="4" w:space="0" w:color="auto"/>
              <w:left w:val="single" w:sz="4" w:space="0" w:color="auto"/>
              <w:bottom w:val="single" w:sz="4" w:space="0" w:color="auto"/>
              <w:right w:val="single" w:sz="4" w:space="0" w:color="auto"/>
            </w:tcBorders>
          </w:tcPr>
          <w:p w14:paraId="6954C7E3"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485410E"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14.4 punktą „Mokėjimų žiniaraštis“ nauju „Mokėjimų grafikas“:</w:t>
            </w:r>
          </w:p>
          <w:p w14:paraId="371D9E03" w14:textId="77777777" w:rsidR="000C7237" w:rsidRPr="000C7237" w:rsidRDefault="000C7237" w:rsidP="000C7237">
            <w:pPr>
              <w:jc w:val="both"/>
              <w:rPr>
                <w:sz w:val="24"/>
                <w:szCs w:val="24"/>
                <w:lang w:val="en-US" w:eastAsia="fi-FI"/>
              </w:rPr>
            </w:pPr>
            <w:r w:rsidRPr="000C7237">
              <w:rPr>
                <w:sz w:val="24"/>
                <w:szCs w:val="24"/>
                <w:lang w:val="en-US" w:eastAsia="fi-FI"/>
              </w:rPr>
              <w:t xml:space="preserve">Rangovas, gavęs Inžinieriaus pranešimą pagal 8.1 punktą [Darbo pradžia] per 28 dienas kartu su Programa </w:t>
            </w:r>
            <w:r w:rsidRPr="000C7237">
              <w:rPr>
                <w:color w:val="000000"/>
                <w:sz w:val="24"/>
                <w:szCs w:val="24"/>
                <w:lang w:val="en-US" w:eastAsia="fi-FI"/>
              </w:rPr>
              <w:t>privalo pateikti patikslintą Mokėjimų grafiką, išskaidydamas Priimtą sutarties sumą mėnesiniais mokėjimais pagal Rangovo planuojamą statybos darbų eigą.</w:t>
            </w:r>
          </w:p>
        </w:tc>
      </w:tr>
      <w:tr w:rsidR="000C7237" w:rsidRPr="000C7237" w14:paraId="11E9A3D7"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DD82A45" w14:textId="77777777" w:rsidR="000C7237" w:rsidRPr="000C7237" w:rsidRDefault="000C7237" w:rsidP="000C7237">
            <w:pPr>
              <w:rPr>
                <w:b/>
                <w:sz w:val="24"/>
                <w:szCs w:val="24"/>
                <w:lang w:val="en-US" w:eastAsia="fi-FI"/>
              </w:rPr>
            </w:pPr>
            <w:r w:rsidRPr="000C7237">
              <w:rPr>
                <w:b/>
                <w:sz w:val="24"/>
                <w:szCs w:val="24"/>
                <w:lang w:val="en-US" w:eastAsia="fi-FI"/>
              </w:rPr>
              <w:t>14.6 punktas</w:t>
            </w:r>
          </w:p>
        </w:tc>
        <w:tc>
          <w:tcPr>
            <w:tcW w:w="7657" w:type="dxa"/>
            <w:tcBorders>
              <w:top w:val="single" w:sz="4" w:space="0" w:color="auto"/>
              <w:left w:val="single" w:sz="4" w:space="0" w:color="auto"/>
              <w:bottom w:val="single" w:sz="4" w:space="0" w:color="auto"/>
              <w:right w:val="single" w:sz="4" w:space="0" w:color="auto"/>
            </w:tcBorders>
            <w:hideMark/>
          </w:tcPr>
          <w:p w14:paraId="18DA833E" w14:textId="77777777" w:rsidR="000C7237" w:rsidRPr="000C7237" w:rsidRDefault="000C7237" w:rsidP="000C7237">
            <w:pPr>
              <w:jc w:val="both"/>
              <w:rPr>
                <w:sz w:val="24"/>
                <w:szCs w:val="24"/>
                <w:lang w:val="en-US" w:eastAsia="fi-FI"/>
              </w:rPr>
            </w:pPr>
            <w:r w:rsidRPr="000C7237">
              <w:rPr>
                <w:b/>
                <w:spacing w:val="-2"/>
                <w:sz w:val="24"/>
                <w:szCs w:val="24"/>
                <w:lang w:val="en-US" w:eastAsia="fi-FI"/>
              </w:rPr>
              <w:t>Tarpinio mokėjimo pažymų išdavimas</w:t>
            </w:r>
          </w:p>
        </w:tc>
      </w:tr>
      <w:tr w:rsidR="000C7237" w:rsidRPr="000C7237" w14:paraId="7534252D"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B3F1911"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EB17039" w14:textId="77777777" w:rsidR="000C7237" w:rsidRPr="000C7237" w:rsidRDefault="000C7237" w:rsidP="000C7237">
            <w:pPr>
              <w:jc w:val="both"/>
              <w:rPr>
                <w:b/>
                <w:i/>
                <w:color w:val="000000"/>
                <w:sz w:val="24"/>
                <w:szCs w:val="24"/>
                <w:lang w:val="en-US" w:eastAsia="fi-FI"/>
              </w:rPr>
            </w:pPr>
            <w:r w:rsidRPr="000C7237">
              <w:rPr>
                <w:b/>
                <w:i/>
                <w:color w:val="000000"/>
                <w:sz w:val="24"/>
                <w:szCs w:val="24"/>
                <w:lang w:val="en-US" w:eastAsia="fi-FI"/>
              </w:rPr>
              <w:t>Pakeisti 14.6 punkto antrą sakinį:</w:t>
            </w:r>
          </w:p>
          <w:p w14:paraId="082B2CC0" w14:textId="77777777" w:rsidR="000C7237" w:rsidRPr="000C7237" w:rsidRDefault="000C7237" w:rsidP="000C7237">
            <w:pPr>
              <w:jc w:val="both"/>
              <w:rPr>
                <w:color w:val="000000"/>
                <w:spacing w:val="-2"/>
                <w:sz w:val="24"/>
                <w:szCs w:val="24"/>
                <w:lang w:val="en-US" w:eastAsia="fi-FI"/>
              </w:rPr>
            </w:pPr>
            <w:r w:rsidRPr="000C7237">
              <w:rPr>
                <w:color w:val="000000"/>
                <w:spacing w:val="-2"/>
                <w:sz w:val="24"/>
                <w:szCs w:val="24"/>
                <w:lang w:val="en-US" w:eastAsia="fi-FI"/>
              </w:rPr>
              <w:t xml:space="preserve">Inžinierius ir Užsakovas, gavę </w:t>
            </w:r>
            <w:r w:rsidRPr="000C7237">
              <w:rPr>
                <w:color w:val="000000"/>
                <w:sz w:val="24"/>
                <w:szCs w:val="24"/>
                <w:lang w:val="en-US" w:eastAsia="fi-FI"/>
              </w:rPr>
              <w:t xml:space="preserve">atsiskaitymo už atliktus darbus dokumentus, t.y. Suvestinį atliktų darbų aktą, Detalų atliktų darbų aktą ir PVM sąskaitą faktūrą, privalo patikrinti ir patvirtinti </w:t>
            </w:r>
            <w:r w:rsidRPr="000C7237">
              <w:rPr>
                <w:color w:val="000000"/>
                <w:spacing w:val="-2"/>
                <w:sz w:val="24"/>
                <w:szCs w:val="24"/>
                <w:lang w:val="en-US" w:eastAsia="fi-FI"/>
              </w:rPr>
              <w:t>arba pateikti pastabas per 14 dienų nuo jų gavimo.</w:t>
            </w:r>
          </w:p>
          <w:p w14:paraId="7B6086C1" w14:textId="77777777" w:rsidR="000C7237" w:rsidRPr="000C7237" w:rsidRDefault="000C7237" w:rsidP="000C7237">
            <w:pPr>
              <w:jc w:val="both"/>
              <w:rPr>
                <w:i/>
                <w:color w:val="000000"/>
                <w:spacing w:val="-2"/>
                <w:sz w:val="24"/>
                <w:szCs w:val="24"/>
                <w:lang w:val="en-US" w:eastAsia="fi-FI"/>
              </w:rPr>
            </w:pPr>
            <w:r w:rsidRPr="000C7237">
              <w:rPr>
                <w:b/>
                <w:i/>
                <w:color w:val="000000"/>
                <w:sz w:val="24"/>
                <w:szCs w:val="24"/>
                <w:lang w:val="en-US" w:eastAsia="fi-FI"/>
              </w:rPr>
              <w:t>Papildyti punktą paskutine pastraipa:</w:t>
            </w:r>
          </w:p>
          <w:p w14:paraId="411EA57B" w14:textId="77777777" w:rsidR="000C7237" w:rsidRPr="000C7237" w:rsidRDefault="000C7237" w:rsidP="000C7237">
            <w:pPr>
              <w:jc w:val="both"/>
              <w:rPr>
                <w:color w:val="000000"/>
                <w:sz w:val="24"/>
                <w:szCs w:val="24"/>
                <w:lang w:val="en-US" w:eastAsia="fi-FI"/>
              </w:rPr>
            </w:pPr>
            <w:r w:rsidRPr="000C7237">
              <w:rPr>
                <w:color w:val="000000"/>
                <w:sz w:val="24"/>
                <w:szCs w:val="24"/>
                <w:lang w:val="en-US" w:eastAsia="fi-FI"/>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14:paraId="4FBF33D4" w14:textId="77777777" w:rsidR="000C7237" w:rsidRPr="000C7237" w:rsidRDefault="000C7237" w:rsidP="000C7237">
            <w:pPr>
              <w:jc w:val="both"/>
              <w:rPr>
                <w:b/>
                <w:color w:val="000000"/>
                <w:sz w:val="24"/>
                <w:szCs w:val="24"/>
                <w:lang w:val="en-US" w:eastAsia="fi-FI"/>
              </w:rPr>
            </w:pPr>
            <w:r w:rsidRPr="000C7237">
              <w:rPr>
                <w:color w:val="000000"/>
                <w:sz w:val="24"/>
                <w:szCs w:val="24"/>
                <w:lang w:val="en-US" w:eastAsia="fi-FI"/>
              </w:rPr>
              <w:t>Visur, kur Sutartyje nurodoma Inžinieriaus prievolė išduoti Mokėjimo pažymas, turi būti suprantama kaip Inžinieriaus prievolė patvirtinti Rangovo pateiktus atliktų darbų aktus.</w:t>
            </w:r>
          </w:p>
        </w:tc>
      </w:tr>
      <w:tr w:rsidR="000C7237" w:rsidRPr="000C7237" w14:paraId="379A1F00"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C833564" w14:textId="77777777" w:rsidR="000C7237" w:rsidRPr="000C7237" w:rsidRDefault="000C7237" w:rsidP="000C7237">
            <w:pPr>
              <w:rPr>
                <w:b/>
                <w:sz w:val="24"/>
                <w:szCs w:val="24"/>
                <w:lang w:val="en-US" w:eastAsia="fi-FI"/>
              </w:rPr>
            </w:pPr>
            <w:r w:rsidRPr="000C7237">
              <w:rPr>
                <w:b/>
                <w:sz w:val="24"/>
                <w:szCs w:val="24"/>
                <w:lang w:val="en-US" w:eastAsia="fi-FI"/>
              </w:rPr>
              <w:t>14.7 punktas</w:t>
            </w:r>
          </w:p>
        </w:tc>
        <w:tc>
          <w:tcPr>
            <w:tcW w:w="7657" w:type="dxa"/>
            <w:tcBorders>
              <w:top w:val="single" w:sz="4" w:space="0" w:color="auto"/>
              <w:left w:val="single" w:sz="4" w:space="0" w:color="auto"/>
              <w:bottom w:val="single" w:sz="4" w:space="0" w:color="auto"/>
              <w:right w:val="single" w:sz="4" w:space="0" w:color="auto"/>
            </w:tcBorders>
            <w:hideMark/>
          </w:tcPr>
          <w:p w14:paraId="00A43BE3" w14:textId="77777777" w:rsidR="000C7237" w:rsidRPr="000C7237" w:rsidRDefault="000C7237" w:rsidP="000C7237">
            <w:pPr>
              <w:jc w:val="both"/>
              <w:rPr>
                <w:sz w:val="24"/>
                <w:szCs w:val="24"/>
                <w:lang w:val="en-US" w:eastAsia="fi-FI"/>
              </w:rPr>
            </w:pPr>
            <w:r w:rsidRPr="000C7237">
              <w:rPr>
                <w:b/>
                <w:spacing w:val="-2"/>
                <w:sz w:val="24"/>
                <w:szCs w:val="24"/>
                <w:lang w:val="en-US" w:eastAsia="fi-FI"/>
              </w:rPr>
              <w:t>Mokėjimas</w:t>
            </w:r>
          </w:p>
        </w:tc>
      </w:tr>
      <w:tr w:rsidR="000C7237" w:rsidRPr="000C7237" w14:paraId="22F52C9D"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2EA40AE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6444026" w14:textId="77777777" w:rsidR="000C7237" w:rsidRPr="000C7237" w:rsidRDefault="000C7237" w:rsidP="000C7237">
            <w:pPr>
              <w:suppressLineNumbers/>
              <w:tabs>
                <w:tab w:val="left" w:pos="-720"/>
              </w:tabs>
              <w:suppressAutoHyphens/>
              <w:jc w:val="both"/>
              <w:rPr>
                <w:i/>
                <w:sz w:val="24"/>
                <w:szCs w:val="24"/>
                <w:lang w:val="en-US" w:eastAsia="lt-LT"/>
              </w:rPr>
            </w:pPr>
            <w:r w:rsidRPr="000C7237">
              <w:rPr>
                <w:b/>
                <w:i/>
                <w:sz w:val="24"/>
                <w:szCs w:val="24"/>
                <w:lang w:val="en-US" w:eastAsia="fi-FI"/>
              </w:rPr>
              <w:t>Papildyti 14.7 punktą paskutine pastraipa:</w:t>
            </w:r>
          </w:p>
          <w:p w14:paraId="635DDD06"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Apmokėjimo data laikoma ta data, kai </w:t>
            </w:r>
            <w:r w:rsidRPr="000C7237">
              <w:rPr>
                <w:sz w:val="24"/>
                <w:szCs w:val="24"/>
                <w:lang w:val="en-US" w:eastAsia="fi-FI"/>
              </w:rPr>
              <w:t xml:space="preserve">Užsakovas </w:t>
            </w:r>
            <w:r w:rsidRPr="000C7237">
              <w:rPr>
                <w:spacing w:val="-2"/>
                <w:sz w:val="24"/>
                <w:szCs w:val="24"/>
                <w:lang w:val="en-US" w:eastAsia="fi-FI"/>
              </w:rPr>
              <w:t>atlieka mokėjimą į Rangovo sąskaitą.</w:t>
            </w:r>
          </w:p>
        </w:tc>
      </w:tr>
      <w:tr w:rsidR="000C7237" w:rsidRPr="000C7237" w14:paraId="3DBA2103"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32BD390F" w14:textId="77777777" w:rsidR="000C7237" w:rsidRPr="000C7237" w:rsidRDefault="000C7237" w:rsidP="000C7237">
            <w:pPr>
              <w:rPr>
                <w:b/>
                <w:sz w:val="24"/>
                <w:szCs w:val="24"/>
                <w:lang w:val="en-US" w:eastAsia="fi-FI"/>
              </w:rPr>
            </w:pPr>
            <w:r w:rsidRPr="000C7237">
              <w:rPr>
                <w:b/>
                <w:sz w:val="24"/>
                <w:szCs w:val="24"/>
                <w:lang w:val="en-US" w:eastAsia="fi-FI"/>
              </w:rPr>
              <w:t>14.8 punktas</w:t>
            </w:r>
          </w:p>
        </w:tc>
        <w:tc>
          <w:tcPr>
            <w:tcW w:w="7657" w:type="dxa"/>
            <w:tcBorders>
              <w:top w:val="single" w:sz="4" w:space="0" w:color="auto"/>
              <w:left w:val="single" w:sz="4" w:space="0" w:color="auto"/>
              <w:bottom w:val="single" w:sz="4" w:space="0" w:color="auto"/>
              <w:right w:val="single" w:sz="4" w:space="0" w:color="auto"/>
            </w:tcBorders>
            <w:hideMark/>
          </w:tcPr>
          <w:p w14:paraId="2042CCDE" w14:textId="77777777" w:rsidR="000C7237" w:rsidRPr="000C7237" w:rsidRDefault="000C7237" w:rsidP="000C7237">
            <w:pPr>
              <w:jc w:val="both"/>
              <w:rPr>
                <w:sz w:val="24"/>
                <w:szCs w:val="24"/>
                <w:lang w:val="en-US" w:eastAsia="fi-FI"/>
              </w:rPr>
            </w:pPr>
            <w:r w:rsidRPr="000C7237">
              <w:rPr>
                <w:b/>
                <w:spacing w:val="-2"/>
                <w:sz w:val="24"/>
                <w:szCs w:val="24"/>
                <w:lang w:val="en-US" w:eastAsia="fi-FI"/>
              </w:rPr>
              <w:t>Pavėluotas mokėjimas</w:t>
            </w:r>
          </w:p>
        </w:tc>
      </w:tr>
      <w:tr w:rsidR="000C7237" w:rsidRPr="000C7237" w14:paraId="1BDD0A8A"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28914B0E"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8F91F31" w14:textId="77777777" w:rsidR="000C7237" w:rsidRPr="000C7237" w:rsidRDefault="000C7237" w:rsidP="000C7237">
            <w:pPr>
              <w:jc w:val="both"/>
              <w:rPr>
                <w:b/>
                <w:i/>
                <w:sz w:val="24"/>
                <w:szCs w:val="24"/>
                <w:lang w:val="en-US" w:eastAsia="fi-FI"/>
              </w:rPr>
            </w:pPr>
            <w:r w:rsidRPr="000C7237">
              <w:rPr>
                <w:b/>
                <w:i/>
                <w:sz w:val="24"/>
                <w:szCs w:val="24"/>
                <w:lang w:val="en-US" w:eastAsia="fi-FI"/>
              </w:rPr>
              <w:t>Išbraukti 14.8 punkto antrą pastraipą ir vietoje jos įrašyti:</w:t>
            </w:r>
          </w:p>
          <w:p w14:paraId="382E831A" w14:textId="77777777" w:rsidR="000C7237" w:rsidRPr="000C7237" w:rsidRDefault="000C7237" w:rsidP="000C7237">
            <w:pPr>
              <w:jc w:val="both"/>
              <w:rPr>
                <w:sz w:val="24"/>
                <w:szCs w:val="24"/>
                <w:lang w:val="en-US" w:eastAsia="fi-FI"/>
              </w:rPr>
            </w:pPr>
            <w:r w:rsidRPr="000C7237">
              <w:rPr>
                <w:spacing w:val="-2"/>
                <w:sz w:val="24"/>
                <w:szCs w:val="24"/>
                <w:lang w:val="en-US" w:eastAsia="fi-FI"/>
              </w:rPr>
              <w:t>Užsakovas</w:t>
            </w:r>
            <w:r w:rsidRPr="000C7237">
              <w:rPr>
                <w:sz w:val="24"/>
                <w:szCs w:val="24"/>
                <w:lang w:val="en-US" w:eastAsia="fi-FI"/>
              </w:rPr>
              <w:t xml:space="preserve"> Rangovui už atliktus darbus Valstybės biudžeto ir Europos Sąjungos 2014-2020 m. struktūrinės paramos lėšas perves pagal Lietuvos Respublikos Vyriausybės patvirtintą Valstybės investicijų programą. </w:t>
            </w:r>
            <w:r w:rsidRPr="000C7237">
              <w:rPr>
                <w:spacing w:val="-2"/>
                <w:sz w:val="24"/>
                <w:szCs w:val="24"/>
                <w:lang w:val="en-US" w:eastAsia="fi-FI"/>
              </w:rPr>
              <w:t>Užsakovas</w:t>
            </w:r>
            <w:r w:rsidRPr="000C7237">
              <w:rPr>
                <w:sz w:val="24"/>
                <w:szCs w:val="24"/>
                <w:lang w:val="en-US" w:eastAsia="fi-FI"/>
              </w:rPr>
              <w:t xml:space="preserve"> nėra atsakingas už Valstybės investicijų programos sudarymą, jos keitimą ir galimą netolygų statinio statybos finansavimą Lietuvos Respublikos valstybės biudžeto ir Europos Sąjungos 2014-2020 m. struktūrinės paramos lėšomis, todėl už šiomis lėšomis pavėluotus mokėjimus delspinigiai nebus mokami. </w:t>
            </w:r>
          </w:p>
          <w:p w14:paraId="6B68504A" w14:textId="77777777" w:rsidR="000C7237" w:rsidRPr="000C7237" w:rsidRDefault="000C7237" w:rsidP="000C7237">
            <w:pPr>
              <w:jc w:val="both"/>
              <w:rPr>
                <w:sz w:val="24"/>
                <w:szCs w:val="24"/>
                <w:lang w:val="en-US" w:eastAsia="fi-FI"/>
              </w:rPr>
            </w:pPr>
            <w:r w:rsidRPr="000C7237">
              <w:rPr>
                <w:sz w:val="24"/>
                <w:szCs w:val="24"/>
                <w:lang w:val="en-US" w:eastAsia="fi-FI"/>
              </w:rPr>
              <w:t>Dėl pavėluotų mokėjimų Rangovas turi teisę reikšti pretenziją (pagal 20.1 punktą) dėl Darbo laiko pratęsimo.</w:t>
            </w:r>
          </w:p>
        </w:tc>
      </w:tr>
      <w:tr w:rsidR="000C7237" w:rsidRPr="000C7237" w14:paraId="5B23A58E"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09EA1A17" w14:textId="77777777" w:rsidR="000C7237" w:rsidRPr="000C7237" w:rsidRDefault="000C7237" w:rsidP="000C7237">
            <w:pPr>
              <w:rPr>
                <w:b/>
                <w:sz w:val="24"/>
                <w:szCs w:val="24"/>
                <w:lang w:val="en-US" w:eastAsia="fi-FI"/>
              </w:rPr>
            </w:pPr>
            <w:r w:rsidRPr="000C7237">
              <w:rPr>
                <w:b/>
                <w:sz w:val="24"/>
                <w:szCs w:val="24"/>
                <w:lang w:val="en-US" w:eastAsia="fi-FI"/>
              </w:rPr>
              <w:t>14.9 punktas</w:t>
            </w:r>
          </w:p>
        </w:tc>
        <w:tc>
          <w:tcPr>
            <w:tcW w:w="7657" w:type="dxa"/>
            <w:tcBorders>
              <w:top w:val="single" w:sz="4" w:space="0" w:color="auto"/>
              <w:left w:val="single" w:sz="4" w:space="0" w:color="auto"/>
              <w:bottom w:val="single" w:sz="4" w:space="0" w:color="auto"/>
              <w:right w:val="single" w:sz="4" w:space="0" w:color="auto"/>
            </w:tcBorders>
            <w:hideMark/>
          </w:tcPr>
          <w:p w14:paraId="74F7A28B" w14:textId="77777777" w:rsidR="000C7237" w:rsidRPr="000C7237" w:rsidRDefault="000C7237" w:rsidP="000C7237">
            <w:pPr>
              <w:jc w:val="both"/>
              <w:rPr>
                <w:sz w:val="24"/>
                <w:szCs w:val="24"/>
                <w:lang w:val="en-US" w:eastAsia="fi-FI"/>
              </w:rPr>
            </w:pPr>
            <w:r w:rsidRPr="000C7237">
              <w:rPr>
                <w:b/>
                <w:spacing w:val="-2"/>
                <w:sz w:val="24"/>
                <w:szCs w:val="24"/>
                <w:lang w:val="en-US" w:eastAsia="fi-FI"/>
              </w:rPr>
              <w:t>Sulaikomų pinigų mokėjimas</w:t>
            </w:r>
          </w:p>
        </w:tc>
      </w:tr>
      <w:tr w:rsidR="000C7237" w:rsidRPr="000C7237" w14:paraId="3BCCAE40"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01932A8E"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5D447A1" w14:textId="77777777" w:rsidR="000C7237" w:rsidRPr="000C7237" w:rsidRDefault="000C7237" w:rsidP="000C7237">
            <w:pPr>
              <w:jc w:val="both"/>
              <w:rPr>
                <w:sz w:val="24"/>
                <w:szCs w:val="24"/>
                <w:lang w:val="en-US" w:eastAsia="fi-FI"/>
              </w:rPr>
            </w:pPr>
            <w:r w:rsidRPr="000C7237">
              <w:rPr>
                <w:b/>
                <w:i/>
                <w:sz w:val="24"/>
                <w:szCs w:val="24"/>
                <w:lang w:val="en-US" w:eastAsia="fi-FI"/>
              </w:rPr>
              <w:t>Netaikoma.</w:t>
            </w:r>
          </w:p>
        </w:tc>
      </w:tr>
      <w:tr w:rsidR="000C7237" w:rsidRPr="000C7237" w14:paraId="30173559"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3645AC84" w14:textId="77777777" w:rsidR="000C7237" w:rsidRPr="000C7237" w:rsidRDefault="000C7237" w:rsidP="000C7237">
            <w:pPr>
              <w:rPr>
                <w:b/>
                <w:sz w:val="24"/>
                <w:szCs w:val="24"/>
                <w:lang w:val="en-US" w:eastAsia="fi-FI"/>
              </w:rPr>
            </w:pPr>
            <w:r w:rsidRPr="000C7237">
              <w:rPr>
                <w:b/>
                <w:sz w:val="24"/>
                <w:szCs w:val="24"/>
                <w:lang w:val="en-US" w:eastAsia="fi-FI"/>
              </w:rPr>
              <w:lastRenderedPageBreak/>
              <w:t>14.10 punktas</w:t>
            </w:r>
          </w:p>
        </w:tc>
        <w:tc>
          <w:tcPr>
            <w:tcW w:w="7657" w:type="dxa"/>
            <w:tcBorders>
              <w:top w:val="single" w:sz="4" w:space="0" w:color="auto"/>
              <w:left w:val="single" w:sz="4" w:space="0" w:color="auto"/>
              <w:bottom w:val="single" w:sz="4" w:space="0" w:color="auto"/>
              <w:right w:val="single" w:sz="4" w:space="0" w:color="auto"/>
            </w:tcBorders>
            <w:hideMark/>
          </w:tcPr>
          <w:p w14:paraId="29F827AF" w14:textId="77777777" w:rsidR="000C7237" w:rsidRPr="000C7237" w:rsidRDefault="000C7237" w:rsidP="000C7237">
            <w:pPr>
              <w:rPr>
                <w:b/>
                <w:sz w:val="24"/>
                <w:szCs w:val="24"/>
                <w:lang w:val="en-US" w:eastAsia="fi-FI"/>
              </w:rPr>
            </w:pPr>
            <w:r w:rsidRPr="000C7237">
              <w:rPr>
                <w:b/>
                <w:sz w:val="24"/>
                <w:szCs w:val="24"/>
                <w:lang w:val="en-US" w:eastAsia="fi-FI"/>
              </w:rPr>
              <w:t>Darbų baigimo ataskaita</w:t>
            </w:r>
          </w:p>
        </w:tc>
      </w:tr>
      <w:tr w:rsidR="000C7237" w:rsidRPr="000C7237" w14:paraId="1BB3F8C8"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056669D5"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44F6C355" w14:textId="77777777" w:rsidR="000C7237" w:rsidRPr="000C7237" w:rsidRDefault="000C7237" w:rsidP="000C7237">
            <w:pPr>
              <w:rPr>
                <w:b/>
                <w:i/>
                <w:sz w:val="24"/>
                <w:szCs w:val="24"/>
                <w:lang w:val="en-US" w:eastAsia="fi-FI"/>
              </w:rPr>
            </w:pPr>
            <w:r w:rsidRPr="000C7237">
              <w:rPr>
                <w:b/>
                <w:i/>
                <w:sz w:val="24"/>
                <w:szCs w:val="24"/>
                <w:lang w:val="en-US" w:eastAsia="fi-FI"/>
              </w:rPr>
              <w:t xml:space="preserve">Pakeisti pirmos 14.10 punkto pastraipos pirmą sakinį: </w:t>
            </w:r>
          </w:p>
          <w:p w14:paraId="49B05B23" w14:textId="77777777" w:rsidR="000C7237" w:rsidRPr="000C7237" w:rsidRDefault="000C7237" w:rsidP="000C7237">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gavęs Perėmimo pažymą, per 28 dienas privalo Inžinieriui įteikti keturis Darbų baigimo ataskaitos kartu su patvirtinančiais dokumentais egzempliorius parodydamas: </w:t>
            </w:r>
          </w:p>
          <w:p w14:paraId="0DA51D98"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 xml:space="preserve">viso atlikto darbo vertę pagal Sutartį iki datos, įrašytos Darbų Perėmimo pažymoje, </w:t>
            </w:r>
          </w:p>
          <w:p w14:paraId="126CF576"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bet kurias, Rangovo nuomone, toliau mokėtinas sumas, ir</w:t>
            </w:r>
          </w:p>
          <w:p w14:paraId="79116DE8"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sz w:val="24"/>
                <w:szCs w:val="24"/>
                <w:lang w:val="en-US" w:eastAsia="fi-FI"/>
              </w:rPr>
            </w:pPr>
            <w:r w:rsidRPr="000C7237">
              <w:rPr>
                <w:color w:val="000000"/>
                <w:sz w:val="24"/>
                <w:szCs w:val="24"/>
                <w:lang w:val="en-US" w:eastAsia="fi-FI"/>
              </w:rPr>
              <w:t xml:space="preserve">sąmatą bet kurių kitų sumų, kurios, Rangovo nuomone, jam turės buti mokamos pagal Sutartį. Sąmatinės sumos toje Darbų baigimo ataskaitoje turi būti parodytos atskirai. </w:t>
            </w:r>
          </w:p>
          <w:p w14:paraId="2CB24668" w14:textId="77777777" w:rsidR="000C7237" w:rsidRPr="000C7237" w:rsidRDefault="000C7237" w:rsidP="000C7237">
            <w:pPr>
              <w:autoSpaceDE w:val="0"/>
              <w:autoSpaceDN w:val="0"/>
              <w:adjustRightInd w:val="0"/>
              <w:jc w:val="both"/>
              <w:rPr>
                <w:color w:val="000000"/>
                <w:sz w:val="24"/>
                <w:szCs w:val="24"/>
                <w:lang w:val="en-US" w:eastAsia="fi-FI"/>
              </w:rPr>
            </w:pPr>
          </w:p>
          <w:p w14:paraId="4E43D7A0" w14:textId="77777777" w:rsidR="000C7237" w:rsidRPr="000C7237" w:rsidRDefault="000C7237" w:rsidP="000C7237">
            <w:pPr>
              <w:autoSpaceDE w:val="0"/>
              <w:autoSpaceDN w:val="0"/>
              <w:adjustRightInd w:val="0"/>
              <w:jc w:val="both"/>
              <w:rPr>
                <w:sz w:val="24"/>
                <w:szCs w:val="24"/>
                <w:lang w:val="en-US" w:eastAsia="fi-FI"/>
              </w:rPr>
            </w:pPr>
            <w:r w:rsidRPr="000C7237">
              <w:rPr>
                <w:color w:val="000000"/>
                <w:sz w:val="24"/>
                <w:szCs w:val="24"/>
                <w:lang w:val="en-US" w:eastAsia="fi-FI"/>
              </w:rPr>
              <w:t xml:space="preserve">Inžinierius po to darbų baigimo ataskaitą privalo patvirtinti pagal 14.6 punktą </w:t>
            </w:r>
            <w:r w:rsidRPr="000C7237">
              <w:rPr>
                <w:i/>
                <w:color w:val="000000"/>
                <w:sz w:val="24"/>
                <w:szCs w:val="24"/>
                <w:lang w:val="en-US" w:eastAsia="fi-FI"/>
              </w:rPr>
              <w:t>[Tarpinio mokėjimo pažymų išdavimas</w:t>
            </w:r>
            <w:r w:rsidRPr="000C7237">
              <w:rPr>
                <w:color w:val="000000"/>
                <w:sz w:val="24"/>
                <w:szCs w:val="24"/>
                <w:lang w:val="en-US" w:eastAsia="fi-FI"/>
              </w:rPr>
              <w:t>].</w:t>
            </w:r>
          </w:p>
        </w:tc>
      </w:tr>
      <w:tr w:rsidR="000C7237" w:rsidRPr="000C7237" w14:paraId="2D03E8FD"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625BDA75" w14:textId="77777777" w:rsidR="000C7237" w:rsidRPr="000C7237" w:rsidRDefault="000C7237" w:rsidP="000C7237">
            <w:pPr>
              <w:rPr>
                <w:b/>
                <w:sz w:val="24"/>
                <w:szCs w:val="24"/>
                <w:lang w:val="en-US" w:eastAsia="fi-FI"/>
              </w:rPr>
            </w:pPr>
            <w:r w:rsidRPr="000C7237">
              <w:rPr>
                <w:b/>
                <w:sz w:val="24"/>
                <w:szCs w:val="24"/>
                <w:lang w:val="en-US" w:eastAsia="fi-FI"/>
              </w:rPr>
              <w:t>14.15 punktas</w:t>
            </w:r>
          </w:p>
        </w:tc>
        <w:tc>
          <w:tcPr>
            <w:tcW w:w="7657" w:type="dxa"/>
            <w:tcBorders>
              <w:top w:val="single" w:sz="4" w:space="0" w:color="auto"/>
              <w:left w:val="single" w:sz="4" w:space="0" w:color="auto"/>
              <w:bottom w:val="single" w:sz="4" w:space="0" w:color="auto"/>
              <w:right w:val="single" w:sz="4" w:space="0" w:color="auto"/>
            </w:tcBorders>
            <w:hideMark/>
          </w:tcPr>
          <w:p w14:paraId="78D8B77B" w14:textId="77777777" w:rsidR="000C7237" w:rsidRPr="000C7237" w:rsidRDefault="000C7237" w:rsidP="000C7237">
            <w:pPr>
              <w:rPr>
                <w:b/>
                <w:sz w:val="24"/>
                <w:szCs w:val="24"/>
                <w:lang w:val="en-US" w:eastAsia="fi-FI"/>
              </w:rPr>
            </w:pPr>
            <w:r w:rsidRPr="000C7237">
              <w:rPr>
                <w:b/>
                <w:sz w:val="24"/>
                <w:szCs w:val="24"/>
                <w:lang w:val="en-US" w:eastAsia="fi-FI"/>
              </w:rPr>
              <w:t>Mokėjimo valiutos</w:t>
            </w:r>
          </w:p>
        </w:tc>
      </w:tr>
      <w:tr w:rsidR="000C7237" w:rsidRPr="000C7237" w14:paraId="1D42CDCD"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0A0DFCC4"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5A6B049"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14.15 punktą ir jį išdėstyti taip: </w:t>
            </w:r>
          </w:p>
          <w:p w14:paraId="76C5CC7D" w14:textId="77777777" w:rsidR="000C7237" w:rsidRPr="000C7237" w:rsidRDefault="000C7237" w:rsidP="000C7237">
            <w:pPr>
              <w:rPr>
                <w:sz w:val="24"/>
                <w:szCs w:val="24"/>
                <w:lang w:val="en-US" w:eastAsia="fi-FI"/>
              </w:rPr>
            </w:pPr>
            <w:r w:rsidRPr="000C7237">
              <w:rPr>
                <w:sz w:val="24"/>
                <w:szCs w:val="24"/>
                <w:lang w:val="en-US" w:eastAsia="fi-FI"/>
              </w:rPr>
              <w:t>Mokėjimo valiuta yra</w:t>
            </w:r>
            <w:r w:rsidRPr="000C7237">
              <w:rPr>
                <w:sz w:val="24"/>
                <w:szCs w:val="24"/>
                <w:shd w:val="clear" w:color="auto" w:fill="FFFFFF"/>
                <w:lang w:val="en-US" w:eastAsia="fi-FI"/>
              </w:rPr>
              <w:t xml:space="preserve"> euras (Eur).</w:t>
            </w:r>
          </w:p>
        </w:tc>
      </w:tr>
      <w:tr w:rsidR="000C7237" w:rsidRPr="000C7237" w14:paraId="03480F1C"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26DDE4A7" w14:textId="77777777" w:rsidR="000C7237" w:rsidRPr="000C7237" w:rsidRDefault="000C7237" w:rsidP="000C7237">
            <w:pPr>
              <w:rPr>
                <w:b/>
                <w:sz w:val="24"/>
                <w:szCs w:val="24"/>
                <w:lang w:val="en-US" w:eastAsia="fi-FI"/>
              </w:rPr>
            </w:pPr>
            <w:r w:rsidRPr="000C7237">
              <w:rPr>
                <w:b/>
                <w:sz w:val="24"/>
                <w:szCs w:val="24"/>
                <w:lang w:val="en-US" w:eastAsia="fi-FI"/>
              </w:rPr>
              <w:t>14.16 punktas</w:t>
            </w:r>
          </w:p>
        </w:tc>
        <w:tc>
          <w:tcPr>
            <w:tcW w:w="7657" w:type="dxa"/>
            <w:tcBorders>
              <w:top w:val="single" w:sz="4" w:space="0" w:color="auto"/>
              <w:left w:val="single" w:sz="4" w:space="0" w:color="auto"/>
              <w:bottom w:val="single" w:sz="4" w:space="0" w:color="auto"/>
              <w:right w:val="single" w:sz="4" w:space="0" w:color="auto"/>
            </w:tcBorders>
            <w:hideMark/>
          </w:tcPr>
          <w:p w14:paraId="29999078" w14:textId="77777777" w:rsidR="000C7237" w:rsidRPr="000C7237" w:rsidRDefault="000C7237" w:rsidP="000C7237">
            <w:pPr>
              <w:rPr>
                <w:b/>
                <w:sz w:val="24"/>
                <w:szCs w:val="24"/>
                <w:lang w:val="en-US" w:eastAsia="fi-FI"/>
              </w:rPr>
            </w:pPr>
            <w:r w:rsidRPr="000C7237">
              <w:rPr>
                <w:b/>
                <w:sz w:val="24"/>
                <w:szCs w:val="24"/>
                <w:lang w:val="en-US" w:eastAsia="fi-FI"/>
              </w:rPr>
              <w:t>Permokėtų sumų grąžinimas</w:t>
            </w:r>
          </w:p>
        </w:tc>
      </w:tr>
      <w:tr w:rsidR="000C7237" w:rsidRPr="000C7237" w14:paraId="31506062"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7E784B8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7F6A09C" w14:textId="77777777" w:rsidR="000C7237" w:rsidRPr="000C7237" w:rsidRDefault="000C7237" w:rsidP="000C7237">
            <w:pPr>
              <w:jc w:val="both"/>
              <w:rPr>
                <w:b/>
                <w:i/>
                <w:sz w:val="24"/>
                <w:szCs w:val="24"/>
                <w:lang w:val="en-US" w:eastAsia="fi-FI"/>
              </w:rPr>
            </w:pPr>
            <w:r w:rsidRPr="000C7237">
              <w:rPr>
                <w:b/>
                <w:i/>
                <w:sz w:val="24"/>
                <w:szCs w:val="24"/>
                <w:lang w:val="en-US" w:eastAsia="fi-FI"/>
              </w:rPr>
              <w:t>Pridėti naują 14.16 punktą „Permokėtų sumų grąžinimas“:</w:t>
            </w:r>
          </w:p>
          <w:p w14:paraId="7B7C6958" w14:textId="77777777" w:rsidR="000C7237" w:rsidRPr="000C7237" w:rsidRDefault="000C7237" w:rsidP="000C7237">
            <w:pPr>
              <w:suppressLineNumbers/>
              <w:tabs>
                <w:tab w:val="left" w:pos="-720"/>
              </w:tabs>
              <w:suppressAutoHyphens/>
              <w:jc w:val="both"/>
              <w:rPr>
                <w:spacing w:val="-2"/>
                <w:sz w:val="24"/>
                <w:szCs w:val="24"/>
                <w:lang w:val="en-US"/>
              </w:rPr>
            </w:pPr>
            <w:r w:rsidRPr="000C7237">
              <w:rPr>
                <w:spacing w:val="-2"/>
                <w:sz w:val="24"/>
                <w:szCs w:val="24"/>
                <w:lang w:val="en-US" w:eastAsia="fi-FI"/>
              </w:rPr>
              <w:t>Rangovas privalo grąžinti Užsakovui</w:t>
            </w:r>
            <w:r w:rsidRPr="000C7237">
              <w:rPr>
                <w:sz w:val="24"/>
                <w:szCs w:val="24"/>
                <w:lang w:val="en-US" w:eastAsia="fi-FI"/>
              </w:rPr>
              <w:t xml:space="preserve"> </w:t>
            </w:r>
            <w:r w:rsidRPr="000C7237">
              <w:rPr>
                <w:spacing w:val="-2"/>
                <w:sz w:val="24"/>
                <w:szCs w:val="24"/>
                <w:lang w:val="en-US" w:eastAsia="fi-FI"/>
              </w:rPr>
              <w:t>42 dienų laikotarpyje bet kokią sumą, kuria buvo viršyta tarpinė ar galutinė suma, nurodyta Rangovo pateiktuose mokėjimo dokumentuose, kai tik bus pareikalautas tai padaryti. Jeigu Rangovas neįvykdė tokio grąžinimo laiku, Užsakovas</w:t>
            </w:r>
            <w:r w:rsidRPr="000C7237">
              <w:rPr>
                <w:sz w:val="24"/>
                <w:szCs w:val="24"/>
                <w:lang w:val="en-US" w:eastAsia="fi-FI"/>
              </w:rPr>
              <w:t xml:space="preserve"> </w:t>
            </w:r>
            <w:r w:rsidRPr="000C7237">
              <w:rPr>
                <w:spacing w:val="-2"/>
                <w:sz w:val="24"/>
                <w:szCs w:val="24"/>
                <w:lang w:val="en-US" w:eastAsia="fi-FI"/>
              </w:rPr>
              <w:t>gali sustabdyti kitus mokėjimus.</w:t>
            </w:r>
          </w:p>
          <w:p w14:paraId="6EE24BA7" w14:textId="77777777" w:rsidR="000C7237" w:rsidRPr="000C7237" w:rsidRDefault="000C7237" w:rsidP="000C7237">
            <w:pPr>
              <w:suppressLineNumbers/>
              <w:tabs>
                <w:tab w:val="left" w:pos="-720"/>
              </w:tabs>
              <w:suppressAutoHyphens/>
              <w:jc w:val="both"/>
              <w:rPr>
                <w:bCs/>
                <w:iCs/>
                <w:sz w:val="24"/>
                <w:szCs w:val="24"/>
                <w:lang w:val="en-US" w:eastAsia="fi-FI"/>
              </w:rPr>
            </w:pPr>
            <w:r w:rsidRPr="000C7237">
              <w:rPr>
                <w:bCs/>
                <w:iCs/>
                <w:sz w:val="24"/>
                <w:szCs w:val="24"/>
                <w:lang w:val="en-US" w:eastAsia="fi-FI"/>
              </w:rPr>
              <w:t xml:space="preserve">Sumos, kurias reikia grąžinti </w:t>
            </w:r>
            <w:r w:rsidRPr="000C7237">
              <w:rPr>
                <w:spacing w:val="-2"/>
                <w:sz w:val="24"/>
                <w:szCs w:val="24"/>
                <w:lang w:val="en-US" w:eastAsia="fi-FI"/>
              </w:rPr>
              <w:t>Užsakov</w:t>
            </w:r>
            <w:r w:rsidRPr="000C7237">
              <w:rPr>
                <w:sz w:val="24"/>
                <w:szCs w:val="24"/>
                <w:lang w:val="en-US" w:eastAsia="fi-FI"/>
              </w:rPr>
              <w:t>ui</w:t>
            </w:r>
            <w:r w:rsidRPr="000C7237">
              <w:rPr>
                <w:bCs/>
                <w:iCs/>
                <w:sz w:val="24"/>
                <w:szCs w:val="24"/>
                <w:lang w:val="en-US" w:eastAsia="fi-FI"/>
              </w:rPr>
              <w:t xml:space="preserve">, gali būti kompensuotos sumomis, kurias turi gauti Rangovas, apie tai raštu pranešant Rangovui. Tai neturi įtakoti šalių susitarimo dėl apmokėjimo dalimis. </w:t>
            </w:r>
          </w:p>
          <w:p w14:paraId="7A7D3B14" w14:textId="77777777" w:rsidR="000C7237" w:rsidRPr="000C7237" w:rsidRDefault="000C7237" w:rsidP="000C7237">
            <w:pPr>
              <w:suppressLineNumbers/>
              <w:tabs>
                <w:tab w:val="left" w:pos="-720"/>
              </w:tabs>
              <w:suppressAutoHyphens/>
              <w:jc w:val="both"/>
              <w:rPr>
                <w:b/>
                <w:bCs/>
                <w:spacing w:val="-2"/>
                <w:sz w:val="24"/>
                <w:szCs w:val="24"/>
                <w:lang w:val="en-US" w:eastAsia="fi-FI"/>
              </w:rPr>
            </w:pPr>
            <w:r w:rsidRPr="000C7237">
              <w:rPr>
                <w:spacing w:val="-2"/>
                <w:sz w:val="24"/>
                <w:szCs w:val="24"/>
                <w:lang w:val="en-US" w:eastAsia="fi-FI"/>
              </w:rPr>
              <w:t>Užsakovo</w:t>
            </w:r>
            <w:r w:rsidRPr="000C7237">
              <w:rPr>
                <w:sz w:val="24"/>
                <w:szCs w:val="24"/>
                <w:lang w:val="en-US" w:eastAsia="fi-FI"/>
              </w:rPr>
              <w:t xml:space="preserve"> </w:t>
            </w:r>
            <w:r w:rsidRPr="000C7237">
              <w:rPr>
                <w:bCs/>
                <w:iCs/>
                <w:sz w:val="24"/>
                <w:szCs w:val="24"/>
                <w:lang w:val="en-US" w:eastAsia="fi-FI"/>
              </w:rPr>
              <w:t>banko mokesčiai, atsiradę dėl grąžinamų sumų, turi būti padengti išimtinai Rangovo sąskaita.</w:t>
            </w:r>
          </w:p>
        </w:tc>
      </w:tr>
      <w:tr w:rsidR="000C7237" w:rsidRPr="000C7237" w14:paraId="375EFD85" w14:textId="77777777" w:rsidTr="00152621">
        <w:trPr>
          <w:cantSplit/>
          <w:trHeight w:val="70"/>
        </w:trPr>
        <w:tc>
          <w:tcPr>
            <w:tcW w:w="9465" w:type="dxa"/>
            <w:gridSpan w:val="4"/>
            <w:tcBorders>
              <w:top w:val="single" w:sz="4" w:space="0" w:color="auto"/>
              <w:left w:val="single" w:sz="4" w:space="0" w:color="auto"/>
              <w:bottom w:val="single" w:sz="4" w:space="0" w:color="auto"/>
              <w:right w:val="single" w:sz="4" w:space="0" w:color="auto"/>
            </w:tcBorders>
            <w:hideMark/>
          </w:tcPr>
          <w:p w14:paraId="738E5BA7" w14:textId="77777777" w:rsidR="000C7237" w:rsidRPr="000C7237" w:rsidRDefault="000C7237" w:rsidP="000C7237">
            <w:pPr>
              <w:suppressAutoHyphens/>
              <w:overflowPunct w:val="0"/>
              <w:autoSpaceDE w:val="0"/>
              <w:autoSpaceDN w:val="0"/>
              <w:adjustRightInd w:val="0"/>
              <w:jc w:val="center"/>
              <w:textAlignment w:val="baseline"/>
              <w:rPr>
                <w:b/>
                <w:sz w:val="24"/>
                <w:szCs w:val="24"/>
                <w:lang w:val="en-US" w:eastAsia="fi-FI"/>
              </w:rPr>
            </w:pPr>
            <w:r w:rsidRPr="000C7237">
              <w:rPr>
                <w:b/>
                <w:sz w:val="24"/>
                <w:szCs w:val="24"/>
                <w:lang w:val="en-US" w:eastAsia="fi-FI"/>
              </w:rPr>
              <w:t>18 straipsnis. Draudimas</w:t>
            </w:r>
          </w:p>
        </w:tc>
      </w:tr>
      <w:tr w:rsidR="000C7237" w:rsidRPr="000C7237" w14:paraId="5B96E2D6"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5230A7DD" w14:textId="77777777" w:rsidR="000C7237" w:rsidRPr="000C7237" w:rsidRDefault="000C7237" w:rsidP="000C7237">
            <w:pPr>
              <w:rPr>
                <w:b/>
                <w:sz w:val="24"/>
                <w:szCs w:val="24"/>
                <w:lang w:val="en-US" w:eastAsia="fi-FI"/>
              </w:rPr>
            </w:pPr>
            <w:r w:rsidRPr="000C7237">
              <w:rPr>
                <w:b/>
                <w:sz w:val="24"/>
                <w:szCs w:val="24"/>
                <w:lang w:val="en-US" w:eastAsia="fi-FI"/>
              </w:rPr>
              <w:t>18.1 punktas</w:t>
            </w:r>
          </w:p>
        </w:tc>
        <w:tc>
          <w:tcPr>
            <w:tcW w:w="7657" w:type="dxa"/>
            <w:tcBorders>
              <w:top w:val="single" w:sz="4" w:space="0" w:color="auto"/>
              <w:left w:val="single" w:sz="4" w:space="0" w:color="auto"/>
              <w:bottom w:val="single" w:sz="4" w:space="0" w:color="auto"/>
              <w:right w:val="single" w:sz="4" w:space="0" w:color="auto"/>
            </w:tcBorders>
            <w:hideMark/>
          </w:tcPr>
          <w:p w14:paraId="2FA4AD3E" w14:textId="77777777" w:rsidR="000C7237" w:rsidRPr="000C7237" w:rsidRDefault="000C7237" w:rsidP="000C7237">
            <w:pPr>
              <w:rPr>
                <w:b/>
                <w:sz w:val="24"/>
                <w:szCs w:val="24"/>
                <w:lang w:val="en-US" w:eastAsia="fi-FI"/>
              </w:rPr>
            </w:pPr>
            <w:r w:rsidRPr="000C7237">
              <w:rPr>
                <w:b/>
                <w:sz w:val="24"/>
                <w:szCs w:val="24"/>
                <w:lang w:val="en-US" w:eastAsia="fi-FI"/>
              </w:rPr>
              <w:t>Bendrieji draudimo reikalavimai</w:t>
            </w:r>
          </w:p>
        </w:tc>
      </w:tr>
      <w:tr w:rsidR="000C7237" w:rsidRPr="000C7237" w14:paraId="3D558A42"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689183D"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73B69A" w14:textId="77777777" w:rsidR="000C7237" w:rsidRPr="000C7237" w:rsidRDefault="000C7237" w:rsidP="000C7237">
            <w:pPr>
              <w:autoSpaceDE w:val="0"/>
              <w:autoSpaceDN w:val="0"/>
              <w:adjustRightInd w:val="0"/>
              <w:rPr>
                <w:b/>
                <w:bCs/>
                <w:i/>
                <w:sz w:val="24"/>
                <w:szCs w:val="24"/>
                <w:lang w:val="en-US" w:eastAsia="lt-LT"/>
              </w:rPr>
            </w:pPr>
            <w:r w:rsidRPr="000C7237">
              <w:rPr>
                <w:b/>
                <w:bCs/>
                <w:i/>
                <w:sz w:val="24"/>
                <w:szCs w:val="24"/>
                <w:lang w:val="en-US" w:eastAsia="lt-LT"/>
              </w:rPr>
              <w:t>Pakeisti 18.1  punkto pirmą pastraipą:</w:t>
            </w:r>
          </w:p>
          <w:p w14:paraId="3630EEA3"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rPr>
              <w:t xml:space="preserve">Šiame straipsnyje kiekvienos draudimo rūšies „draudžiančioji Šalis“ yra Rangovas. </w:t>
            </w:r>
          </w:p>
          <w:p w14:paraId="0E3FC201" w14:textId="77777777" w:rsidR="000C7237" w:rsidRPr="000C7237" w:rsidRDefault="000C7237" w:rsidP="000C7237">
            <w:pPr>
              <w:autoSpaceDE w:val="0"/>
              <w:autoSpaceDN w:val="0"/>
              <w:adjustRightInd w:val="0"/>
              <w:jc w:val="both"/>
              <w:rPr>
                <w:b/>
                <w:i/>
                <w:sz w:val="24"/>
                <w:szCs w:val="24"/>
                <w:lang w:val="en-US" w:eastAsia="lt-LT"/>
              </w:rPr>
            </w:pPr>
            <w:r w:rsidRPr="000C7237">
              <w:rPr>
                <w:b/>
                <w:i/>
                <w:sz w:val="24"/>
                <w:szCs w:val="24"/>
                <w:lang w:val="en-US" w:eastAsia="lt-LT"/>
              </w:rPr>
              <w:t>Papildyti 18.1 punktą pastraipomis:</w:t>
            </w:r>
          </w:p>
          <w:p w14:paraId="3F024B39" w14:textId="77777777" w:rsidR="000C7237" w:rsidRPr="000C7237" w:rsidRDefault="000C7237" w:rsidP="000C7237">
            <w:pPr>
              <w:autoSpaceDE w:val="0"/>
              <w:autoSpaceDN w:val="0"/>
              <w:adjustRightInd w:val="0"/>
              <w:jc w:val="both"/>
              <w:rPr>
                <w:sz w:val="24"/>
                <w:szCs w:val="24"/>
                <w:lang w:val="en-US" w:eastAsia="lt-LT"/>
              </w:rPr>
            </w:pPr>
            <w:r w:rsidRPr="000C7237">
              <w:rPr>
                <w:sz w:val="24"/>
                <w:szCs w:val="24"/>
                <w:lang w:val="en-US" w:eastAsia="lt-LT"/>
              </w:rPr>
              <w:t xml:space="preserve">Rangovas privalo apsidrausti ir apdrausti savo darbuotojus bei įrangą draudimo rūšimis </w:t>
            </w:r>
            <w:r w:rsidRPr="000C7237">
              <w:rPr>
                <w:sz w:val="24"/>
                <w:szCs w:val="24"/>
                <w:lang w:val="en-US"/>
              </w:rPr>
              <w:t>(įskaitant statybos rizikų draudimą ir civilinės atsakomybės draudimą)</w:t>
            </w:r>
            <w:r w:rsidRPr="000C7237">
              <w:rPr>
                <w:sz w:val="24"/>
                <w:szCs w:val="24"/>
                <w:lang w:val="en-US" w:eastAsia="lt-LT"/>
              </w:rPr>
              <w:t xml:space="preserve">, kurios yra privalomos pagal Lietuvos Respublikoje galiojančius įstatymus ir kitus teisės aktus bei laikantis juose nustatytų taisyklių ir reikalavimų ir pateikti galiojančias draudimo sutartis Užsakovui kartu su Atlikimo užtikrinimu. </w:t>
            </w:r>
          </w:p>
          <w:p w14:paraId="560C9FA6"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0C7237" w:rsidRPr="000C7237" w14:paraId="754768CE"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15A5CF7C" w14:textId="77777777" w:rsidR="000C7237" w:rsidRPr="000C7237" w:rsidRDefault="000C7237" w:rsidP="000C7237">
            <w:pPr>
              <w:rPr>
                <w:b/>
                <w:sz w:val="24"/>
                <w:szCs w:val="24"/>
                <w:lang w:val="en-US" w:eastAsia="fi-FI"/>
              </w:rPr>
            </w:pPr>
            <w:r w:rsidRPr="000C7237">
              <w:rPr>
                <w:b/>
                <w:sz w:val="24"/>
                <w:szCs w:val="24"/>
                <w:lang w:val="en-US" w:eastAsia="fi-FI"/>
              </w:rPr>
              <w:t>18.2 punktas</w:t>
            </w:r>
          </w:p>
        </w:tc>
        <w:tc>
          <w:tcPr>
            <w:tcW w:w="7657" w:type="dxa"/>
            <w:tcBorders>
              <w:top w:val="single" w:sz="4" w:space="0" w:color="auto"/>
              <w:left w:val="single" w:sz="4" w:space="0" w:color="auto"/>
              <w:bottom w:val="single" w:sz="4" w:space="0" w:color="auto"/>
              <w:right w:val="single" w:sz="4" w:space="0" w:color="auto"/>
            </w:tcBorders>
            <w:hideMark/>
          </w:tcPr>
          <w:p w14:paraId="151582CB" w14:textId="77777777" w:rsidR="000C7237" w:rsidRPr="000C7237" w:rsidRDefault="000C7237" w:rsidP="000C7237">
            <w:pPr>
              <w:rPr>
                <w:b/>
                <w:sz w:val="24"/>
                <w:szCs w:val="24"/>
                <w:lang w:val="en-US" w:eastAsia="fi-FI"/>
              </w:rPr>
            </w:pPr>
            <w:r w:rsidRPr="000C7237">
              <w:rPr>
                <w:b/>
                <w:sz w:val="24"/>
                <w:szCs w:val="24"/>
                <w:lang w:val="en-US" w:eastAsia="fi-FI"/>
              </w:rPr>
              <w:t>Darbų ir Rangovo įrengimų draudimas</w:t>
            </w:r>
          </w:p>
        </w:tc>
      </w:tr>
      <w:tr w:rsidR="000C7237" w:rsidRPr="000C7237" w14:paraId="6F55E5C3"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F8C967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F75B909"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Pakeisti 18.2 punktą ir jį išdėstyti taip:</w:t>
            </w:r>
          </w:p>
          <w:p w14:paraId="42486BA1"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eastAsia="lt-LT"/>
              </w:rPr>
              <w:t xml:space="preserve">Rangovas privalo savo lėšomis apdrausti statybos rizikų draudimu turtą (t.y. visi su statomu, montuojamu, rekonstruojamu, remontuojamu, griaunamu ir pan. statiniu ir (ar) įrenginiu susiję statybos, montavimo, rekonstrukcijos, remonto, griovimo ir panašūs darbai ir statybos darbams vykdyti į draudimo vietą pristatyti statybos produktai, medžiagos ir montuotini įrenginiai), kuriam sukurti buvo naudotas projektui skirtas finansavimas, ne trumpesniam </w:t>
            </w:r>
            <w:r w:rsidRPr="000C7237">
              <w:rPr>
                <w:sz w:val="24"/>
                <w:szCs w:val="24"/>
                <w:lang w:val="en-US" w:eastAsia="lt-LT"/>
              </w:rPr>
              <w:lastRenderedPageBreak/>
              <w:t>laikotarpiui kaip iki Perėmimo pažymos išdavimo ir ne mažesnei kaip visos atkuriamosios vertės sumai. Įvykus draudžiamajam įvykiui, dėl kurio turtas, nurodytas šioje pastraipose, yra sunaikinamas ar sugadinamas, Rangovas privalo atlikti visus darbus, kad atkurtų iki draudžiamojo įvykio buvusį turtą.</w:t>
            </w:r>
          </w:p>
        </w:tc>
      </w:tr>
      <w:tr w:rsidR="000C7237" w:rsidRPr="000C7237" w14:paraId="485C1BE6"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4D5C67B8" w14:textId="77777777" w:rsidR="000C7237" w:rsidRPr="000C7237" w:rsidRDefault="000C7237" w:rsidP="000C7237">
            <w:pPr>
              <w:rPr>
                <w:b/>
                <w:sz w:val="24"/>
                <w:szCs w:val="24"/>
                <w:lang w:val="en-US" w:eastAsia="fi-FI"/>
              </w:rPr>
            </w:pPr>
            <w:r w:rsidRPr="000C7237">
              <w:rPr>
                <w:b/>
                <w:sz w:val="24"/>
                <w:szCs w:val="24"/>
                <w:lang w:val="en-US" w:eastAsia="fi-FI"/>
              </w:rPr>
              <w:lastRenderedPageBreak/>
              <w:t>18.3 punktas</w:t>
            </w:r>
          </w:p>
        </w:tc>
        <w:tc>
          <w:tcPr>
            <w:tcW w:w="7657" w:type="dxa"/>
            <w:tcBorders>
              <w:top w:val="single" w:sz="4" w:space="0" w:color="auto"/>
              <w:left w:val="single" w:sz="4" w:space="0" w:color="auto"/>
              <w:bottom w:val="single" w:sz="4" w:space="0" w:color="auto"/>
              <w:right w:val="single" w:sz="4" w:space="0" w:color="auto"/>
            </w:tcBorders>
            <w:hideMark/>
          </w:tcPr>
          <w:p w14:paraId="6D03DDAD" w14:textId="77777777" w:rsidR="000C7237" w:rsidRPr="000C7237" w:rsidRDefault="000C7237" w:rsidP="000C7237">
            <w:pPr>
              <w:rPr>
                <w:b/>
                <w:sz w:val="24"/>
                <w:szCs w:val="24"/>
                <w:lang w:val="en-US" w:eastAsia="fi-FI"/>
              </w:rPr>
            </w:pPr>
            <w:r w:rsidRPr="000C7237">
              <w:rPr>
                <w:b/>
                <w:sz w:val="24"/>
                <w:szCs w:val="24"/>
                <w:lang w:val="en-US" w:eastAsia="fi-FI"/>
              </w:rPr>
              <w:t>Atsakomybės draudimas už padarytą žalą fiziniam asmeniui arba turtui</w:t>
            </w:r>
          </w:p>
        </w:tc>
      </w:tr>
      <w:tr w:rsidR="000C7237" w:rsidRPr="000C7237" w14:paraId="4ACEAF03" w14:textId="77777777" w:rsidTr="00152621">
        <w:trPr>
          <w:trHeight w:val="2884"/>
        </w:trPr>
        <w:tc>
          <w:tcPr>
            <w:tcW w:w="1808" w:type="dxa"/>
            <w:gridSpan w:val="3"/>
            <w:tcBorders>
              <w:top w:val="single" w:sz="4" w:space="0" w:color="auto"/>
              <w:left w:val="single" w:sz="4" w:space="0" w:color="auto"/>
              <w:bottom w:val="single" w:sz="4" w:space="0" w:color="auto"/>
              <w:right w:val="single" w:sz="4" w:space="0" w:color="auto"/>
            </w:tcBorders>
          </w:tcPr>
          <w:p w14:paraId="10A72FA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8DCF9FA"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Pakeisti 18.3 punktą ir jį išdėstyti taip:</w:t>
            </w:r>
          </w:p>
          <w:p w14:paraId="506EEEDF" w14:textId="39585ECF" w:rsidR="000C7237" w:rsidRPr="000C7237" w:rsidRDefault="000C7237" w:rsidP="000C7237">
            <w:pPr>
              <w:jc w:val="both"/>
              <w:rPr>
                <w:sz w:val="24"/>
                <w:szCs w:val="24"/>
                <w:lang w:val="en-US" w:eastAsia="fi-FI"/>
              </w:rPr>
            </w:pPr>
            <w:r w:rsidRPr="000C7237">
              <w:rPr>
                <w:bCs/>
                <w:color w:val="000000"/>
                <w:sz w:val="24"/>
                <w:szCs w:val="24"/>
                <w:lang w:val="en-US" w:eastAsia="fi-FI"/>
              </w:rPr>
              <w:t>Rangovas, pasirašęs Sutartį kaip pavienis dalyvis/jungtinės veiklos dalyvis,</w:t>
            </w:r>
            <w:r w:rsidRPr="000C7237">
              <w:rPr>
                <w:color w:val="000000"/>
                <w:sz w:val="24"/>
                <w:szCs w:val="24"/>
                <w:lang w:val="en-US" w:eastAsia="fi-FI"/>
              </w:rPr>
              <w:t xml:space="preserve"> privalo iki Darbo pradžios datos </w:t>
            </w:r>
            <w:r w:rsidR="00DF5971" w:rsidRPr="00D7762E">
              <w:rPr>
                <w:sz w:val="24"/>
                <w:szCs w:val="24"/>
                <w:lang w:val="lt-LT"/>
              </w:rPr>
              <w:t>Statinio statybos, rekonstravimo, remonto, atnaujinimo (modernizavimo), griovimo ar kultūros paveldo statinio tvarkomųjų statybos darbų ir civilinės atsakomybės privalomojo draudimo</w:t>
            </w:r>
            <w:r w:rsidR="00DF5971" w:rsidRPr="000C7237">
              <w:rPr>
                <w:color w:val="000000"/>
                <w:sz w:val="24"/>
                <w:szCs w:val="24"/>
                <w:lang w:val="en-US" w:eastAsia="fi-FI"/>
              </w:rPr>
              <w:t xml:space="preserve"> sutartį</w:t>
            </w:r>
            <w:r w:rsidRPr="000C7237">
              <w:rPr>
                <w:color w:val="000000"/>
                <w:sz w:val="24"/>
                <w:szCs w:val="24"/>
                <w:lang w:val="en-US" w:eastAsia="fi-FI"/>
              </w:rPr>
              <w:t xml:space="preserve"> pagal Lietuvos Respublikos statybos įstatymo XI skirsnio </w:t>
            </w:r>
            <w:r w:rsidR="00BC4870">
              <w:rPr>
                <w:color w:val="000000"/>
                <w:sz w:val="24"/>
                <w:szCs w:val="24"/>
                <w:lang w:val="en-US" w:eastAsia="fi-FI"/>
              </w:rPr>
              <w:t>42</w:t>
            </w:r>
            <w:r w:rsidRPr="000C7237">
              <w:rPr>
                <w:color w:val="000000"/>
                <w:sz w:val="24"/>
                <w:szCs w:val="24"/>
                <w:lang w:val="en-US" w:eastAsia="fi-FI"/>
              </w:rPr>
              <w:t xml:space="preserve"> ir </w:t>
            </w:r>
            <w:r w:rsidR="00BC4870">
              <w:rPr>
                <w:color w:val="000000"/>
                <w:sz w:val="24"/>
                <w:szCs w:val="24"/>
                <w:lang w:val="en-US" w:eastAsia="fi-FI"/>
              </w:rPr>
              <w:t>46</w:t>
            </w:r>
            <w:r w:rsidRPr="000C7237">
              <w:rPr>
                <w:color w:val="000000"/>
                <w:sz w:val="24"/>
                <w:szCs w:val="24"/>
                <w:lang w:val="en-US" w:eastAsia="fi-FI"/>
              </w:rPr>
              <w:t xml:space="preserve"> straipsnių keliamus reikalavimus. </w:t>
            </w:r>
            <w:r w:rsidRPr="000C7237">
              <w:rPr>
                <w:color w:val="000000"/>
                <w:spacing w:val="-1"/>
                <w:sz w:val="24"/>
                <w:szCs w:val="24"/>
                <w:lang w:val="en-US" w:eastAsia="fi-FI"/>
              </w:rPr>
              <w:t xml:space="preserve">Ši privalomojo draudimo sutartis turi įsigalioti nuo Darbo pradžios </w:t>
            </w:r>
            <w:r w:rsidRPr="000C7237">
              <w:rPr>
                <w:color w:val="000000"/>
                <w:spacing w:val="6"/>
                <w:sz w:val="24"/>
                <w:szCs w:val="24"/>
                <w:lang w:val="en-US" w:eastAsia="fi-FI"/>
              </w:rPr>
              <w:t xml:space="preserve">datos, iki kurios turi būti pateiktas įrodymas pagal </w:t>
            </w:r>
            <w:r w:rsidRPr="000C7237">
              <w:rPr>
                <w:spacing w:val="7"/>
                <w:sz w:val="24"/>
                <w:szCs w:val="24"/>
                <w:lang w:val="en-US" w:eastAsia="fi-FI"/>
              </w:rPr>
              <w:t xml:space="preserve">18.1 punkto [Bendrieji draudimo reikalavimai] (a) ir (b) pastraipas, </w:t>
            </w:r>
            <w:r w:rsidRPr="000C7237">
              <w:rPr>
                <w:color w:val="000000"/>
                <w:spacing w:val="-1"/>
                <w:sz w:val="24"/>
                <w:szCs w:val="24"/>
                <w:lang w:val="en-US" w:eastAsia="fi-FI"/>
              </w:rPr>
              <w:t xml:space="preserve">ir turi galioti visą Darbo laikotarpį iki </w:t>
            </w:r>
            <w:r w:rsidRPr="000C7237">
              <w:rPr>
                <w:color w:val="000000"/>
                <w:sz w:val="24"/>
                <w:szCs w:val="24"/>
                <w:lang w:val="en-US" w:eastAsia="fi-FI"/>
              </w:rPr>
              <w:t>statybos užbaigimo akto pasirašymo datos</w:t>
            </w:r>
            <w:r w:rsidRPr="000C7237">
              <w:rPr>
                <w:color w:val="000000"/>
                <w:spacing w:val="-5"/>
                <w:sz w:val="24"/>
                <w:szCs w:val="24"/>
                <w:lang w:val="en-US" w:eastAsia="fi-FI"/>
              </w:rPr>
              <w:t xml:space="preserve">. Maksimali išskaita (franšizė) pagal šią draudimo sutartį negali viršyti </w:t>
            </w:r>
            <w:r w:rsidRPr="00DF5971">
              <w:rPr>
                <w:color w:val="000000"/>
                <w:spacing w:val="-5"/>
                <w:sz w:val="24"/>
                <w:szCs w:val="24"/>
                <w:lang w:val="en-US" w:eastAsia="fi-FI"/>
              </w:rPr>
              <w:t>2 900</w:t>
            </w:r>
            <w:r w:rsidRPr="000C7237">
              <w:rPr>
                <w:color w:val="000000"/>
                <w:spacing w:val="-5"/>
                <w:sz w:val="24"/>
                <w:szCs w:val="24"/>
                <w:lang w:val="en-US" w:eastAsia="fi-FI"/>
              </w:rPr>
              <w:t xml:space="preserve"> eurų sumos.</w:t>
            </w:r>
            <w:r w:rsidRPr="000C7237">
              <w:rPr>
                <w:color w:val="000000"/>
                <w:sz w:val="24"/>
                <w:szCs w:val="24"/>
                <w:lang w:val="en-US" w:eastAsia="fi-FI"/>
              </w:rPr>
              <w:t xml:space="preserve"> Rangovas savo sąskaita įsipareigoja pratęsti (atnaujinti) šią privalomojo draudimo sutartį, jeigu ši draudimo sutartis pasibaigs anksčiau negu nurodyta šiame punkte.</w:t>
            </w:r>
          </w:p>
        </w:tc>
      </w:tr>
      <w:tr w:rsidR="000C7237" w:rsidRPr="000C7237" w14:paraId="7EC5B1E4"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761CE34C" w14:textId="77777777" w:rsidR="000C7237" w:rsidRPr="000C7237" w:rsidRDefault="000C7237" w:rsidP="000C7237">
            <w:pPr>
              <w:rPr>
                <w:b/>
                <w:sz w:val="24"/>
                <w:szCs w:val="24"/>
                <w:lang w:val="en-US" w:eastAsia="fi-FI"/>
              </w:rPr>
            </w:pPr>
            <w:r w:rsidRPr="000C7237">
              <w:rPr>
                <w:b/>
                <w:sz w:val="24"/>
                <w:szCs w:val="24"/>
                <w:lang w:val="en-US" w:eastAsia="fi-FI"/>
              </w:rPr>
              <w:t>18.4 punktas</w:t>
            </w:r>
          </w:p>
        </w:tc>
        <w:tc>
          <w:tcPr>
            <w:tcW w:w="7657" w:type="dxa"/>
            <w:tcBorders>
              <w:top w:val="single" w:sz="4" w:space="0" w:color="auto"/>
              <w:left w:val="single" w:sz="4" w:space="0" w:color="auto"/>
              <w:bottom w:val="single" w:sz="4" w:space="0" w:color="auto"/>
              <w:right w:val="single" w:sz="4" w:space="0" w:color="auto"/>
            </w:tcBorders>
            <w:hideMark/>
          </w:tcPr>
          <w:p w14:paraId="4D48D950" w14:textId="77777777" w:rsidR="000C7237" w:rsidRPr="000C7237" w:rsidRDefault="000C7237" w:rsidP="000C7237">
            <w:pPr>
              <w:rPr>
                <w:b/>
                <w:sz w:val="24"/>
                <w:szCs w:val="24"/>
                <w:lang w:val="en-US" w:eastAsia="fi-FI"/>
              </w:rPr>
            </w:pPr>
            <w:r w:rsidRPr="000C7237">
              <w:rPr>
                <w:b/>
                <w:sz w:val="24"/>
                <w:szCs w:val="24"/>
                <w:lang w:val="en-US" w:eastAsia="fi-FI"/>
              </w:rPr>
              <w:t>Rangovo personalo draudimas</w:t>
            </w:r>
          </w:p>
        </w:tc>
      </w:tr>
      <w:tr w:rsidR="000C7237" w:rsidRPr="000C7237" w14:paraId="4999DF13"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0146843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94C27A7" w14:textId="77777777" w:rsidR="000C7237" w:rsidRPr="000C7237" w:rsidRDefault="000C7237" w:rsidP="000C7237">
            <w:pPr>
              <w:rPr>
                <w:b/>
                <w:i/>
                <w:sz w:val="24"/>
                <w:szCs w:val="24"/>
                <w:lang w:val="en-US" w:eastAsia="fi-FI"/>
              </w:rPr>
            </w:pPr>
            <w:r w:rsidRPr="000C7237">
              <w:rPr>
                <w:b/>
                <w:i/>
                <w:sz w:val="24"/>
                <w:szCs w:val="24"/>
                <w:lang w:val="en-US" w:eastAsia="fi-FI"/>
              </w:rPr>
              <w:t>18.4 punkto reikalavimai netaikomi.</w:t>
            </w:r>
          </w:p>
        </w:tc>
      </w:tr>
      <w:tr w:rsidR="000C7237" w:rsidRPr="000C7237" w14:paraId="0AE282F8"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F0FC417"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19 straipsnis. Nenugalima jėga</w:t>
            </w:r>
          </w:p>
        </w:tc>
      </w:tr>
      <w:tr w:rsidR="000C7237" w:rsidRPr="000C7237" w14:paraId="7BFE6413"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2EC72B0D" w14:textId="77777777" w:rsidR="000C7237" w:rsidRPr="000C7237" w:rsidRDefault="000C7237" w:rsidP="000C7237">
            <w:pPr>
              <w:rPr>
                <w:b/>
                <w:sz w:val="24"/>
                <w:szCs w:val="24"/>
                <w:lang w:val="en-US" w:eastAsia="fi-FI"/>
              </w:rPr>
            </w:pPr>
            <w:r w:rsidRPr="000C7237">
              <w:rPr>
                <w:b/>
                <w:sz w:val="24"/>
                <w:szCs w:val="24"/>
                <w:lang w:val="en-US" w:eastAsia="fi-FI"/>
              </w:rPr>
              <w:t>19.1 punktas</w:t>
            </w:r>
          </w:p>
        </w:tc>
        <w:tc>
          <w:tcPr>
            <w:tcW w:w="7657" w:type="dxa"/>
            <w:tcBorders>
              <w:top w:val="single" w:sz="4" w:space="0" w:color="auto"/>
              <w:left w:val="single" w:sz="4" w:space="0" w:color="auto"/>
              <w:bottom w:val="single" w:sz="4" w:space="0" w:color="auto"/>
              <w:right w:val="single" w:sz="4" w:space="0" w:color="auto"/>
            </w:tcBorders>
            <w:hideMark/>
          </w:tcPr>
          <w:p w14:paraId="29CB6C16"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Nenugalimos jėgos sąvoka</w:t>
            </w:r>
          </w:p>
        </w:tc>
      </w:tr>
      <w:tr w:rsidR="000C7237" w:rsidRPr="000C7237" w14:paraId="0776CA65"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6952362B"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F506D6" w14:textId="77777777" w:rsidR="000C7237" w:rsidRPr="000C7237" w:rsidRDefault="000C7237" w:rsidP="000C7237">
            <w:pPr>
              <w:ind w:right="2"/>
              <w:jc w:val="both"/>
              <w:rPr>
                <w:b/>
                <w:i/>
                <w:sz w:val="24"/>
                <w:szCs w:val="24"/>
                <w:lang w:val="en-US" w:eastAsia="fi-FI"/>
              </w:rPr>
            </w:pPr>
            <w:r w:rsidRPr="000C7237">
              <w:rPr>
                <w:b/>
                <w:i/>
                <w:sz w:val="24"/>
                <w:szCs w:val="24"/>
                <w:lang w:val="en-US" w:eastAsia="fi-FI"/>
              </w:rPr>
              <w:t xml:space="preserve">Papildyti 19.1 punktą pirma pastraipa ir išdėstyti ją taip: </w:t>
            </w:r>
          </w:p>
          <w:p w14:paraId="0013F2D9" w14:textId="77777777" w:rsidR="000C7237" w:rsidRPr="000C7237" w:rsidRDefault="000C7237" w:rsidP="000C7237">
            <w:pPr>
              <w:ind w:right="2"/>
              <w:jc w:val="both"/>
              <w:rPr>
                <w:sz w:val="24"/>
                <w:szCs w:val="24"/>
                <w:lang w:val="en-US" w:eastAsia="fi-FI"/>
              </w:rPr>
            </w:pPr>
            <w:r w:rsidRPr="000C7237">
              <w:rPr>
                <w:sz w:val="24"/>
                <w:szCs w:val="24"/>
                <w:lang w:val="en-US" w:eastAsia="fi-FI"/>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14:paraId="18581DAA" w14:textId="77777777" w:rsidR="000C7237" w:rsidRPr="000C7237" w:rsidRDefault="000C7237" w:rsidP="000C7237">
            <w:pPr>
              <w:jc w:val="both"/>
              <w:rPr>
                <w:sz w:val="24"/>
                <w:szCs w:val="24"/>
                <w:lang w:val="en-US" w:eastAsia="fi-FI"/>
              </w:rPr>
            </w:pPr>
            <w:r w:rsidRPr="000C7237">
              <w:rPr>
                <w:sz w:val="24"/>
                <w:szCs w:val="24"/>
                <w:lang w:val="en-US" w:eastAsia="fi-FI"/>
              </w:rPr>
              <w:t xml:space="preserve">Jeigu yra prieštaravimas tarp 17.3 </w:t>
            </w:r>
            <w:r w:rsidRPr="000C7237">
              <w:rPr>
                <w:sz w:val="24"/>
                <w:szCs w:val="24"/>
                <w:lang w:val="lt-LT" w:eastAsia="fi-FI"/>
              </w:rPr>
              <w:t>„</w:t>
            </w:r>
            <w:r w:rsidRPr="000C7237">
              <w:rPr>
                <w:rFonts w:eastAsia="Calibri"/>
                <w:sz w:val="24"/>
                <w:szCs w:val="24"/>
                <w:lang w:val="lt-LT"/>
              </w:rPr>
              <w:t>Užsakovo rizika</w:t>
            </w:r>
            <w:r w:rsidRPr="000C7237">
              <w:rPr>
                <w:sz w:val="24"/>
                <w:szCs w:val="24"/>
                <w:lang w:val="lt-LT" w:eastAsia="fi-FI"/>
              </w:rPr>
              <w:t>“ bei</w:t>
            </w:r>
            <w:r w:rsidRPr="000C7237">
              <w:rPr>
                <w:sz w:val="24"/>
                <w:szCs w:val="24"/>
                <w:lang w:val="en-US" w:eastAsia="fi-FI"/>
              </w:rPr>
              <w:t xml:space="preserve"> 19.1 punktų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 xml:space="preserve">, taikomas 19.1 punktas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w:t>
            </w:r>
          </w:p>
        </w:tc>
      </w:tr>
      <w:tr w:rsidR="000C7237" w:rsidRPr="000C7237" w14:paraId="5B611300"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33F3855"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20 straipsnis. Pretenzijos, ginčai ir arbitražas</w:t>
            </w:r>
          </w:p>
        </w:tc>
      </w:tr>
      <w:tr w:rsidR="000C7237" w:rsidRPr="000C7237" w14:paraId="594F94B1"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3622D406" w14:textId="77777777" w:rsidR="000C7237" w:rsidRPr="000C7237" w:rsidRDefault="000C7237" w:rsidP="000C7237">
            <w:pPr>
              <w:rPr>
                <w:b/>
                <w:sz w:val="24"/>
                <w:szCs w:val="24"/>
                <w:lang w:val="en-US" w:eastAsia="fi-FI"/>
              </w:rPr>
            </w:pPr>
            <w:r w:rsidRPr="000C7237">
              <w:rPr>
                <w:b/>
                <w:spacing w:val="-2"/>
                <w:sz w:val="24"/>
                <w:szCs w:val="24"/>
                <w:lang w:val="en-US" w:eastAsia="fi-FI"/>
              </w:rPr>
              <w:t xml:space="preserve">20.2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712CA8AB" w14:textId="77777777" w:rsidR="000C7237" w:rsidRPr="000C7237" w:rsidRDefault="000C7237" w:rsidP="000C7237">
            <w:pPr>
              <w:rPr>
                <w:b/>
                <w:spacing w:val="-2"/>
                <w:sz w:val="24"/>
                <w:szCs w:val="24"/>
                <w:lang w:val="en-US" w:eastAsia="fi-FI"/>
              </w:rPr>
            </w:pPr>
            <w:r w:rsidRPr="000C7237">
              <w:rPr>
                <w:b/>
                <w:spacing w:val="-2"/>
                <w:sz w:val="24"/>
                <w:szCs w:val="24"/>
                <w:lang w:val="en-US" w:eastAsia="fi-FI"/>
              </w:rPr>
              <w:t>Ginčų nagrinėjimo komisijos paskyrimas</w:t>
            </w:r>
          </w:p>
        </w:tc>
      </w:tr>
      <w:tr w:rsidR="000C7237" w:rsidRPr="000C7237" w14:paraId="4DA604FC"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5D082BC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D847D90" w14:textId="77777777" w:rsidR="000C7237" w:rsidRPr="000C7237" w:rsidRDefault="000C7237" w:rsidP="000C7237">
            <w:pPr>
              <w:suppressLineNumbers/>
              <w:tabs>
                <w:tab w:val="left" w:pos="-720"/>
              </w:tabs>
              <w:suppressAutoHyphens/>
              <w:ind w:right="57"/>
              <w:jc w:val="both"/>
              <w:rPr>
                <w:b/>
                <w:bCs/>
                <w:i/>
                <w:spacing w:val="-2"/>
                <w:sz w:val="24"/>
                <w:szCs w:val="24"/>
                <w:lang w:val="en-US" w:eastAsia="fi-FI"/>
              </w:rPr>
            </w:pPr>
            <w:r w:rsidRPr="000C7237">
              <w:rPr>
                <w:b/>
                <w:bCs/>
                <w:i/>
                <w:spacing w:val="-2"/>
                <w:sz w:val="24"/>
                <w:szCs w:val="24"/>
                <w:lang w:val="en-US" w:eastAsia="fi-FI"/>
              </w:rPr>
              <w:t>Pakeisti 20.2 punkto antrą pastraipą:</w:t>
            </w:r>
          </w:p>
          <w:p w14:paraId="7ED1B1FC" w14:textId="77777777" w:rsidR="000C7237" w:rsidRPr="000C7237" w:rsidRDefault="000C7237" w:rsidP="000C7237">
            <w:pPr>
              <w:keepLines/>
              <w:suppressLineNumbers/>
              <w:suppressAutoHyphens/>
              <w:jc w:val="both"/>
              <w:rPr>
                <w:b/>
                <w:bCs/>
                <w:color w:val="FF0000"/>
                <w:spacing w:val="-2"/>
                <w:sz w:val="24"/>
                <w:szCs w:val="24"/>
                <w:lang w:val="en-US" w:eastAsia="fi-FI"/>
              </w:rPr>
            </w:pPr>
            <w:r w:rsidRPr="000C7237">
              <w:rPr>
                <w:color w:val="000000"/>
                <w:sz w:val="24"/>
                <w:szCs w:val="24"/>
                <w:lang w:val="en-US" w:eastAsia="fi-FI"/>
              </w:rPr>
              <w:t>Ginčų nagrinėjimo komisijos asmenų skaičius nurodytas pasiūlymo priede</w:t>
            </w:r>
            <w:r w:rsidRPr="000C7237">
              <w:rPr>
                <w:color w:val="FF0000"/>
                <w:spacing w:val="-2"/>
                <w:sz w:val="24"/>
                <w:szCs w:val="24"/>
                <w:lang w:val="en-US" w:eastAsia="fi-FI"/>
              </w:rPr>
              <w:t>.</w:t>
            </w:r>
          </w:p>
        </w:tc>
      </w:tr>
      <w:tr w:rsidR="000C7237" w:rsidRPr="000C7237" w14:paraId="3C813373"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751A1BDF" w14:textId="77777777" w:rsidR="000C7237" w:rsidRPr="000C7237" w:rsidRDefault="000C7237" w:rsidP="000C7237">
            <w:pPr>
              <w:rPr>
                <w:b/>
                <w:sz w:val="24"/>
                <w:szCs w:val="24"/>
                <w:lang w:val="en-US" w:eastAsia="fi-FI"/>
              </w:rPr>
            </w:pPr>
            <w:r w:rsidRPr="000C7237">
              <w:rPr>
                <w:b/>
                <w:spacing w:val="-2"/>
                <w:sz w:val="24"/>
                <w:szCs w:val="24"/>
                <w:lang w:val="en-US" w:eastAsia="fi-FI"/>
              </w:rPr>
              <w:t xml:space="preserve">20.6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05AC4289" w14:textId="77777777" w:rsidR="000C7237" w:rsidRPr="000C7237" w:rsidRDefault="000C7237" w:rsidP="000C7237">
            <w:pPr>
              <w:rPr>
                <w:b/>
                <w:spacing w:val="-2"/>
                <w:sz w:val="24"/>
                <w:szCs w:val="24"/>
                <w:lang w:val="en-US" w:eastAsia="fi-FI"/>
              </w:rPr>
            </w:pPr>
            <w:r w:rsidRPr="000C7237">
              <w:rPr>
                <w:b/>
                <w:spacing w:val="-2"/>
                <w:sz w:val="24"/>
                <w:szCs w:val="24"/>
                <w:lang w:val="en-US" w:eastAsia="fi-FI"/>
              </w:rPr>
              <w:t xml:space="preserve">Arbitražas </w:t>
            </w:r>
          </w:p>
        </w:tc>
      </w:tr>
      <w:tr w:rsidR="000C7237" w:rsidRPr="000C7237" w14:paraId="2A503EA7" w14:textId="77777777" w:rsidTr="00152621">
        <w:tc>
          <w:tcPr>
            <w:tcW w:w="1808" w:type="dxa"/>
            <w:gridSpan w:val="3"/>
            <w:tcBorders>
              <w:top w:val="single" w:sz="4" w:space="0" w:color="auto"/>
              <w:left w:val="single" w:sz="4" w:space="0" w:color="auto"/>
              <w:bottom w:val="single" w:sz="4" w:space="0" w:color="auto"/>
              <w:right w:val="single" w:sz="4" w:space="0" w:color="auto"/>
            </w:tcBorders>
          </w:tcPr>
          <w:p w14:paraId="439F86A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9FDF0F6"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20.6 punktą ir jį išdėstyti taip:</w:t>
            </w:r>
          </w:p>
          <w:p w14:paraId="7E11F8F6" w14:textId="77777777" w:rsidR="000C7237" w:rsidRPr="000C7237" w:rsidRDefault="000C7237" w:rsidP="000C7237">
            <w:pPr>
              <w:widowControl w:val="0"/>
              <w:autoSpaceDE w:val="0"/>
              <w:autoSpaceDN w:val="0"/>
              <w:adjustRightInd w:val="0"/>
              <w:jc w:val="both"/>
              <w:rPr>
                <w:bCs/>
                <w:color w:val="000000"/>
                <w:spacing w:val="-2"/>
                <w:sz w:val="24"/>
                <w:szCs w:val="24"/>
                <w:lang w:val="en-US"/>
              </w:rPr>
            </w:pPr>
            <w:r w:rsidRPr="000C7237">
              <w:rPr>
                <w:bCs/>
                <w:color w:val="000000"/>
                <w:spacing w:val="-2"/>
                <w:sz w:val="24"/>
                <w:szCs w:val="24"/>
                <w:lang w:val="en-US"/>
              </w:rPr>
              <w:t>Arbitražas netaikomas.</w:t>
            </w:r>
          </w:p>
          <w:p w14:paraId="1288EF47" w14:textId="77777777" w:rsidR="000C7237" w:rsidRPr="000C7237" w:rsidRDefault="000C7237" w:rsidP="000C7237">
            <w:pPr>
              <w:rPr>
                <w:b/>
                <w:color w:val="000000"/>
                <w:spacing w:val="-2"/>
                <w:sz w:val="24"/>
                <w:szCs w:val="24"/>
                <w:lang w:val="en-US" w:eastAsia="fi-FI"/>
              </w:rPr>
            </w:pPr>
            <w:r w:rsidRPr="000C7237">
              <w:rPr>
                <w:color w:val="000000"/>
                <w:sz w:val="24"/>
                <w:szCs w:val="24"/>
                <w:lang w:val="en-US" w:eastAsia="fi-FI"/>
              </w:rPr>
              <w:t>Ginčai sprendžiami derybų būdu. Jeigu šalims nepavyksta susitarti -  LR teisės aktų nustatyta teismine ginčų nagrinėjimo tvarka</w:t>
            </w:r>
            <w:r w:rsidRPr="000C7237">
              <w:rPr>
                <w:color w:val="000000"/>
                <w:spacing w:val="-2"/>
                <w:sz w:val="24"/>
                <w:szCs w:val="24"/>
                <w:lang w:val="en-US" w:eastAsia="fi-FI"/>
              </w:rPr>
              <w:t>.</w:t>
            </w:r>
          </w:p>
        </w:tc>
      </w:tr>
      <w:tr w:rsidR="000C7237" w:rsidRPr="000C7237" w14:paraId="4B46304F" w14:textId="77777777" w:rsidTr="0015262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0478F"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 xml:space="preserve">21 straipsnis. Auditai ir kontrolė </w:t>
            </w:r>
          </w:p>
        </w:tc>
      </w:tr>
      <w:tr w:rsidR="000C7237" w:rsidRPr="000C7237" w14:paraId="622D91AD" w14:textId="77777777" w:rsidTr="00152621">
        <w:tc>
          <w:tcPr>
            <w:tcW w:w="1808" w:type="dxa"/>
            <w:gridSpan w:val="3"/>
            <w:tcBorders>
              <w:top w:val="single" w:sz="4" w:space="0" w:color="auto"/>
              <w:left w:val="single" w:sz="4" w:space="0" w:color="auto"/>
              <w:bottom w:val="single" w:sz="4" w:space="0" w:color="auto"/>
              <w:right w:val="single" w:sz="4" w:space="0" w:color="auto"/>
            </w:tcBorders>
            <w:hideMark/>
          </w:tcPr>
          <w:p w14:paraId="5EB82E19" w14:textId="77777777" w:rsidR="000C7237" w:rsidRPr="000C7237" w:rsidRDefault="000C7237" w:rsidP="000C7237">
            <w:pPr>
              <w:rPr>
                <w:b/>
                <w:sz w:val="24"/>
                <w:szCs w:val="24"/>
                <w:lang w:val="en-US" w:eastAsia="fi-FI"/>
              </w:rPr>
            </w:pPr>
            <w:r w:rsidRPr="000C7237">
              <w:rPr>
                <w:b/>
                <w:sz w:val="24"/>
                <w:szCs w:val="24"/>
                <w:lang w:val="en-US" w:eastAsia="fi-FI"/>
              </w:rPr>
              <w:t>21.1 punktas</w:t>
            </w:r>
          </w:p>
        </w:tc>
        <w:tc>
          <w:tcPr>
            <w:tcW w:w="7657" w:type="dxa"/>
            <w:tcBorders>
              <w:top w:val="single" w:sz="4" w:space="0" w:color="auto"/>
              <w:left w:val="single" w:sz="4" w:space="0" w:color="auto"/>
              <w:bottom w:val="single" w:sz="4" w:space="0" w:color="auto"/>
              <w:right w:val="single" w:sz="4" w:space="0" w:color="auto"/>
            </w:tcBorders>
            <w:hideMark/>
          </w:tcPr>
          <w:p w14:paraId="5ACD6865"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21.1 punktu „Auditai ir kontrolė“:</w:t>
            </w:r>
          </w:p>
          <w:p w14:paraId="152AD970"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Rangovas privalo leisti Europos Komisijai, Europos kovos su sukčiavimu tarnybai, Europos audito rūmams ir Įgyvendinančiajai institucijai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14:paraId="27E462FF"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 xml:space="preserve">Rangovas, vadovaujantis 1999 m. gegužės 25 d. Reglamento Nr. 1073/1999 3 straipsniu, privalo leisti Europos kovos su sukčiavimu tarnybai atlikti kontrolę </w:t>
            </w:r>
            <w:r w:rsidRPr="000C7237">
              <w:rPr>
                <w:spacing w:val="-2"/>
                <w:sz w:val="24"/>
                <w:szCs w:val="24"/>
                <w:lang w:val="en-US" w:eastAsia="fi-FI"/>
              </w:rPr>
              <w:lastRenderedPageBreak/>
              <w:t>ir patikrinimus vietoje, kad būtų apsaugoti Europos Sąjungos finansiniai interesai nuo korupcijos ir kitų taisyklių pažeidimų.</w:t>
            </w:r>
          </w:p>
          <w:p w14:paraId="7FB6AB26"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Rangovas turi suteikti tinkamą priėjimą Europos Komisijos, Europos kovos su sukčiavimu tarnybos, Europos auditorių rūmų, Įgyvendinančios institucijos ir kitų teisę turinčių institucijų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 Europos auditorių rūmų ir Įgyvendinančiosios institucijos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14:paraId="1DD0BAD5" w14:textId="77777777" w:rsidR="000C7237" w:rsidRPr="000C7237" w:rsidRDefault="000C7237" w:rsidP="000C7237">
            <w:pPr>
              <w:keepLines/>
              <w:suppressLineNumbers/>
              <w:suppressAutoHyphens/>
              <w:jc w:val="both"/>
              <w:rPr>
                <w:spacing w:val="-2"/>
                <w:sz w:val="24"/>
                <w:szCs w:val="24"/>
                <w:lang w:val="en-US" w:eastAsia="fi-FI"/>
              </w:rPr>
            </w:pPr>
            <w:r w:rsidRPr="000C7237">
              <w:rPr>
                <w:spacing w:val="-2"/>
                <w:sz w:val="24"/>
                <w:szCs w:val="24"/>
                <w:lang w:val="en-US" w:eastAsia="fi-FI"/>
              </w:rPr>
              <w:t>Rangovas turi garantuoti, kad Europos Komisijos, Europos kovos su sukčiavimu tarnybos, Europos auditorių rūmų ir Įgyvendinančiosios institucijos teisės kontroliuoti ir patikrinti bet kuriuos subrangovus ar bet kurią kitą sutarties darbus vykdančią šalį, bus vienodai traktuojamos pagal tas pačias sąlygas ir, atitinkamai, pagal tas pačias taisykles, kurios yra paminėtos šiame skyriuje.</w:t>
            </w:r>
          </w:p>
          <w:p w14:paraId="6B9C31C0" w14:textId="77777777" w:rsidR="000C7237" w:rsidRPr="000C7237" w:rsidRDefault="000C7237" w:rsidP="000C7237">
            <w:pPr>
              <w:suppressLineNumbers/>
              <w:suppressAutoHyphens/>
              <w:ind w:left="57" w:right="57"/>
              <w:jc w:val="both"/>
              <w:rPr>
                <w:spacing w:val="-2"/>
                <w:sz w:val="24"/>
                <w:szCs w:val="24"/>
                <w:lang w:val="en-US" w:eastAsia="fi-FI"/>
              </w:rPr>
            </w:pPr>
            <w:r w:rsidRPr="000C7237">
              <w:rPr>
                <w:bCs/>
                <w:color w:val="000000"/>
                <w:sz w:val="24"/>
                <w:szCs w:val="24"/>
                <w:lang w:val="en-US" w:eastAsia="fi-FI"/>
              </w:rPr>
              <w:t>Rangovas turi užtikrinti, kad visi subrangovai bus įpareigoti pateikti audito ir patikrinimus vykdančioms įstaigoms visą būtiną informaciją apie savo subrangos darbą.</w:t>
            </w:r>
          </w:p>
        </w:tc>
      </w:tr>
    </w:tbl>
    <w:p w14:paraId="093A8EAA" w14:textId="77777777" w:rsidR="000C7237" w:rsidRPr="000C7237" w:rsidRDefault="000C7237" w:rsidP="000C7237">
      <w:pPr>
        <w:jc w:val="both"/>
        <w:rPr>
          <w:sz w:val="24"/>
          <w:szCs w:val="24"/>
          <w:lang w:val="lt-LT" w:eastAsia="fi-FI"/>
        </w:rPr>
      </w:pPr>
    </w:p>
    <w:p w14:paraId="267FCA0E" w14:textId="77777777" w:rsidR="000C7237" w:rsidRPr="000C7237" w:rsidRDefault="000C7237" w:rsidP="000C7237">
      <w:pPr>
        <w:jc w:val="both"/>
        <w:rPr>
          <w:sz w:val="24"/>
          <w:szCs w:val="24"/>
          <w:lang w:val="lt-LT" w:eastAsia="fi-FI"/>
        </w:rPr>
      </w:pPr>
    </w:p>
    <w:p w14:paraId="49AB3957" w14:textId="6A7E1D0D" w:rsidR="00635EF2" w:rsidRPr="00B658DD" w:rsidRDefault="00635EF2" w:rsidP="00635EF2">
      <w:pPr>
        <w:pStyle w:val="Head21"/>
        <w:spacing w:after="120"/>
        <w:rPr>
          <w:sz w:val="24"/>
          <w:szCs w:val="24"/>
          <w:lang w:val="lt-LT"/>
        </w:rPr>
      </w:pPr>
      <w:r w:rsidRPr="00B658DD">
        <w:rPr>
          <w:sz w:val="24"/>
          <w:szCs w:val="24"/>
          <w:lang w:val="lt-LT"/>
        </w:rPr>
        <w:br w:type="page"/>
      </w:r>
      <w:bookmarkEnd w:id="71"/>
      <w:bookmarkEnd w:id="72"/>
      <w:bookmarkEnd w:id="73"/>
    </w:p>
    <w:sectPr w:rsidR="00635EF2" w:rsidRPr="00B658DD" w:rsidSect="00C64CEC">
      <w:pgSz w:w="11906" w:h="16838"/>
      <w:pgMar w:top="851" w:right="849"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0EF60" w14:textId="77777777" w:rsidR="0088515D" w:rsidRDefault="0088515D" w:rsidP="00754447">
      <w:r>
        <w:separator/>
      </w:r>
    </w:p>
  </w:endnote>
  <w:endnote w:type="continuationSeparator" w:id="0">
    <w:p w14:paraId="59696ABE" w14:textId="77777777" w:rsidR="0088515D" w:rsidRDefault="0088515D" w:rsidP="0075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Grande">
    <w:altName w:val="Arial"/>
    <w:charset w:val="00"/>
    <w:family w:val="auto"/>
    <w:pitch w:val="variable"/>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8B53" w14:textId="0BED73C2" w:rsidR="0053427A" w:rsidRDefault="0053427A">
    <w:pPr>
      <w:pStyle w:val="Porat"/>
      <w:jc w:val="right"/>
    </w:pPr>
    <w:r>
      <w:fldChar w:fldCharType="begin"/>
    </w:r>
    <w:r>
      <w:instrText xml:space="preserve"> PAGE   \* MERGEFORMAT </w:instrText>
    </w:r>
    <w:r>
      <w:fldChar w:fldCharType="separate"/>
    </w:r>
    <w:r w:rsidR="00347975">
      <w:rPr>
        <w:noProof/>
      </w:rPr>
      <w:t>22</w:t>
    </w:r>
    <w:r>
      <w:rPr>
        <w:noProof/>
      </w:rPr>
      <w:fldChar w:fldCharType="end"/>
    </w:r>
  </w:p>
  <w:p w14:paraId="6BFDC82A" w14:textId="77777777" w:rsidR="0053427A" w:rsidRDefault="0053427A">
    <w:pPr>
      <w:pStyle w:val="Porat"/>
    </w:pPr>
  </w:p>
  <w:p w14:paraId="01F4EB5F" w14:textId="77777777" w:rsidR="0053427A" w:rsidRDefault="005342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E7CAA" w14:textId="77777777" w:rsidR="0088515D" w:rsidRDefault="0088515D" w:rsidP="00754447">
      <w:r>
        <w:separator/>
      </w:r>
    </w:p>
  </w:footnote>
  <w:footnote w:type="continuationSeparator" w:id="0">
    <w:p w14:paraId="79546253" w14:textId="77777777" w:rsidR="0088515D" w:rsidRDefault="0088515D" w:rsidP="00754447">
      <w:r>
        <w:continuationSeparator/>
      </w:r>
    </w:p>
  </w:footnote>
  <w:footnote w:id="1">
    <w:p w14:paraId="4DC76E39" w14:textId="77777777" w:rsidR="0053427A" w:rsidRDefault="0053427A" w:rsidP="000C7237">
      <w:pPr>
        <w:pStyle w:val="text-3mezera"/>
        <w:ind w:left="1134" w:right="429"/>
        <w:rPr>
          <w:rFonts w:ascii="Times New Roman" w:hAnsi="Times New Roman"/>
          <w:sz w:val="20"/>
        </w:rPr>
      </w:pPr>
      <w:r>
        <w:rPr>
          <w:rStyle w:val="Puslapioinaosnuoroda"/>
          <w:rFonts w:eastAsia="Calibri"/>
        </w:rPr>
        <w:footnoteRef/>
      </w:r>
      <w:r>
        <w:rPr>
          <w:rFonts w:ascii="Times New Roman" w:hAnsi="Times New Roman"/>
          <w:sz w:val="20"/>
        </w:rPr>
        <w:t xml:space="preserve"> </w:t>
      </w:r>
      <w:r>
        <w:rPr>
          <w:rFonts w:ascii="Times New Roman" w:hAnsi="Times New Roman"/>
          <w:sz w:val="20"/>
          <w:szCs w:val="20"/>
        </w:rPr>
        <w:t xml:space="preserve">Leidinius galima </w:t>
      </w:r>
      <w:r w:rsidRPr="0011153C">
        <w:rPr>
          <w:rFonts w:ascii="Times New Roman" w:hAnsi="Times New Roman" w:cs="Times New Roman"/>
          <w:sz w:val="20"/>
          <w:szCs w:val="20"/>
        </w:rPr>
        <w:t>įsigyti: Lietuvių kalba ir anglų kalba - UAB „Sweco Lietuva“ (Gerulaičio g. 1 (II aukštas), LT - 0</w:t>
      </w:r>
      <w:r w:rsidRPr="0011153C">
        <w:rPr>
          <w:rFonts w:ascii="Times New Roman" w:hAnsi="Times New Roman" w:cs="Times New Roman"/>
          <w:sz w:val="20"/>
          <w:szCs w:val="20"/>
          <w:lang w:val="lt-LT"/>
        </w:rPr>
        <w:t>8200</w:t>
      </w:r>
      <w:r w:rsidRPr="0011153C">
        <w:rPr>
          <w:rFonts w:ascii="Times New Roman" w:hAnsi="Times New Roman" w:cs="Times New Roman"/>
          <w:sz w:val="20"/>
          <w:szCs w:val="20"/>
        </w:rPr>
        <w:t xml:space="preserve"> Vilnius) </w:t>
      </w:r>
      <w:hyperlink r:id="rId1" w:history="1">
        <w:r w:rsidRPr="0011153C">
          <w:rPr>
            <w:rStyle w:val="Hipersaitas"/>
            <w:rFonts w:ascii="Times New Roman" w:eastAsia="Calibri" w:hAnsi="Times New Roman"/>
            <w:sz w:val="20"/>
          </w:rPr>
          <w:t>http://www.sweco.lt/lt/Lithuania/Apie-Sweco/Leidyba/</w:t>
        </w:r>
      </w:hyperlink>
      <w:r w:rsidRPr="0011153C">
        <w:rPr>
          <w:rFonts w:ascii="Times New Roman" w:hAnsi="Times New Roman" w:cs="Times New Roman"/>
          <w:sz w:val="20"/>
          <w:szCs w:val="20"/>
        </w:rPr>
        <w:t xml:space="preserve"> arba anglų kalba – FIDIC sekretoriatas Šveicarijoje P. O. Box 311, CH-1215 Geneva 15, Switzerland, Fax: 41 (22) 799 4901, </w:t>
      </w:r>
      <w:hyperlink r:id="rId2" w:history="1">
        <w:r w:rsidRPr="0011153C">
          <w:rPr>
            <w:rStyle w:val="Hipersaitas"/>
            <w:rFonts w:ascii="Times New Roman" w:eastAsia="Calibri" w:hAnsi="Times New Roman"/>
            <w:sz w:val="20"/>
          </w:rPr>
          <w:t>http://fidic.org/bookshop/</w:t>
        </w:r>
      </w:hyperlink>
      <w:r w:rsidRPr="0011153C">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2769"/>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E36657"/>
    <w:multiLevelType w:val="hybridMultilevel"/>
    <w:tmpl w:val="732AAF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544FC8"/>
    <w:multiLevelType w:val="multilevel"/>
    <w:tmpl w:val="D19261E4"/>
    <w:lvl w:ilvl="0">
      <w:start w:val="14"/>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60A84"/>
    <w:multiLevelType w:val="multilevel"/>
    <w:tmpl w:val="63923296"/>
    <w:lvl w:ilvl="0">
      <w:start w:val="1"/>
      <w:numFmt w:val="decimal"/>
      <w:lvlText w:val="%1."/>
      <w:lvlJc w:val="left"/>
      <w:pPr>
        <w:ind w:left="4329" w:hanging="360"/>
      </w:pPr>
      <w:rPr>
        <w:i w:val="0"/>
        <w:color w:val="auto"/>
      </w:r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4" w15:restartNumberingAfterBreak="0">
    <w:nsid w:val="08B35B59"/>
    <w:multiLevelType w:val="multilevel"/>
    <w:tmpl w:val="D1903646"/>
    <w:lvl w:ilvl="0">
      <w:start w:val="1"/>
      <w:numFmt w:val="decimal"/>
      <w:lvlText w:val="%1."/>
      <w:lvlJc w:val="left"/>
      <w:pPr>
        <w:ind w:left="720" w:hanging="360"/>
      </w:pPr>
    </w:lvl>
    <w:lvl w:ilvl="1">
      <w:start w:val="1"/>
      <w:numFmt w:val="decimal"/>
      <w:isLgl/>
      <w:lvlText w:val="%1.%2."/>
      <w:lvlJc w:val="left"/>
      <w:pPr>
        <w:ind w:left="1080" w:hanging="360"/>
      </w:pPr>
      <w:rPr>
        <w:sz w:val="22"/>
      </w:rPr>
    </w:lvl>
    <w:lvl w:ilvl="2">
      <w:start w:val="1"/>
      <w:numFmt w:val="decimal"/>
      <w:isLgl/>
      <w:lvlText w:val="%1.%2.%3."/>
      <w:lvlJc w:val="left"/>
      <w:pPr>
        <w:ind w:left="1800" w:hanging="720"/>
      </w:pPr>
      <w:rPr>
        <w:sz w:val="22"/>
      </w:rPr>
    </w:lvl>
    <w:lvl w:ilvl="3">
      <w:start w:val="1"/>
      <w:numFmt w:val="decimal"/>
      <w:isLgl/>
      <w:lvlText w:val="%1.%2.%3.%4."/>
      <w:lvlJc w:val="left"/>
      <w:pPr>
        <w:ind w:left="2160" w:hanging="720"/>
      </w:pPr>
      <w:rPr>
        <w:sz w:val="22"/>
      </w:rPr>
    </w:lvl>
    <w:lvl w:ilvl="4">
      <w:start w:val="1"/>
      <w:numFmt w:val="decimal"/>
      <w:isLgl/>
      <w:lvlText w:val="%1.%2.%3.%4.%5."/>
      <w:lvlJc w:val="left"/>
      <w:pPr>
        <w:ind w:left="2880" w:hanging="1080"/>
      </w:pPr>
      <w:rPr>
        <w:sz w:val="22"/>
      </w:rPr>
    </w:lvl>
    <w:lvl w:ilvl="5">
      <w:start w:val="1"/>
      <w:numFmt w:val="decimal"/>
      <w:isLgl/>
      <w:lvlText w:val="%1.%2.%3.%4.%5.%6."/>
      <w:lvlJc w:val="left"/>
      <w:pPr>
        <w:ind w:left="3240" w:hanging="1080"/>
      </w:pPr>
      <w:rPr>
        <w:sz w:val="22"/>
      </w:rPr>
    </w:lvl>
    <w:lvl w:ilvl="6">
      <w:start w:val="1"/>
      <w:numFmt w:val="decimal"/>
      <w:isLgl/>
      <w:lvlText w:val="%1.%2.%3.%4.%5.%6.%7."/>
      <w:lvlJc w:val="left"/>
      <w:pPr>
        <w:ind w:left="3600" w:hanging="1080"/>
      </w:pPr>
      <w:rPr>
        <w:sz w:val="22"/>
      </w:rPr>
    </w:lvl>
    <w:lvl w:ilvl="7">
      <w:start w:val="1"/>
      <w:numFmt w:val="decimal"/>
      <w:isLgl/>
      <w:lvlText w:val="%1.%2.%3.%4.%5.%6.%7.%8."/>
      <w:lvlJc w:val="left"/>
      <w:pPr>
        <w:ind w:left="4320" w:hanging="1440"/>
      </w:pPr>
      <w:rPr>
        <w:sz w:val="22"/>
      </w:rPr>
    </w:lvl>
    <w:lvl w:ilvl="8">
      <w:start w:val="1"/>
      <w:numFmt w:val="decimal"/>
      <w:isLgl/>
      <w:lvlText w:val="%1.%2.%3.%4.%5.%6.%7.%8.%9."/>
      <w:lvlJc w:val="left"/>
      <w:pPr>
        <w:ind w:left="4680" w:hanging="1440"/>
      </w:pPr>
      <w:rPr>
        <w:sz w:val="22"/>
      </w:rPr>
    </w:lvl>
  </w:abstractNum>
  <w:abstractNum w:abstractNumId="5" w15:restartNumberingAfterBreak="0">
    <w:nsid w:val="09495C3B"/>
    <w:multiLevelType w:val="hybridMultilevel"/>
    <w:tmpl w:val="3074550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9871EBA"/>
    <w:multiLevelType w:val="hybridMultilevel"/>
    <w:tmpl w:val="3DBA65CC"/>
    <w:lvl w:ilvl="0" w:tplc="04090001">
      <w:start w:val="1"/>
      <w:numFmt w:val="bullet"/>
      <w:lvlText w:val=""/>
      <w:lvlJc w:val="left"/>
      <w:pPr>
        <w:ind w:left="2224" w:hanging="360"/>
      </w:pPr>
      <w:rPr>
        <w:rFonts w:ascii="Symbol" w:hAnsi="Symbol" w:hint="default"/>
      </w:rPr>
    </w:lvl>
    <w:lvl w:ilvl="1" w:tplc="04090003">
      <w:start w:val="1"/>
      <w:numFmt w:val="bullet"/>
      <w:lvlText w:val="o"/>
      <w:lvlJc w:val="left"/>
      <w:pPr>
        <w:ind w:left="2944" w:hanging="360"/>
      </w:pPr>
      <w:rPr>
        <w:rFonts w:ascii="Courier New" w:hAnsi="Courier New" w:cs="Courier New" w:hint="default"/>
      </w:rPr>
    </w:lvl>
    <w:lvl w:ilvl="2" w:tplc="04270001">
      <w:start w:val="1"/>
      <w:numFmt w:val="bullet"/>
      <w:lvlText w:val=""/>
      <w:lvlJc w:val="left"/>
      <w:pPr>
        <w:ind w:left="3664" w:hanging="360"/>
      </w:pPr>
      <w:rPr>
        <w:rFonts w:ascii="Symbol" w:hAnsi="Symbol" w:hint="default"/>
      </w:rPr>
    </w:lvl>
    <w:lvl w:ilvl="3" w:tplc="04090001" w:tentative="1">
      <w:start w:val="1"/>
      <w:numFmt w:val="bullet"/>
      <w:lvlText w:val=""/>
      <w:lvlJc w:val="left"/>
      <w:pPr>
        <w:ind w:left="4384" w:hanging="360"/>
      </w:pPr>
      <w:rPr>
        <w:rFonts w:ascii="Symbol" w:hAnsi="Symbol" w:hint="default"/>
      </w:rPr>
    </w:lvl>
    <w:lvl w:ilvl="4" w:tplc="04090003" w:tentative="1">
      <w:start w:val="1"/>
      <w:numFmt w:val="bullet"/>
      <w:lvlText w:val="o"/>
      <w:lvlJc w:val="left"/>
      <w:pPr>
        <w:ind w:left="5104" w:hanging="360"/>
      </w:pPr>
      <w:rPr>
        <w:rFonts w:ascii="Courier New" w:hAnsi="Courier New" w:cs="Courier New" w:hint="default"/>
      </w:rPr>
    </w:lvl>
    <w:lvl w:ilvl="5" w:tplc="04090005" w:tentative="1">
      <w:start w:val="1"/>
      <w:numFmt w:val="bullet"/>
      <w:lvlText w:val=""/>
      <w:lvlJc w:val="left"/>
      <w:pPr>
        <w:ind w:left="5824" w:hanging="360"/>
      </w:pPr>
      <w:rPr>
        <w:rFonts w:ascii="Wingdings" w:hAnsi="Wingdings" w:hint="default"/>
      </w:rPr>
    </w:lvl>
    <w:lvl w:ilvl="6" w:tplc="04090001" w:tentative="1">
      <w:start w:val="1"/>
      <w:numFmt w:val="bullet"/>
      <w:lvlText w:val=""/>
      <w:lvlJc w:val="left"/>
      <w:pPr>
        <w:ind w:left="6544" w:hanging="360"/>
      </w:pPr>
      <w:rPr>
        <w:rFonts w:ascii="Symbol" w:hAnsi="Symbol" w:hint="default"/>
      </w:rPr>
    </w:lvl>
    <w:lvl w:ilvl="7" w:tplc="04090003" w:tentative="1">
      <w:start w:val="1"/>
      <w:numFmt w:val="bullet"/>
      <w:lvlText w:val="o"/>
      <w:lvlJc w:val="left"/>
      <w:pPr>
        <w:ind w:left="7264" w:hanging="360"/>
      </w:pPr>
      <w:rPr>
        <w:rFonts w:ascii="Courier New" w:hAnsi="Courier New" w:cs="Courier New" w:hint="default"/>
      </w:rPr>
    </w:lvl>
    <w:lvl w:ilvl="8" w:tplc="04090005" w:tentative="1">
      <w:start w:val="1"/>
      <w:numFmt w:val="bullet"/>
      <w:lvlText w:val=""/>
      <w:lvlJc w:val="left"/>
      <w:pPr>
        <w:ind w:left="7984" w:hanging="360"/>
      </w:pPr>
      <w:rPr>
        <w:rFonts w:ascii="Wingdings" w:hAnsi="Wingdings" w:hint="default"/>
      </w:rPr>
    </w:lvl>
  </w:abstractNum>
  <w:abstractNum w:abstractNumId="7"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601623"/>
    <w:multiLevelType w:val="hybridMultilevel"/>
    <w:tmpl w:val="481CE784"/>
    <w:lvl w:ilvl="0" w:tplc="04270017">
      <w:start w:val="1"/>
      <w:numFmt w:val="lowerLetter"/>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F71E41"/>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78B62B9"/>
    <w:multiLevelType w:val="hybridMultilevel"/>
    <w:tmpl w:val="57023FD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090019">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B1663A2"/>
    <w:multiLevelType w:val="hybridMultilevel"/>
    <w:tmpl w:val="3F80A6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B694939"/>
    <w:multiLevelType w:val="multilevel"/>
    <w:tmpl w:val="9234579A"/>
    <w:lvl w:ilvl="0">
      <w:start w:val="33"/>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613CC3"/>
    <w:multiLevelType w:val="hybridMultilevel"/>
    <w:tmpl w:val="6BFAE924"/>
    <w:lvl w:ilvl="0" w:tplc="4D121C2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E1304DE"/>
    <w:multiLevelType w:val="multilevel"/>
    <w:tmpl w:val="79E4A310"/>
    <w:lvl w:ilvl="0">
      <w:start w:val="10"/>
      <w:numFmt w:val="decimal"/>
      <w:lvlText w:val="%1."/>
      <w:lvlJc w:val="left"/>
      <w:pPr>
        <w:tabs>
          <w:tab w:val="num" w:pos="567"/>
        </w:tabs>
        <w:ind w:left="0" w:firstLine="567"/>
      </w:pPr>
      <w:rPr>
        <w:rFonts w:ascii="Times New Roman" w:hAnsi="Times New Roman" w:cs="Times New Roman" w:hint="default"/>
        <w:sz w:val="24"/>
      </w:rPr>
    </w:lvl>
    <w:lvl w:ilvl="1">
      <w:start w:val="9"/>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1B2F97"/>
    <w:multiLevelType w:val="hybridMultilevel"/>
    <w:tmpl w:val="BCE2C44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05">
      <w:start w:val="1"/>
      <w:numFmt w:val="bullet"/>
      <w:lvlText w:val=""/>
      <w:lvlJc w:val="left"/>
      <w:pPr>
        <w:ind w:left="1852" w:hanging="180"/>
      </w:pPr>
      <w:rPr>
        <w:rFonts w:ascii="Wingdings" w:hAnsi="Wingdings" w:hint="default"/>
      </w:r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6" w15:restartNumberingAfterBreak="0">
    <w:nsid w:val="22986CD5"/>
    <w:multiLevelType w:val="hybridMultilevel"/>
    <w:tmpl w:val="C7801DD8"/>
    <w:lvl w:ilvl="0" w:tplc="798EDB62">
      <w:start w:val="1"/>
      <w:numFmt w:val="decimal"/>
      <w:lvlText w:val="%1)"/>
      <w:lvlJc w:val="left"/>
      <w:pPr>
        <w:ind w:left="412" w:hanging="360"/>
      </w:pPr>
      <w:rPr>
        <w:rFonts w:hint="default"/>
      </w:rPr>
    </w:lvl>
    <w:lvl w:ilvl="1" w:tplc="04270019" w:tentative="1">
      <w:start w:val="1"/>
      <w:numFmt w:val="lowerLetter"/>
      <w:lvlText w:val="%2."/>
      <w:lvlJc w:val="left"/>
      <w:pPr>
        <w:ind w:left="1132" w:hanging="360"/>
      </w:pPr>
    </w:lvl>
    <w:lvl w:ilvl="2" w:tplc="0427001B" w:tentative="1">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7"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5BA0426"/>
    <w:multiLevelType w:val="hybridMultilevel"/>
    <w:tmpl w:val="8648ED88"/>
    <w:lvl w:ilvl="0" w:tplc="04270011">
      <w:start w:val="1"/>
      <w:numFmt w:val="decimal"/>
      <w:lvlText w:val="%1)"/>
      <w:lvlJc w:val="left"/>
      <w:pPr>
        <w:ind w:left="720" w:hanging="360"/>
      </w:pPr>
      <w:rPr>
        <w:rFonts w:eastAsia="Times New Roman"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AF5D71"/>
    <w:multiLevelType w:val="hybridMultilevel"/>
    <w:tmpl w:val="05C6CA5E"/>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7143203"/>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21" w15:restartNumberingAfterBreak="0">
    <w:nsid w:val="3938648C"/>
    <w:multiLevelType w:val="hybridMultilevel"/>
    <w:tmpl w:val="ED186C24"/>
    <w:lvl w:ilvl="0" w:tplc="B4CA31F2">
      <w:start w:val="1"/>
      <w:numFmt w:val="upperRoman"/>
      <w:pStyle w:val="Antrat1"/>
      <w:lvlText w:val="%1."/>
      <w:lvlJc w:val="righ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3A452B7C"/>
    <w:multiLevelType w:val="hybridMultilevel"/>
    <w:tmpl w:val="D17068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A946F2C"/>
    <w:multiLevelType w:val="hybridMultilevel"/>
    <w:tmpl w:val="52E6B978"/>
    <w:lvl w:ilvl="0" w:tplc="04270001">
      <w:start w:val="1"/>
      <w:numFmt w:val="bullet"/>
      <w:lvlText w:val=""/>
      <w:lvlJc w:val="left"/>
      <w:pPr>
        <w:ind w:left="756" w:hanging="360"/>
      </w:pPr>
      <w:rPr>
        <w:rFonts w:ascii="Symbol" w:hAnsi="Symbol" w:hint="default"/>
      </w:rPr>
    </w:lvl>
    <w:lvl w:ilvl="1" w:tplc="04270003" w:tentative="1">
      <w:start w:val="1"/>
      <w:numFmt w:val="bullet"/>
      <w:lvlText w:val="o"/>
      <w:lvlJc w:val="left"/>
      <w:pPr>
        <w:ind w:left="1476" w:hanging="360"/>
      </w:pPr>
      <w:rPr>
        <w:rFonts w:ascii="Courier New" w:hAnsi="Courier New" w:cs="Courier New"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24" w15:restartNumberingAfterBreak="0">
    <w:nsid w:val="3C0262A4"/>
    <w:multiLevelType w:val="multilevel"/>
    <w:tmpl w:val="9E1879F4"/>
    <w:lvl w:ilvl="0">
      <w:start w:val="1"/>
      <w:numFmt w:val="decimal"/>
      <w:lvlText w:val="%1."/>
      <w:lvlJc w:val="left"/>
      <w:pPr>
        <w:ind w:left="360" w:hanging="360"/>
      </w:pPr>
      <w:rPr>
        <w:i w:val="0"/>
      </w:r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0C15C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F902F0A"/>
    <w:multiLevelType w:val="hybridMultilevel"/>
    <w:tmpl w:val="E03613B2"/>
    <w:lvl w:ilvl="0" w:tplc="F2868D50">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0F651C7"/>
    <w:multiLevelType w:val="multilevel"/>
    <w:tmpl w:val="2E306C9A"/>
    <w:lvl w:ilvl="0">
      <w:start w:val="25"/>
      <w:numFmt w:val="decimal"/>
      <w:lvlText w:val="%1."/>
      <w:lvlJc w:val="left"/>
      <w:pPr>
        <w:ind w:left="480" w:hanging="480"/>
      </w:pPr>
      <w:rPr>
        <w:rFonts w:hint="default"/>
        <w:sz w:val="24"/>
      </w:rPr>
    </w:lvl>
    <w:lvl w:ilvl="1">
      <w:start w:val="1"/>
      <w:numFmt w:val="decimal"/>
      <w:lvlText w:val="%1.%2."/>
      <w:lvlJc w:val="left"/>
      <w:pPr>
        <w:ind w:left="1047" w:hanging="48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28" w15:restartNumberingAfterBreak="0">
    <w:nsid w:val="4333386E"/>
    <w:multiLevelType w:val="hybridMultilevel"/>
    <w:tmpl w:val="49967FD4"/>
    <w:lvl w:ilvl="0" w:tplc="EA7ADA5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A271F6"/>
    <w:multiLevelType w:val="hybridMultilevel"/>
    <w:tmpl w:val="54E43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AC76BFA"/>
    <w:multiLevelType w:val="hybridMultilevel"/>
    <w:tmpl w:val="4614CE54"/>
    <w:lvl w:ilvl="0" w:tplc="04270011">
      <w:start w:val="1"/>
      <w:numFmt w:val="decimal"/>
      <w:lvlText w:val="%1)"/>
      <w:lvlJc w:val="left"/>
      <w:pPr>
        <w:ind w:left="502" w:hanging="360"/>
      </w:p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1" w15:restartNumberingAfterBreak="0">
    <w:nsid w:val="529614E0"/>
    <w:multiLevelType w:val="hybridMultilevel"/>
    <w:tmpl w:val="62E45B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32" w15:restartNumberingAfterBreak="0">
    <w:nsid w:val="54CA0970"/>
    <w:multiLevelType w:val="hybridMultilevel"/>
    <w:tmpl w:val="75FE1F66"/>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3195"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510984"/>
    <w:multiLevelType w:val="hybridMultilevel"/>
    <w:tmpl w:val="97F66796"/>
    <w:lvl w:ilvl="0" w:tplc="04270005">
      <w:start w:val="1"/>
      <w:numFmt w:val="bullet"/>
      <w:lvlText w:val=""/>
      <w:lvlJc w:val="left"/>
      <w:pPr>
        <w:ind w:left="2392" w:hanging="360"/>
      </w:pPr>
      <w:rPr>
        <w:rFonts w:ascii="Wingdings" w:hAnsi="Wingdings" w:hint="default"/>
      </w:rPr>
    </w:lvl>
    <w:lvl w:ilvl="1" w:tplc="04270003" w:tentative="1">
      <w:start w:val="1"/>
      <w:numFmt w:val="bullet"/>
      <w:lvlText w:val="o"/>
      <w:lvlJc w:val="left"/>
      <w:pPr>
        <w:ind w:left="3112" w:hanging="360"/>
      </w:pPr>
      <w:rPr>
        <w:rFonts w:ascii="Courier New" w:hAnsi="Courier New" w:cs="Courier New" w:hint="default"/>
      </w:rPr>
    </w:lvl>
    <w:lvl w:ilvl="2" w:tplc="04270005" w:tentative="1">
      <w:start w:val="1"/>
      <w:numFmt w:val="bullet"/>
      <w:lvlText w:val=""/>
      <w:lvlJc w:val="left"/>
      <w:pPr>
        <w:ind w:left="3832" w:hanging="360"/>
      </w:pPr>
      <w:rPr>
        <w:rFonts w:ascii="Wingdings" w:hAnsi="Wingdings" w:hint="default"/>
      </w:rPr>
    </w:lvl>
    <w:lvl w:ilvl="3" w:tplc="04270001" w:tentative="1">
      <w:start w:val="1"/>
      <w:numFmt w:val="bullet"/>
      <w:lvlText w:val=""/>
      <w:lvlJc w:val="left"/>
      <w:pPr>
        <w:ind w:left="4552" w:hanging="360"/>
      </w:pPr>
      <w:rPr>
        <w:rFonts w:ascii="Symbol" w:hAnsi="Symbol" w:hint="default"/>
      </w:rPr>
    </w:lvl>
    <w:lvl w:ilvl="4" w:tplc="04270003" w:tentative="1">
      <w:start w:val="1"/>
      <w:numFmt w:val="bullet"/>
      <w:lvlText w:val="o"/>
      <w:lvlJc w:val="left"/>
      <w:pPr>
        <w:ind w:left="5272" w:hanging="360"/>
      </w:pPr>
      <w:rPr>
        <w:rFonts w:ascii="Courier New" w:hAnsi="Courier New" w:cs="Courier New" w:hint="default"/>
      </w:rPr>
    </w:lvl>
    <w:lvl w:ilvl="5" w:tplc="04270005" w:tentative="1">
      <w:start w:val="1"/>
      <w:numFmt w:val="bullet"/>
      <w:lvlText w:val=""/>
      <w:lvlJc w:val="left"/>
      <w:pPr>
        <w:ind w:left="5992" w:hanging="360"/>
      </w:pPr>
      <w:rPr>
        <w:rFonts w:ascii="Wingdings" w:hAnsi="Wingdings" w:hint="default"/>
      </w:rPr>
    </w:lvl>
    <w:lvl w:ilvl="6" w:tplc="04270001" w:tentative="1">
      <w:start w:val="1"/>
      <w:numFmt w:val="bullet"/>
      <w:lvlText w:val=""/>
      <w:lvlJc w:val="left"/>
      <w:pPr>
        <w:ind w:left="6712" w:hanging="360"/>
      </w:pPr>
      <w:rPr>
        <w:rFonts w:ascii="Symbol" w:hAnsi="Symbol" w:hint="default"/>
      </w:rPr>
    </w:lvl>
    <w:lvl w:ilvl="7" w:tplc="04270003" w:tentative="1">
      <w:start w:val="1"/>
      <w:numFmt w:val="bullet"/>
      <w:lvlText w:val="o"/>
      <w:lvlJc w:val="left"/>
      <w:pPr>
        <w:ind w:left="7432" w:hanging="360"/>
      </w:pPr>
      <w:rPr>
        <w:rFonts w:ascii="Courier New" w:hAnsi="Courier New" w:cs="Courier New" w:hint="default"/>
      </w:rPr>
    </w:lvl>
    <w:lvl w:ilvl="8" w:tplc="04270005" w:tentative="1">
      <w:start w:val="1"/>
      <w:numFmt w:val="bullet"/>
      <w:lvlText w:val=""/>
      <w:lvlJc w:val="left"/>
      <w:pPr>
        <w:ind w:left="8152" w:hanging="360"/>
      </w:pPr>
      <w:rPr>
        <w:rFonts w:ascii="Wingdings" w:hAnsi="Wingdings" w:hint="default"/>
      </w:rPr>
    </w:lvl>
  </w:abstractNum>
  <w:abstractNum w:abstractNumId="34" w15:restartNumberingAfterBreak="0">
    <w:nsid w:val="5D3B601A"/>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562088"/>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3B72B64"/>
    <w:multiLevelType w:val="hybridMultilevel"/>
    <w:tmpl w:val="14E63AB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1B">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37" w15:restartNumberingAfterBreak="0">
    <w:nsid w:val="64251C2A"/>
    <w:multiLevelType w:val="multilevel"/>
    <w:tmpl w:val="57444660"/>
    <w:lvl w:ilvl="0">
      <w:start w:val="25"/>
      <w:numFmt w:val="decimal"/>
      <w:lvlText w:val="%1."/>
      <w:lvlJc w:val="left"/>
      <w:pPr>
        <w:ind w:left="480" w:hanging="480"/>
      </w:pPr>
      <w:rPr>
        <w:rFonts w:hint="default"/>
        <w:sz w:val="24"/>
      </w:rPr>
    </w:lvl>
    <w:lvl w:ilvl="1">
      <w:start w:val="1"/>
      <w:numFmt w:val="decimal"/>
      <w:lvlText w:val="%1.%2."/>
      <w:lvlJc w:val="left"/>
      <w:pPr>
        <w:ind w:left="1047" w:hanging="48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38" w15:restartNumberingAfterBreak="0">
    <w:nsid w:val="674766F3"/>
    <w:multiLevelType w:val="hybridMultilevel"/>
    <w:tmpl w:val="695C4A50"/>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9" w15:restartNumberingAfterBreak="0">
    <w:nsid w:val="68321099"/>
    <w:multiLevelType w:val="hybridMultilevel"/>
    <w:tmpl w:val="4266926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A7012DB"/>
    <w:multiLevelType w:val="hybridMultilevel"/>
    <w:tmpl w:val="A5EA90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C595BFF"/>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6DF47492"/>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3560CA3"/>
    <w:multiLevelType w:val="hybridMultilevel"/>
    <w:tmpl w:val="D94004D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405313F"/>
    <w:multiLevelType w:val="hybridMultilevel"/>
    <w:tmpl w:val="D5CC80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60566CC"/>
    <w:multiLevelType w:val="multilevel"/>
    <w:tmpl w:val="8B223A60"/>
    <w:lvl w:ilvl="0">
      <w:start w:val="25"/>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25"/>
  </w:num>
  <w:num w:numId="3">
    <w:abstractNumId w:val="20"/>
  </w:num>
  <w:num w:numId="4">
    <w:abstractNumId w:val="34"/>
  </w:num>
  <w:num w:numId="5">
    <w:abstractNumId w:val="21"/>
  </w:num>
  <w:num w:numId="6">
    <w:abstractNumId w:val="30"/>
  </w:num>
  <w:num w:numId="7">
    <w:abstractNumId w:val="3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4"/>
  </w:num>
  <w:num w:numId="11">
    <w:abstractNumId w:val="10"/>
  </w:num>
  <w:num w:numId="12">
    <w:abstractNumId w:val="26"/>
  </w:num>
  <w:num w:numId="13">
    <w:abstractNumId w:val="36"/>
  </w:num>
  <w:num w:numId="14">
    <w:abstractNumId w:val="18"/>
  </w:num>
  <w:num w:numId="15">
    <w:abstractNumId w:val="6"/>
  </w:num>
  <w:num w:numId="16">
    <w:abstractNumId w:val="19"/>
  </w:num>
  <w:num w:numId="17">
    <w:abstractNumId w:val="38"/>
  </w:num>
  <w:num w:numId="18">
    <w:abstractNumId w:val="16"/>
  </w:num>
  <w:num w:numId="19">
    <w:abstractNumId w:val="1"/>
  </w:num>
  <w:num w:numId="20">
    <w:abstractNumId w:val="8"/>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9"/>
  </w:num>
  <w:num w:numId="30">
    <w:abstractNumId w:val="32"/>
  </w:num>
  <w:num w:numId="31">
    <w:abstractNumId w:val="40"/>
  </w:num>
  <w:num w:numId="32">
    <w:abstractNumId w:val="33"/>
  </w:num>
  <w:num w:numId="33">
    <w:abstractNumId w:val="15"/>
  </w:num>
  <w:num w:numId="34">
    <w:abstractNumId w:val="29"/>
  </w:num>
  <w:num w:numId="35">
    <w:abstractNumId w:val="44"/>
  </w:num>
  <w:num w:numId="36">
    <w:abstractNumId w:val="23"/>
  </w:num>
  <w:num w:numId="37">
    <w:abstractNumId w:val="12"/>
  </w:num>
  <w:num w:numId="38">
    <w:abstractNumId w:val="45"/>
  </w:num>
  <w:num w:numId="39">
    <w:abstractNumId w:val="2"/>
  </w:num>
  <w:num w:numId="40">
    <w:abstractNumId w:val="35"/>
  </w:num>
  <w:num w:numId="41">
    <w:abstractNumId w:val="0"/>
  </w:num>
  <w:num w:numId="42">
    <w:abstractNumId w:val="22"/>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11"/>
  </w:num>
  <w:num w:numId="46">
    <w:abstractNumId w:val="5"/>
  </w:num>
  <w:num w:numId="47">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447"/>
    <w:rsid w:val="00000D48"/>
    <w:rsid w:val="0000692E"/>
    <w:rsid w:val="000100B4"/>
    <w:rsid w:val="00010B48"/>
    <w:rsid w:val="000123B3"/>
    <w:rsid w:val="00012AA6"/>
    <w:rsid w:val="00012FA6"/>
    <w:rsid w:val="00013B84"/>
    <w:rsid w:val="00017A31"/>
    <w:rsid w:val="000218D0"/>
    <w:rsid w:val="0002338B"/>
    <w:rsid w:val="00026DBA"/>
    <w:rsid w:val="00027675"/>
    <w:rsid w:val="00027CB2"/>
    <w:rsid w:val="00034CCD"/>
    <w:rsid w:val="00037AEB"/>
    <w:rsid w:val="000406F2"/>
    <w:rsid w:val="00043830"/>
    <w:rsid w:val="00045D40"/>
    <w:rsid w:val="00046D3F"/>
    <w:rsid w:val="000537CD"/>
    <w:rsid w:val="00062BEE"/>
    <w:rsid w:val="000648E0"/>
    <w:rsid w:val="00067A33"/>
    <w:rsid w:val="00070646"/>
    <w:rsid w:val="00072EF4"/>
    <w:rsid w:val="00075CEC"/>
    <w:rsid w:val="000820CD"/>
    <w:rsid w:val="00083881"/>
    <w:rsid w:val="000842C8"/>
    <w:rsid w:val="00086478"/>
    <w:rsid w:val="00087B77"/>
    <w:rsid w:val="0009223E"/>
    <w:rsid w:val="00092637"/>
    <w:rsid w:val="000944F5"/>
    <w:rsid w:val="000950CF"/>
    <w:rsid w:val="00095E2B"/>
    <w:rsid w:val="0009681C"/>
    <w:rsid w:val="000A6FAF"/>
    <w:rsid w:val="000B1A9D"/>
    <w:rsid w:val="000B63D4"/>
    <w:rsid w:val="000B6A82"/>
    <w:rsid w:val="000C33AF"/>
    <w:rsid w:val="000C54B2"/>
    <w:rsid w:val="000C7237"/>
    <w:rsid w:val="000C7EC2"/>
    <w:rsid w:val="000D40C5"/>
    <w:rsid w:val="000D78CB"/>
    <w:rsid w:val="000D7ABC"/>
    <w:rsid w:val="000E10D0"/>
    <w:rsid w:val="000E45D6"/>
    <w:rsid w:val="000E5D77"/>
    <w:rsid w:val="000F07CA"/>
    <w:rsid w:val="000F3B0C"/>
    <w:rsid w:val="000F6190"/>
    <w:rsid w:val="001106ED"/>
    <w:rsid w:val="001232F4"/>
    <w:rsid w:val="00123ABB"/>
    <w:rsid w:val="0012746F"/>
    <w:rsid w:val="00130DB8"/>
    <w:rsid w:val="0013111D"/>
    <w:rsid w:val="00133F28"/>
    <w:rsid w:val="00134EB7"/>
    <w:rsid w:val="0013669A"/>
    <w:rsid w:val="00137246"/>
    <w:rsid w:val="00144F80"/>
    <w:rsid w:val="00151E7F"/>
    <w:rsid w:val="00152621"/>
    <w:rsid w:val="00153440"/>
    <w:rsid w:val="00156830"/>
    <w:rsid w:val="00156B7C"/>
    <w:rsid w:val="00157441"/>
    <w:rsid w:val="00160C5C"/>
    <w:rsid w:val="001622E9"/>
    <w:rsid w:val="0016246C"/>
    <w:rsid w:val="00162DA7"/>
    <w:rsid w:val="0016440F"/>
    <w:rsid w:val="00165E27"/>
    <w:rsid w:val="001670B8"/>
    <w:rsid w:val="0017126E"/>
    <w:rsid w:val="001738FB"/>
    <w:rsid w:val="001741A1"/>
    <w:rsid w:val="0017753F"/>
    <w:rsid w:val="00177CC4"/>
    <w:rsid w:val="00184F5D"/>
    <w:rsid w:val="00185FBD"/>
    <w:rsid w:val="001875A6"/>
    <w:rsid w:val="00191CDF"/>
    <w:rsid w:val="00196DC3"/>
    <w:rsid w:val="001A2C14"/>
    <w:rsid w:val="001A425F"/>
    <w:rsid w:val="001A65B0"/>
    <w:rsid w:val="001A67EB"/>
    <w:rsid w:val="001A75BC"/>
    <w:rsid w:val="001A76A2"/>
    <w:rsid w:val="001B195D"/>
    <w:rsid w:val="001B23EE"/>
    <w:rsid w:val="001B6895"/>
    <w:rsid w:val="001C3811"/>
    <w:rsid w:val="001C4793"/>
    <w:rsid w:val="001C73A9"/>
    <w:rsid w:val="001D4439"/>
    <w:rsid w:val="001D4E77"/>
    <w:rsid w:val="001D5D35"/>
    <w:rsid w:val="001E5D1B"/>
    <w:rsid w:val="001F23F3"/>
    <w:rsid w:val="001F3659"/>
    <w:rsid w:val="0020229A"/>
    <w:rsid w:val="00204721"/>
    <w:rsid w:val="00207B91"/>
    <w:rsid w:val="0021418A"/>
    <w:rsid w:val="00221473"/>
    <w:rsid w:val="002216FD"/>
    <w:rsid w:val="00223B10"/>
    <w:rsid w:val="0022455A"/>
    <w:rsid w:val="00230642"/>
    <w:rsid w:val="0023233F"/>
    <w:rsid w:val="00236BAA"/>
    <w:rsid w:val="00236E6D"/>
    <w:rsid w:val="00241E4C"/>
    <w:rsid w:val="00242669"/>
    <w:rsid w:val="002430CB"/>
    <w:rsid w:val="00246373"/>
    <w:rsid w:val="00246482"/>
    <w:rsid w:val="00250711"/>
    <w:rsid w:val="002534B3"/>
    <w:rsid w:val="00257ABE"/>
    <w:rsid w:val="002636C5"/>
    <w:rsid w:val="002654F7"/>
    <w:rsid w:val="002656AE"/>
    <w:rsid w:val="0026584C"/>
    <w:rsid w:val="00265FB9"/>
    <w:rsid w:val="00273AE9"/>
    <w:rsid w:val="00276BF0"/>
    <w:rsid w:val="002779FE"/>
    <w:rsid w:val="00281B4D"/>
    <w:rsid w:val="0028259A"/>
    <w:rsid w:val="00285A59"/>
    <w:rsid w:val="0029070C"/>
    <w:rsid w:val="00294A33"/>
    <w:rsid w:val="00295B62"/>
    <w:rsid w:val="00296E17"/>
    <w:rsid w:val="002A098C"/>
    <w:rsid w:val="002A2504"/>
    <w:rsid w:val="002A34F8"/>
    <w:rsid w:val="002A463C"/>
    <w:rsid w:val="002A46F9"/>
    <w:rsid w:val="002A5D71"/>
    <w:rsid w:val="002B7C17"/>
    <w:rsid w:val="002C4CEE"/>
    <w:rsid w:val="002D2152"/>
    <w:rsid w:val="002D4251"/>
    <w:rsid w:val="002D494D"/>
    <w:rsid w:val="002D7010"/>
    <w:rsid w:val="002E0FB8"/>
    <w:rsid w:val="002E4E7C"/>
    <w:rsid w:val="002E5635"/>
    <w:rsid w:val="002E60D8"/>
    <w:rsid w:val="002F7EB9"/>
    <w:rsid w:val="003007AB"/>
    <w:rsid w:val="00302F8E"/>
    <w:rsid w:val="00306FFF"/>
    <w:rsid w:val="00307274"/>
    <w:rsid w:val="00310EDA"/>
    <w:rsid w:val="003113E7"/>
    <w:rsid w:val="003219F4"/>
    <w:rsid w:val="00324040"/>
    <w:rsid w:val="00332739"/>
    <w:rsid w:val="00333CBA"/>
    <w:rsid w:val="00334631"/>
    <w:rsid w:val="0033751A"/>
    <w:rsid w:val="00340AC8"/>
    <w:rsid w:val="00347975"/>
    <w:rsid w:val="0035278D"/>
    <w:rsid w:val="00356438"/>
    <w:rsid w:val="00364054"/>
    <w:rsid w:val="00364AD1"/>
    <w:rsid w:val="00365B20"/>
    <w:rsid w:val="003706DF"/>
    <w:rsid w:val="00373142"/>
    <w:rsid w:val="003732A6"/>
    <w:rsid w:val="003746B6"/>
    <w:rsid w:val="00382346"/>
    <w:rsid w:val="00385597"/>
    <w:rsid w:val="00386BFE"/>
    <w:rsid w:val="00392A76"/>
    <w:rsid w:val="00392FBE"/>
    <w:rsid w:val="003B643A"/>
    <w:rsid w:val="003C3392"/>
    <w:rsid w:val="003C71D2"/>
    <w:rsid w:val="003D38E5"/>
    <w:rsid w:val="003E03CF"/>
    <w:rsid w:val="003E0597"/>
    <w:rsid w:val="003E0AEA"/>
    <w:rsid w:val="003E11D6"/>
    <w:rsid w:val="003E5639"/>
    <w:rsid w:val="003E6D44"/>
    <w:rsid w:val="003F3801"/>
    <w:rsid w:val="003F4918"/>
    <w:rsid w:val="003F7ADB"/>
    <w:rsid w:val="0041087F"/>
    <w:rsid w:val="004114A7"/>
    <w:rsid w:val="00413DED"/>
    <w:rsid w:val="00414979"/>
    <w:rsid w:val="00420AA7"/>
    <w:rsid w:val="00421665"/>
    <w:rsid w:val="004222F4"/>
    <w:rsid w:val="00425CFA"/>
    <w:rsid w:val="00427341"/>
    <w:rsid w:val="00430CC9"/>
    <w:rsid w:val="00433EDC"/>
    <w:rsid w:val="00435330"/>
    <w:rsid w:val="00437F07"/>
    <w:rsid w:val="004400A2"/>
    <w:rsid w:val="004424C7"/>
    <w:rsid w:val="00446993"/>
    <w:rsid w:val="00450506"/>
    <w:rsid w:val="00456316"/>
    <w:rsid w:val="00460F62"/>
    <w:rsid w:val="004620B8"/>
    <w:rsid w:val="00462AF8"/>
    <w:rsid w:val="004637D6"/>
    <w:rsid w:val="00471684"/>
    <w:rsid w:val="00473074"/>
    <w:rsid w:val="00480F3C"/>
    <w:rsid w:val="00481904"/>
    <w:rsid w:val="0048675C"/>
    <w:rsid w:val="0049071D"/>
    <w:rsid w:val="00490732"/>
    <w:rsid w:val="00494DC3"/>
    <w:rsid w:val="004A06D5"/>
    <w:rsid w:val="004A0A78"/>
    <w:rsid w:val="004A27C1"/>
    <w:rsid w:val="004A7023"/>
    <w:rsid w:val="004B1A1F"/>
    <w:rsid w:val="004B2105"/>
    <w:rsid w:val="004B3977"/>
    <w:rsid w:val="004B5376"/>
    <w:rsid w:val="004C00C1"/>
    <w:rsid w:val="004C15DB"/>
    <w:rsid w:val="004C3432"/>
    <w:rsid w:val="004C4C44"/>
    <w:rsid w:val="004C6D4C"/>
    <w:rsid w:val="004D2007"/>
    <w:rsid w:val="004D2E1D"/>
    <w:rsid w:val="004D3C73"/>
    <w:rsid w:val="004D5751"/>
    <w:rsid w:val="004D5E82"/>
    <w:rsid w:val="004E01AF"/>
    <w:rsid w:val="004E04AA"/>
    <w:rsid w:val="004E14BB"/>
    <w:rsid w:val="004E3099"/>
    <w:rsid w:val="004E6058"/>
    <w:rsid w:val="004E642F"/>
    <w:rsid w:val="004E67A3"/>
    <w:rsid w:val="004F7093"/>
    <w:rsid w:val="00506657"/>
    <w:rsid w:val="0050675E"/>
    <w:rsid w:val="00507766"/>
    <w:rsid w:val="00521980"/>
    <w:rsid w:val="00524779"/>
    <w:rsid w:val="00527B5E"/>
    <w:rsid w:val="0053427A"/>
    <w:rsid w:val="00535AD0"/>
    <w:rsid w:val="00541415"/>
    <w:rsid w:val="00541929"/>
    <w:rsid w:val="00545946"/>
    <w:rsid w:val="00545D04"/>
    <w:rsid w:val="00552670"/>
    <w:rsid w:val="00562B8A"/>
    <w:rsid w:val="00563183"/>
    <w:rsid w:val="005636AB"/>
    <w:rsid w:val="00566329"/>
    <w:rsid w:val="00570BD1"/>
    <w:rsid w:val="005739F5"/>
    <w:rsid w:val="00576146"/>
    <w:rsid w:val="005812C4"/>
    <w:rsid w:val="0059539D"/>
    <w:rsid w:val="00596642"/>
    <w:rsid w:val="00596F32"/>
    <w:rsid w:val="005972A5"/>
    <w:rsid w:val="005978C8"/>
    <w:rsid w:val="005A72C0"/>
    <w:rsid w:val="005B0B51"/>
    <w:rsid w:val="005B1102"/>
    <w:rsid w:val="005B5380"/>
    <w:rsid w:val="005C4449"/>
    <w:rsid w:val="005C7DDA"/>
    <w:rsid w:val="005D10FB"/>
    <w:rsid w:val="005D2EEF"/>
    <w:rsid w:val="005D7139"/>
    <w:rsid w:val="005E6602"/>
    <w:rsid w:val="005F0655"/>
    <w:rsid w:val="005F3352"/>
    <w:rsid w:val="005F7E64"/>
    <w:rsid w:val="00600BA6"/>
    <w:rsid w:val="00600FEC"/>
    <w:rsid w:val="00606900"/>
    <w:rsid w:val="006077EA"/>
    <w:rsid w:val="00610CF8"/>
    <w:rsid w:val="00614C64"/>
    <w:rsid w:val="00626DB8"/>
    <w:rsid w:val="006352E4"/>
    <w:rsid w:val="006356EC"/>
    <w:rsid w:val="00635C5A"/>
    <w:rsid w:val="00635EF2"/>
    <w:rsid w:val="00636829"/>
    <w:rsid w:val="00643D6F"/>
    <w:rsid w:val="00646694"/>
    <w:rsid w:val="00653C18"/>
    <w:rsid w:val="006551F8"/>
    <w:rsid w:val="00655A2F"/>
    <w:rsid w:val="0066318B"/>
    <w:rsid w:val="00663206"/>
    <w:rsid w:val="00663971"/>
    <w:rsid w:val="006643D1"/>
    <w:rsid w:val="006674E2"/>
    <w:rsid w:val="00667CCF"/>
    <w:rsid w:val="00667F7B"/>
    <w:rsid w:val="006816B4"/>
    <w:rsid w:val="00681CB7"/>
    <w:rsid w:val="00687DE1"/>
    <w:rsid w:val="00691D49"/>
    <w:rsid w:val="0069211C"/>
    <w:rsid w:val="00692F7D"/>
    <w:rsid w:val="0069431A"/>
    <w:rsid w:val="006A04A6"/>
    <w:rsid w:val="006A4DB3"/>
    <w:rsid w:val="006A64A8"/>
    <w:rsid w:val="006A79AD"/>
    <w:rsid w:val="006B4DA4"/>
    <w:rsid w:val="006B6D17"/>
    <w:rsid w:val="006D5A96"/>
    <w:rsid w:val="006D5C47"/>
    <w:rsid w:val="006E360A"/>
    <w:rsid w:val="006F17C1"/>
    <w:rsid w:val="006F580C"/>
    <w:rsid w:val="00703510"/>
    <w:rsid w:val="00703C70"/>
    <w:rsid w:val="00705210"/>
    <w:rsid w:val="00706650"/>
    <w:rsid w:val="007072B8"/>
    <w:rsid w:val="007114D4"/>
    <w:rsid w:val="00712DCC"/>
    <w:rsid w:val="00712F49"/>
    <w:rsid w:val="0071330A"/>
    <w:rsid w:val="00714EF5"/>
    <w:rsid w:val="00715CEA"/>
    <w:rsid w:val="00717A76"/>
    <w:rsid w:val="00722E93"/>
    <w:rsid w:val="007233C2"/>
    <w:rsid w:val="00724FB8"/>
    <w:rsid w:val="0072644D"/>
    <w:rsid w:val="00733CAB"/>
    <w:rsid w:val="0073428A"/>
    <w:rsid w:val="00736654"/>
    <w:rsid w:val="0074545C"/>
    <w:rsid w:val="007511B0"/>
    <w:rsid w:val="007513CF"/>
    <w:rsid w:val="00753854"/>
    <w:rsid w:val="00754447"/>
    <w:rsid w:val="00756617"/>
    <w:rsid w:val="00756D3F"/>
    <w:rsid w:val="00756F3C"/>
    <w:rsid w:val="00761B54"/>
    <w:rsid w:val="00762679"/>
    <w:rsid w:val="00763724"/>
    <w:rsid w:val="00764DBA"/>
    <w:rsid w:val="00765499"/>
    <w:rsid w:val="00766616"/>
    <w:rsid w:val="007743CA"/>
    <w:rsid w:val="007776D8"/>
    <w:rsid w:val="00784C52"/>
    <w:rsid w:val="0079044F"/>
    <w:rsid w:val="0079405B"/>
    <w:rsid w:val="00796D0A"/>
    <w:rsid w:val="007A3D56"/>
    <w:rsid w:val="007A5FF8"/>
    <w:rsid w:val="007B0A11"/>
    <w:rsid w:val="007B2EE1"/>
    <w:rsid w:val="007B2F36"/>
    <w:rsid w:val="007B4DF5"/>
    <w:rsid w:val="007C493E"/>
    <w:rsid w:val="007C6270"/>
    <w:rsid w:val="007C6D3D"/>
    <w:rsid w:val="007D568A"/>
    <w:rsid w:val="007D5ED7"/>
    <w:rsid w:val="007D6186"/>
    <w:rsid w:val="007D76CE"/>
    <w:rsid w:val="007E431E"/>
    <w:rsid w:val="007F54FD"/>
    <w:rsid w:val="007F5D1F"/>
    <w:rsid w:val="00801A55"/>
    <w:rsid w:val="00801D98"/>
    <w:rsid w:val="00803892"/>
    <w:rsid w:val="00815614"/>
    <w:rsid w:val="00815AD0"/>
    <w:rsid w:val="00815FF8"/>
    <w:rsid w:val="008160A4"/>
    <w:rsid w:val="00821C17"/>
    <w:rsid w:val="00823114"/>
    <w:rsid w:val="00823D1D"/>
    <w:rsid w:val="00827CE6"/>
    <w:rsid w:val="00830DAF"/>
    <w:rsid w:val="00831FC8"/>
    <w:rsid w:val="008335DC"/>
    <w:rsid w:val="008372F8"/>
    <w:rsid w:val="00840C0B"/>
    <w:rsid w:val="00843075"/>
    <w:rsid w:val="0084490B"/>
    <w:rsid w:val="00847F7C"/>
    <w:rsid w:val="00853CC3"/>
    <w:rsid w:val="00861823"/>
    <w:rsid w:val="00862CD7"/>
    <w:rsid w:val="008819A8"/>
    <w:rsid w:val="0088515D"/>
    <w:rsid w:val="00886509"/>
    <w:rsid w:val="008903F7"/>
    <w:rsid w:val="0089598A"/>
    <w:rsid w:val="0089774B"/>
    <w:rsid w:val="008A0914"/>
    <w:rsid w:val="008A24A9"/>
    <w:rsid w:val="008A4AF1"/>
    <w:rsid w:val="008A6363"/>
    <w:rsid w:val="008A6C75"/>
    <w:rsid w:val="008A742B"/>
    <w:rsid w:val="008B342C"/>
    <w:rsid w:val="008B39D7"/>
    <w:rsid w:val="008B541E"/>
    <w:rsid w:val="008C2047"/>
    <w:rsid w:val="008D09C9"/>
    <w:rsid w:val="008D0A67"/>
    <w:rsid w:val="008D706E"/>
    <w:rsid w:val="008E2A5F"/>
    <w:rsid w:val="008E2D3F"/>
    <w:rsid w:val="008F09B8"/>
    <w:rsid w:val="008F16FA"/>
    <w:rsid w:val="008F6459"/>
    <w:rsid w:val="00905225"/>
    <w:rsid w:val="00906752"/>
    <w:rsid w:val="009073CB"/>
    <w:rsid w:val="009110CB"/>
    <w:rsid w:val="00914381"/>
    <w:rsid w:val="00915EAC"/>
    <w:rsid w:val="00916CBF"/>
    <w:rsid w:val="00916CDF"/>
    <w:rsid w:val="00917498"/>
    <w:rsid w:val="009244D8"/>
    <w:rsid w:val="00926C1E"/>
    <w:rsid w:val="00930488"/>
    <w:rsid w:val="00932E99"/>
    <w:rsid w:val="00933AF1"/>
    <w:rsid w:val="009352D6"/>
    <w:rsid w:val="00935A2B"/>
    <w:rsid w:val="00937F92"/>
    <w:rsid w:val="009401F2"/>
    <w:rsid w:val="00941A51"/>
    <w:rsid w:val="00945F21"/>
    <w:rsid w:val="00960CE1"/>
    <w:rsid w:val="00961EFC"/>
    <w:rsid w:val="00971691"/>
    <w:rsid w:val="0097331C"/>
    <w:rsid w:val="0097412A"/>
    <w:rsid w:val="00976DB0"/>
    <w:rsid w:val="00980B13"/>
    <w:rsid w:val="009835A7"/>
    <w:rsid w:val="009A13A7"/>
    <w:rsid w:val="009A1688"/>
    <w:rsid w:val="009B13B9"/>
    <w:rsid w:val="009B1CF1"/>
    <w:rsid w:val="009B5DEB"/>
    <w:rsid w:val="009C0439"/>
    <w:rsid w:val="009C0C57"/>
    <w:rsid w:val="009C3D28"/>
    <w:rsid w:val="009C452E"/>
    <w:rsid w:val="009C67A9"/>
    <w:rsid w:val="009D6702"/>
    <w:rsid w:val="009D724A"/>
    <w:rsid w:val="009E0235"/>
    <w:rsid w:val="009E1A94"/>
    <w:rsid w:val="009E1B85"/>
    <w:rsid w:val="009E2327"/>
    <w:rsid w:val="009E37CD"/>
    <w:rsid w:val="009E4963"/>
    <w:rsid w:val="009E4DA3"/>
    <w:rsid w:val="009E637A"/>
    <w:rsid w:val="009E758F"/>
    <w:rsid w:val="009F0358"/>
    <w:rsid w:val="009F665C"/>
    <w:rsid w:val="009F66E0"/>
    <w:rsid w:val="009F6FB9"/>
    <w:rsid w:val="009F7291"/>
    <w:rsid w:val="00A02153"/>
    <w:rsid w:val="00A0320E"/>
    <w:rsid w:val="00A045AB"/>
    <w:rsid w:val="00A1129F"/>
    <w:rsid w:val="00A2194E"/>
    <w:rsid w:val="00A245B5"/>
    <w:rsid w:val="00A256A9"/>
    <w:rsid w:val="00A27608"/>
    <w:rsid w:val="00A31356"/>
    <w:rsid w:val="00A31843"/>
    <w:rsid w:val="00A319AC"/>
    <w:rsid w:val="00A33D41"/>
    <w:rsid w:val="00A35008"/>
    <w:rsid w:val="00A43989"/>
    <w:rsid w:val="00A4404C"/>
    <w:rsid w:val="00A50245"/>
    <w:rsid w:val="00A51460"/>
    <w:rsid w:val="00A52DDC"/>
    <w:rsid w:val="00A57507"/>
    <w:rsid w:val="00A61840"/>
    <w:rsid w:val="00A65386"/>
    <w:rsid w:val="00A76CDD"/>
    <w:rsid w:val="00A81D87"/>
    <w:rsid w:val="00A838EB"/>
    <w:rsid w:val="00A840BB"/>
    <w:rsid w:val="00A84C8B"/>
    <w:rsid w:val="00A84DFE"/>
    <w:rsid w:val="00A87A70"/>
    <w:rsid w:val="00A94DC5"/>
    <w:rsid w:val="00A96C40"/>
    <w:rsid w:val="00AA02C2"/>
    <w:rsid w:val="00AA2D87"/>
    <w:rsid w:val="00AA3258"/>
    <w:rsid w:val="00AB1178"/>
    <w:rsid w:val="00AC0D42"/>
    <w:rsid w:val="00AC1955"/>
    <w:rsid w:val="00AC2E37"/>
    <w:rsid w:val="00AC560D"/>
    <w:rsid w:val="00AD2446"/>
    <w:rsid w:val="00AD7EB1"/>
    <w:rsid w:val="00AE2A9F"/>
    <w:rsid w:val="00AE50B1"/>
    <w:rsid w:val="00AF3099"/>
    <w:rsid w:val="00AF3C43"/>
    <w:rsid w:val="00B01632"/>
    <w:rsid w:val="00B02297"/>
    <w:rsid w:val="00B04E5E"/>
    <w:rsid w:val="00B12C4A"/>
    <w:rsid w:val="00B17334"/>
    <w:rsid w:val="00B30B0F"/>
    <w:rsid w:val="00B34DF3"/>
    <w:rsid w:val="00B35F36"/>
    <w:rsid w:val="00B40486"/>
    <w:rsid w:val="00B411D5"/>
    <w:rsid w:val="00B55A4F"/>
    <w:rsid w:val="00B565F6"/>
    <w:rsid w:val="00B6059C"/>
    <w:rsid w:val="00B6136F"/>
    <w:rsid w:val="00B63357"/>
    <w:rsid w:val="00B660F3"/>
    <w:rsid w:val="00B66E2B"/>
    <w:rsid w:val="00B679F0"/>
    <w:rsid w:val="00B70613"/>
    <w:rsid w:val="00B7615D"/>
    <w:rsid w:val="00B82D77"/>
    <w:rsid w:val="00B84FC8"/>
    <w:rsid w:val="00B87482"/>
    <w:rsid w:val="00B909FD"/>
    <w:rsid w:val="00B969B1"/>
    <w:rsid w:val="00B977F2"/>
    <w:rsid w:val="00B97968"/>
    <w:rsid w:val="00BA0BAE"/>
    <w:rsid w:val="00BA0CBE"/>
    <w:rsid w:val="00BA15F0"/>
    <w:rsid w:val="00BA4F95"/>
    <w:rsid w:val="00BA5276"/>
    <w:rsid w:val="00BA6B59"/>
    <w:rsid w:val="00BB097C"/>
    <w:rsid w:val="00BB0CF2"/>
    <w:rsid w:val="00BB2B1A"/>
    <w:rsid w:val="00BB5772"/>
    <w:rsid w:val="00BC273E"/>
    <w:rsid w:val="00BC40BE"/>
    <w:rsid w:val="00BC4870"/>
    <w:rsid w:val="00BC5573"/>
    <w:rsid w:val="00BC7D9A"/>
    <w:rsid w:val="00BC7ECD"/>
    <w:rsid w:val="00BD30EB"/>
    <w:rsid w:val="00BD52A8"/>
    <w:rsid w:val="00BD672A"/>
    <w:rsid w:val="00BD7028"/>
    <w:rsid w:val="00BE362C"/>
    <w:rsid w:val="00BE4FF9"/>
    <w:rsid w:val="00BE689C"/>
    <w:rsid w:val="00BF2A7F"/>
    <w:rsid w:val="00BF6135"/>
    <w:rsid w:val="00BF6CC2"/>
    <w:rsid w:val="00BF70D5"/>
    <w:rsid w:val="00C01066"/>
    <w:rsid w:val="00C026A3"/>
    <w:rsid w:val="00C02C92"/>
    <w:rsid w:val="00C11755"/>
    <w:rsid w:val="00C124C7"/>
    <w:rsid w:val="00C14D99"/>
    <w:rsid w:val="00C16FFE"/>
    <w:rsid w:val="00C22EA3"/>
    <w:rsid w:val="00C33837"/>
    <w:rsid w:val="00C3587A"/>
    <w:rsid w:val="00C41253"/>
    <w:rsid w:val="00C41DFF"/>
    <w:rsid w:val="00C50704"/>
    <w:rsid w:val="00C5190E"/>
    <w:rsid w:val="00C63AB6"/>
    <w:rsid w:val="00C64CEC"/>
    <w:rsid w:val="00C70689"/>
    <w:rsid w:val="00C736C8"/>
    <w:rsid w:val="00C73771"/>
    <w:rsid w:val="00C7620C"/>
    <w:rsid w:val="00C81EAB"/>
    <w:rsid w:val="00C83BB4"/>
    <w:rsid w:val="00C96705"/>
    <w:rsid w:val="00C97321"/>
    <w:rsid w:val="00C9748D"/>
    <w:rsid w:val="00C97799"/>
    <w:rsid w:val="00CA0800"/>
    <w:rsid w:val="00CA19F3"/>
    <w:rsid w:val="00CB0646"/>
    <w:rsid w:val="00CB6FD4"/>
    <w:rsid w:val="00CC0225"/>
    <w:rsid w:val="00CC08C0"/>
    <w:rsid w:val="00CC1715"/>
    <w:rsid w:val="00CC1B1C"/>
    <w:rsid w:val="00CC3743"/>
    <w:rsid w:val="00CC3E54"/>
    <w:rsid w:val="00CC7F56"/>
    <w:rsid w:val="00CD1C8E"/>
    <w:rsid w:val="00CD4DF7"/>
    <w:rsid w:val="00CE3055"/>
    <w:rsid w:val="00CF008C"/>
    <w:rsid w:val="00CF038B"/>
    <w:rsid w:val="00CF2F3D"/>
    <w:rsid w:val="00CF50A7"/>
    <w:rsid w:val="00D045B0"/>
    <w:rsid w:val="00D0557D"/>
    <w:rsid w:val="00D067F2"/>
    <w:rsid w:val="00D2250D"/>
    <w:rsid w:val="00D24B08"/>
    <w:rsid w:val="00D25E93"/>
    <w:rsid w:val="00D261D2"/>
    <w:rsid w:val="00D30119"/>
    <w:rsid w:val="00D31D09"/>
    <w:rsid w:val="00D358D1"/>
    <w:rsid w:val="00D366EC"/>
    <w:rsid w:val="00D4202A"/>
    <w:rsid w:val="00D45D9C"/>
    <w:rsid w:val="00D47030"/>
    <w:rsid w:val="00D4766F"/>
    <w:rsid w:val="00D50370"/>
    <w:rsid w:val="00D54752"/>
    <w:rsid w:val="00D5502C"/>
    <w:rsid w:val="00D619A6"/>
    <w:rsid w:val="00D625E9"/>
    <w:rsid w:val="00D67528"/>
    <w:rsid w:val="00D71AF0"/>
    <w:rsid w:val="00D739E9"/>
    <w:rsid w:val="00D7621F"/>
    <w:rsid w:val="00D76AF4"/>
    <w:rsid w:val="00D82290"/>
    <w:rsid w:val="00D83DD8"/>
    <w:rsid w:val="00D8581C"/>
    <w:rsid w:val="00DA109E"/>
    <w:rsid w:val="00DA570B"/>
    <w:rsid w:val="00DB11CB"/>
    <w:rsid w:val="00DB167A"/>
    <w:rsid w:val="00DB296C"/>
    <w:rsid w:val="00DB3940"/>
    <w:rsid w:val="00DB3C13"/>
    <w:rsid w:val="00DB4246"/>
    <w:rsid w:val="00DC468E"/>
    <w:rsid w:val="00DC61D3"/>
    <w:rsid w:val="00DD0873"/>
    <w:rsid w:val="00DD29AF"/>
    <w:rsid w:val="00DD376D"/>
    <w:rsid w:val="00DD6788"/>
    <w:rsid w:val="00DE022F"/>
    <w:rsid w:val="00DE1230"/>
    <w:rsid w:val="00DE33ED"/>
    <w:rsid w:val="00DE6F47"/>
    <w:rsid w:val="00DF136C"/>
    <w:rsid w:val="00DF3757"/>
    <w:rsid w:val="00DF3DF8"/>
    <w:rsid w:val="00DF5971"/>
    <w:rsid w:val="00DF73A4"/>
    <w:rsid w:val="00E001EB"/>
    <w:rsid w:val="00E00DF5"/>
    <w:rsid w:val="00E0119D"/>
    <w:rsid w:val="00E01A81"/>
    <w:rsid w:val="00E04C8E"/>
    <w:rsid w:val="00E04EF3"/>
    <w:rsid w:val="00E05DD6"/>
    <w:rsid w:val="00E0741B"/>
    <w:rsid w:val="00E13A04"/>
    <w:rsid w:val="00E17D64"/>
    <w:rsid w:val="00E2060D"/>
    <w:rsid w:val="00E21042"/>
    <w:rsid w:val="00E21524"/>
    <w:rsid w:val="00E23510"/>
    <w:rsid w:val="00E24959"/>
    <w:rsid w:val="00E34A51"/>
    <w:rsid w:val="00E4033F"/>
    <w:rsid w:val="00E41A9E"/>
    <w:rsid w:val="00E45A3A"/>
    <w:rsid w:val="00E4660E"/>
    <w:rsid w:val="00E46DA7"/>
    <w:rsid w:val="00E50F4E"/>
    <w:rsid w:val="00E53DF0"/>
    <w:rsid w:val="00E6154F"/>
    <w:rsid w:val="00E61F5F"/>
    <w:rsid w:val="00E704DB"/>
    <w:rsid w:val="00E70A3F"/>
    <w:rsid w:val="00E71001"/>
    <w:rsid w:val="00E716B7"/>
    <w:rsid w:val="00E73B48"/>
    <w:rsid w:val="00E73F34"/>
    <w:rsid w:val="00E8623B"/>
    <w:rsid w:val="00E94DA6"/>
    <w:rsid w:val="00E961A8"/>
    <w:rsid w:val="00EA1050"/>
    <w:rsid w:val="00EA150F"/>
    <w:rsid w:val="00EA33C9"/>
    <w:rsid w:val="00EB0BB4"/>
    <w:rsid w:val="00EB3110"/>
    <w:rsid w:val="00EB40E2"/>
    <w:rsid w:val="00EB43D3"/>
    <w:rsid w:val="00EC018C"/>
    <w:rsid w:val="00ED0592"/>
    <w:rsid w:val="00ED1862"/>
    <w:rsid w:val="00ED620C"/>
    <w:rsid w:val="00EE054D"/>
    <w:rsid w:val="00EE1BBE"/>
    <w:rsid w:val="00EE25CC"/>
    <w:rsid w:val="00EE7AD0"/>
    <w:rsid w:val="00EF01D6"/>
    <w:rsid w:val="00EF06F2"/>
    <w:rsid w:val="00EF0E01"/>
    <w:rsid w:val="00EF1C3E"/>
    <w:rsid w:val="00EF7A7C"/>
    <w:rsid w:val="00F04FA2"/>
    <w:rsid w:val="00F05878"/>
    <w:rsid w:val="00F13F60"/>
    <w:rsid w:val="00F20133"/>
    <w:rsid w:val="00F202E1"/>
    <w:rsid w:val="00F27358"/>
    <w:rsid w:val="00F27F7B"/>
    <w:rsid w:val="00F3016F"/>
    <w:rsid w:val="00F34438"/>
    <w:rsid w:val="00F349FD"/>
    <w:rsid w:val="00F357BA"/>
    <w:rsid w:val="00F37E59"/>
    <w:rsid w:val="00F428CA"/>
    <w:rsid w:val="00F42D02"/>
    <w:rsid w:val="00F42D25"/>
    <w:rsid w:val="00F45A44"/>
    <w:rsid w:val="00F467A4"/>
    <w:rsid w:val="00F470B4"/>
    <w:rsid w:val="00F5401A"/>
    <w:rsid w:val="00F54668"/>
    <w:rsid w:val="00F551CF"/>
    <w:rsid w:val="00F557BC"/>
    <w:rsid w:val="00F5644E"/>
    <w:rsid w:val="00F608F9"/>
    <w:rsid w:val="00F6187D"/>
    <w:rsid w:val="00F6262A"/>
    <w:rsid w:val="00F62A09"/>
    <w:rsid w:val="00F6348E"/>
    <w:rsid w:val="00F63F9E"/>
    <w:rsid w:val="00F65277"/>
    <w:rsid w:val="00F67FA7"/>
    <w:rsid w:val="00F7700F"/>
    <w:rsid w:val="00F802F7"/>
    <w:rsid w:val="00F82ADD"/>
    <w:rsid w:val="00F866E4"/>
    <w:rsid w:val="00FA549F"/>
    <w:rsid w:val="00FB01AC"/>
    <w:rsid w:val="00FB0E57"/>
    <w:rsid w:val="00FB0FFB"/>
    <w:rsid w:val="00FB1374"/>
    <w:rsid w:val="00FC3293"/>
    <w:rsid w:val="00FC45F8"/>
    <w:rsid w:val="00FC67AF"/>
    <w:rsid w:val="00FD0A22"/>
    <w:rsid w:val="00FD2AA3"/>
    <w:rsid w:val="00FD2CD7"/>
    <w:rsid w:val="00FE3D39"/>
    <w:rsid w:val="00FE7495"/>
    <w:rsid w:val="00FE7BD3"/>
    <w:rsid w:val="00FF0896"/>
    <w:rsid w:val="00FF103A"/>
    <w:rsid w:val="00FF23C3"/>
    <w:rsid w:val="00FF5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A0CB7"/>
  <w15:docId w15:val="{F7383D3A-D3B2-475A-BCCD-E95BC15C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45D40"/>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754447"/>
    <w:pPr>
      <w:keepNext/>
      <w:numPr>
        <w:numId w:val="5"/>
      </w:numPr>
      <w:jc w:val="center"/>
      <w:outlineLvl w:val="0"/>
    </w:pPr>
    <w:rPr>
      <w:b/>
      <w:sz w:val="24"/>
      <w:szCs w:val="24"/>
    </w:rPr>
  </w:style>
  <w:style w:type="paragraph" w:styleId="Antrat2">
    <w:name w:val="heading 2"/>
    <w:basedOn w:val="prastasis"/>
    <w:next w:val="prastasis"/>
    <w:link w:val="Antrat2Diagrama"/>
    <w:uiPriority w:val="9"/>
    <w:unhideWhenUsed/>
    <w:qFormat/>
    <w:rsid w:val="00754447"/>
    <w:pPr>
      <w:keepNext/>
      <w:keepLines/>
      <w:spacing w:before="200"/>
      <w:ind w:left="576" w:hanging="576"/>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754447"/>
    <w:pPr>
      <w:keepNext/>
      <w:keepLines/>
      <w:spacing w:before="200"/>
      <w:ind w:left="720" w:hanging="72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semiHidden/>
    <w:unhideWhenUsed/>
    <w:qFormat/>
    <w:rsid w:val="00754447"/>
    <w:pPr>
      <w:keepNext/>
      <w:spacing w:before="240" w:after="60"/>
      <w:outlineLvl w:val="3"/>
    </w:pPr>
    <w:rPr>
      <w:rFonts w:eastAsia="SimSun"/>
      <w:b/>
      <w:bCs/>
      <w:sz w:val="28"/>
      <w:szCs w:val="28"/>
    </w:rPr>
  </w:style>
  <w:style w:type="paragraph" w:styleId="Antrat5">
    <w:name w:val="heading 5"/>
    <w:basedOn w:val="prastasis"/>
    <w:next w:val="prastasis"/>
    <w:link w:val="Antrat5Diagrama"/>
    <w:uiPriority w:val="9"/>
    <w:semiHidden/>
    <w:unhideWhenUsed/>
    <w:qFormat/>
    <w:rsid w:val="00754447"/>
    <w:pPr>
      <w:keepNext/>
      <w:keepLines/>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uiPriority w:val="9"/>
    <w:semiHidden/>
    <w:unhideWhenUsed/>
    <w:qFormat/>
    <w:rsid w:val="00754447"/>
    <w:pPr>
      <w:keepNext/>
      <w:keepLines/>
      <w:spacing w:before="200"/>
      <w:ind w:left="1152" w:hanging="1152"/>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754447"/>
    <w:pPr>
      <w:keepNext/>
      <w:keepLines/>
      <w:spacing w:before="200"/>
      <w:ind w:left="1296" w:hanging="1296"/>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nhideWhenUsed/>
    <w:qFormat/>
    <w:rsid w:val="00754447"/>
    <w:pPr>
      <w:spacing w:before="240" w:after="60"/>
      <w:outlineLvl w:val="7"/>
    </w:pPr>
    <w:rPr>
      <w:rFonts w:eastAsia="SimSun"/>
      <w:i/>
      <w:iCs/>
      <w:sz w:val="24"/>
      <w:szCs w:val="24"/>
    </w:rPr>
  </w:style>
  <w:style w:type="paragraph" w:styleId="Antrat9">
    <w:name w:val="heading 9"/>
    <w:basedOn w:val="prastasis"/>
    <w:next w:val="prastasis"/>
    <w:link w:val="Antrat9Diagrama"/>
    <w:uiPriority w:val="9"/>
    <w:semiHidden/>
    <w:unhideWhenUsed/>
    <w:qFormat/>
    <w:rsid w:val="00754447"/>
    <w:pPr>
      <w:keepNext/>
      <w:keepLines/>
      <w:spacing w:before="200"/>
      <w:ind w:left="1584" w:hanging="1584"/>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54447"/>
    <w:rPr>
      <w:rFonts w:ascii="Times New Roman" w:eastAsia="Times New Roman" w:hAnsi="Times New Roman" w:cs="Times New Roman"/>
      <w:b/>
      <w:lang w:val="ru-RU"/>
    </w:rPr>
  </w:style>
  <w:style w:type="character" w:customStyle="1" w:styleId="Antrat2Diagrama">
    <w:name w:val="Antraštė 2 Diagrama"/>
    <w:basedOn w:val="Numatytasispastraiposriftas"/>
    <w:link w:val="Antrat2"/>
    <w:uiPriority w:val="9"/>
    <w:rsid w:val="00754447"/>
    <w:rPr>
      <w:rFonts w:asciiTheme="majorHAnsi" w:eastAsiaTheme="majorEastAsia" w:hAnsiTheme="majorHAnsi" w:cstheme="majorBidi"/>
      <w:b/>
      <w:bCs/>
      <w:color w:val="4F81BD" w:themeColor="accent1"/>
      <w:sz w:val="26"/>
      <w:szCs w:val="26"/>
      <w:lang w:val="ru-RU"/>
    </w:rPr>
  </w:style>
  <w:style w:type="character" w:customStyle="1" w:styleId="Antrat3Diagrama">
    <w:name w:val="Antraštė 3 Diagrama"/>
    <w:basedOn w:val="Numatytasispastraiposriftas"/>
    <w:link w:val="Antrat3"/>
    <w:uiPriority w:val="9"/>
    <w:semiHidden/>
    <w:rsid w:val="00754447"/>
    <w:rPr>
      <w:rFonts w:asciiTheme="majorHAnsi" w:eastAsiaTheme="majorEastAsia" w:hAnsiTheme="majorHAnsi" w:cstheme="majorBidi"/>
      <w:b/>
      <w:bCs/>
      <w:color w:val="4F81BD" w:themeColor="accent1"/>
      <w:sz w:val="20"/>
      <w:szCs w:val="20"/>
      <w:lang w:val="ru-RU"/>
    </w:rPr>
  </w:style>
  <w:style w:type="character" w:customStyle="1" w:styleId="Antrat4Diagrama">
    <w:name w:val="Antraštė 4 Diagrama"/>
    <w:basedOn w:val="Numatytasispastraiposriftas"/>
    <w:link w:val="Antrat4"/>
    <w:semiHidden/>
    <w:rsid w:val="00754447"/>
    <w:rPr>
      <w:rFonts w:ascii="Calibri" w:eastAsia="SimSun" w:hAnsi="Calibri" w:cs="Times New Roman"/>
      <w:b/>
      <w:bCs/>
      <w:sz w:val="28"/>
      <w:szCs w:val="28"/>
      <w:lang w:val="ru-RU"/>
    </w:rPr>
  </w:style>
  <w:style w:type="character" w:customStyle="1" w:styleId="Antrat5Diagrama">
    <w:name w:val="Antraštė 5 Diagrama"/>
    <w:basedOn w:val="Numatytasispastraiposriftas"/>
    <w:link w:val="Antrat5"/>
    <w:uiPriority w:val="9"/>
    <w:semiHidden/>
    <w:rsid w:val="00754447"/>
    <w:rPr>
      <w:rFonts w:asciiTheme="majorHAnsi" w:eastAsiaTheme="majorEastAsia" w:hAnsiTheme="majorHAnsi" w:cstheme="majorBidi"/>
      <w:color w:val="243F60" w:themeColor="accent1" w:themeShade="7F"/>
      <w:sz w:val="22"/>
      <w:szCs w:val="22"/>
      <w:lang w:val="lt-LT"/>
    </w:rPr>
  </w:style>
  <w:style w:type="character" w:customStyle="1" w:styleId="Antrat6Diagrama">
    <w:name w:val="Antraštė 6 Diagrama"/>
    <w:basedOn w:val="Numatytasispastraiposriftas"/>
    <w:link w:val="Antrat6"/>
    <w:uiPriority w:val="9"/>
    <w:semiHidden/>
    <w:rsid w:val="00754447"/>
    <w:rPr>
      <w:rFonts w:asciiTheme="majorHAnsi" w:eastAsiaTheme="majorEastAsia" w:hAnsiTheme="majorHAnsi" w:cstheme="majorBidi"/>
      <w:i/>
      <w:iCs/>
      <w:color w:val="243F60" w:themeColor="accent1" w:themeShade="7F"/>
      <w:sz w:val="20"/>
      <w:szCs w:val="20"/>
      <w:lang w:val="ru-RU"/>
    </w:rPr>
  </w:style>
  <w:style w:type="character" w:customStyle="1" w:styleId="Antrat7Diagrama">
    <w:name w:val="Antraštė 7 Diagrama"/>
    <w:basedOn w:val="Numatytasispastraiposriftas"/>
    <w:link w:val="Antrat7"/>
    <w:rsid w:val="00754447"/>
    <w:rPr>
      <w:rFonts w:asciiTheme="majorHAnsi" w:eastAsiaTheme="majorEastAsia" w:hAnsiTheme="majorHAnsi" w:cstheme="majorBidi"/>
      <w:i/>
      <w:iCs/>
      <w:color w:val="404040" w:themeColor="text1" w:themeTint="BF"/>
      <w:sz w:val="20"/>
      <w:szCs w:val="20"/>
      <w:lang w:val="ru-RU"/>
    </w:rPr>
  </w:style>
  <w:style w:type="character" w:customStyle="1" w:styleId="Antrat8Diagrama">
    <w:name w:val="Antraštė 8 Diagrama"/>
    <w:basedOn w:val="Numatytasispastraiposriftas"/>
    <w:link w:val="Antrat8"/>
    <w:rsid w:val="00754447"/>
    <w:rPr>
      <w:rFonts w:ascii="Calibri" w:eastAsia="SimSun" w:hAnsi="Calibri" w:cs="Times New Roman"/>
      <w:i/>
      <w:iCs/>
      <w:lang w:val="ru-RU"/>
    </w:rPr>
  </w:style>
  <w:style w:type="character" w:customStyle="1" w:styleId="Antrat9Diagrama">
    <w:name w:val="Antraštė 9 Diagrama"/>
    <w:basedOn w:val="Numatytasispastraiposriftas"/>
    <w:link w:val="Antrat9"/>
    <w:uiPriority w:val="9"/>
    <w:semiHidden/>
    <w:rsid w:val="00754447"/>
    <w:rPr>
      <w:rFonts w:asciiTheme="majorHAnsi" w:eastAsiaTheme="majorEastAsia" w:hAnsiTheme="majorHAnsi" w:cstheme="majorBidi"/>
      <w:i/>
      <w:iCs/>
      <w:color w:val="404040" w:themeColor="text1" w:themeTint="BF"/>
      <w:sz w:val="20"/>
      <w:szCs w:val="20"/>
      <w:lang w:val="ru-RU"/>
    </w:rPr>
  </w:style>
  <w:style w:type="character" w:styleId="Hipersaitas">
    <w:name w:val="Hyperlink"/>
    <w:uiPriority w:val="99"/>
    <w:unhideWhenUsed/>
    <w:rsid w:val="00754447"/>
    <w:rPr>
      <w:color w:val="0000FF"/>
      <w:u w:val="single"/>
    </w:rPr>
  </w:style>
  <w:style w:type="paragraph" w:styleId="Porat">
    <w:name w:val="footer"/>
    <w:aliases w:val=" Diagrama"/>
    <w:basedOn w:val="prastasis"/>
    <w:link w:val="PoratDiagrama"/>
    <w:unhideWhenUsed/>
    <w:rsid w:val="00754447"/>
    <w:pPr>
      <w:tabs>
        <w:tab w:val="center" w:pos="4819"/>
        <w:tab w:val="right" w:pos="9638"/>
      </w:tabs>
    </w:pPr>
  </w:style>
  <w:style w:type="character" w:customStyle="1" w:styleId="PoratDiagrama">
    <w:name w:val="Poraštė Diagrama"/>
    <w:aliases w:val=" Diagrama Diagrama"/>
    <w:basedOn w:val="Numatytasispastraiposriftas"/>
    <w:link w:val="Porat"/>
    <w:rsid w:val="00754447"/>
    <w:rPr>
      <w:rFonts w:ascii="Times New Roman" w:eastAsia="Times New Roman" w:hAnsi="Times New Roman" w:cs="Times New Roman"/>
      <w:sz w:val="20"/>
      <w:szCs w:val="20"/>
      <w:lang w:val="ru-RU"/>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754447"/>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754447"/>
    <w:pPr>
      <w:jc w:val="both"/>
    </w:pPr>
    <w:rPr>
      <w:rFonts w:asciiTheme="minorHAnsi" w:hAnsiTheme="minorHAnsi" w:cstheme="minorBidi"/>
      <w:sz w:val="24"/>
      <w:szCs w:val="24"/>
      <w:lang w:val="en-US"/>
    </w:rPr>
  </w:style>
  <w:style w:type="character" w:customStyle="1" w:styleId="BodyTextChar1">
    <w:name w:val="Body Text Char1"/>
    <w:basedOn w:val="Numatytasispastraiposriftas"/>
    <w:uiPriority w:val="99"/>
    <w:semiHidden/>
    <w:rsid w:val="00754447"/>
    <w:rPr>
      <w:rFonts w:ascii="Calibri" w:eastAsia="Calibri" w:hAnsi="Calibri" w:cs="Times New Roman"/>
      <w:sz w:val="22"/>
      <w:szCs w:val="22"/>
      <w:lang w:val="lt-LT"/>
    </w:rPr>
  </w:style>
  <w:style w:type="paragraph" w:styleId="Pagrindiniotekstotrauka">
    <w:name w:val="Body Text Indent"/>
    <w:basedOn w:val="prastasis"/>
    <w:link w:val="PagrindiniotekstotraukaDiagrama"/>
    <w:unhideWhenUsed/>
    <w:rsid w:val="00754447"/>
    <w:pPr>
      <w:ind w:firstLine="360"/>
      <w:jc w:val="both"/>
    </w:pPr>
    <w:rPr>
      <w:sz w:val="24"/>
    </w:rPr>
  </w:style>
  <w:style w:type="character" w:customStyle="1" w:styleId="PagrindiniotekstotraukaDiagrama">
    <w:name w:val="Pagrindinio teksto įtrauka Diagrama"/>
    <w:basedOn w:val="Numatytasispastraiposriftas"/>
    <w:link w:val="Pagrindiniotekstotrauka"/>
    <w:rsid w:val="00754447"/>
    <w:rPr>
      <w:rFonts w:ascii="Times New Roman" w:eastAsia="Times New Roman" w:hAnsi="Times New Roman" w:cs="Times New Roman"/>
      <w:szCs w:val="20"/>
      <w:lang w:val="lt-LT"/>
    </w:rPr>
  </w:style>
  <w:style w:type="paragraph" w:styleId="Pagrindiniotekstotrauka2">
    <w:name w:val="Body Text Indent 2"/>
    <w:basedOn w:val="prastasis"/>
    <w:link w:val="Pagrindiniotekstotrauka2Diagrama"/>
    <w:unhideWhenUsed/>
    <w:rsid w:val="00754447"/>
    <w:pPr>
      <w:ind w:firstLine="720"/>
      <w:jc w:val="both"/>
    </w:pPr>
    <w:rPr>
      <w:sz w:val="24"/>
    </w:rPr>
  </w:style>
  <w:style w:type="character" w:customStyle="1" w:styleId="Pagrindiniotekstotrauka2Diagrama">
    <w:name w:val="Pagrindinio teksto įtrauka 2 Diagrama"/>
    <w:basedOn w:val="Numatytasispastraiposriftas"/>
    <w:link w:val="Pagrindiniotekstotrauka2"/>
    <w:rsid w:val="00754447"/>
    <w:rPr>
      <w:rFonts w:ascii="Times New Roman" w:eastAsia="Times New Roman" w:hAnsi="Times New Roman" w:cs="Times New Roman"/>
      <w:szCs w:val="20"/>
      <w:lang w:val="lt-LT"/>
    </w:rPr>
  </w:style>
  <w:style w:type="paragraph" w:styleId="Pagrindiniotekstotrauka3">
    <w:name w:val="Body Text Indent 3"/>
    <w:basedOn w:val="prastasis"/>
    <w:link w:val="Pagrindiniotekstotrauka3Diagrama"/>
    <w:semiHidden/>
    <w:unhideWhenUsed/>
    <w:rsid w:val="00754447"/>
    <w:pPr>
      <w:ind w:left="426" w:hanging="426"/>
      <w:jc w:val="both"/>
    </w:pPr>
    <w:rPr>
      <w:sz w:val="24"/>
    </w:rPr>
  </w:style>
  <w:style w:type="character" w:customStyle="1" w:styleId="Pagrindiniotekstotrauka3Diagrama">
    <w:name w:val="Pagrindinio teksto įtrauka 3 Diagrama"/>
    <w:basedOn w:val="Numatytasispastraiposriftas"/>
    <w:link w:val="Pagrindiniotekstotrauka3"/>
    <w:semiHidden/>
    <w:rsid w:val="00754447"/>
    <w:rPr>
      <w:rFonts w:ascii="Times New Roman" w:eastAsia="Times New Roman" w:hAnsi="Times New Roman" w:cs="Times New Roman"/>
      <w:szCs w:val="20"/>
      <w:lang w:val="lt-LT"/>
    </w:rPr>
  </w:style>
  <w:style w:type="paragraph" w:customStyle="1" w:styleId="DiagramaDiagramaDiagrama">
    <w:name w:val="Diagrama Diagrama Diagrama"/>
    <w:basedOn w:val="prastasis"/>
    <w:rsid w:val="00754447"/>
    <w:pPr>
      <w:spacing w:after="160" w:line="240" w:lineRule="exact"/>
    </w:pPr>
    <w:rPr>
      <w:rFonts w:ascii="Tahoma" w:hAnsi="Tahoma"/>
      <w:lang w:val="en-US"/>
    </w:rPr>
  </w:style>
  <w:style w:type="paragraph" w:styleId="Paprastasistekstas">
    <w:name w:val="Plain Text"/>
    <w:basedOn w:val="prastasis"/>
    <w:link w:val="PaprastasistekstasDiagrama"/>
    <w:uiPriority w:val="99"/>
    <w:unhideWhenUsed/>
    <w:rsid w:val="00754447"/>
    <w:rPr>
      <w:szCs w:val="21"/>
    </w:rPr>
  </w:style>
  <w:style w:type="character" w:customStyle="1" w:styleId="PaprastasistekstasDiagrama">
    <w:name w:val="Paprastasis tekstas Diagrama"/>
    <w:basedOn w:val="Numatytasispastraiposriftas"/>
    <w:link w:val="Paprastasistekstas"/>
    <w:uiPriority w:val="99"/>
    <w:rsid w:val="00754447"/>
    <w:rPr>
      <w:rFonts w:ascii="Calibri" w:eastAsia="Calibri" w:hAnsi="Calibri" w:cs="Times New Roman"/>
      <w:sz w:val="22"/>
      <w:szCs w:val="21"/>
      <w:lang w:val="lt-LT"/>
    </w:rPr>
  </w:style>
  <w:style w:type="paragraph" w:styleId="Debesliotekstas">
    <w:name w:val="Balloon Text"/>
    <w:basedOn w:val="prastasis"/>
    <w:link w:val="DebesliotekstasDiagrama"/>
    <w:uiPriority w:val="99"/>
    <w:semiHidden/>
    <w:unhideWhenUsed/>
    <w:rsid w:val="00754447"/>
    <w:rPr>
      <w:rFonts w:ascii="Lucida Grande" w:hAnsi="Lucida Grande"/>
      <w:sz w:val="18"/>
      <w:szCs w:val="18"/>
    </w:rPr>
  </w:style>
  <w:style w:type="character" w:customStyle="1" w:styleId="DebesliotekstasDiagrama">
    <w:name w:val="Debesėlio tekstas Diagrama"/>
    <w:basedOn w:val="Numatytasispastraiposriftas"/>
    <w:link w:val="Debesliotekstas"/>
    <w:uiPriority w:val="99"/>
    <w:semiHidden/>
    <w:rsid w:val="00754447"/>
    <w:rPr>
      <w:rFonts w:ascii="Lucida Grande" w:eastAsia="Calibri" w:hAnsi="Lucida Grande" w:cs="Times New Roman"/>
      <w:sz w:val="18"/>
      <w:szCs w:val="18"/>
      <w:lang w:val="lt-LT"/>
    </w:rPr>
  </w:style>
  <w:style w:type="character" w:styleId="Perirtashipersaitas">
    <w:name w:val="FollowedHyperlink"/>
    <w:basedOn w:val="Numatytasispastraiposriftas"/>
    <w:uiPriority w:val="99"/>
    <w:semiHidden/>
    <w:unhideWhenUsed/>
    <w:rsid w:val="00754447"/>
    <w:rPr>
      <w:color w:val="800080" w:themeColor="followedHyperlink"/>
      <w:u w:val="single"/>
    </w:rPr>
  </w:style>
  <w:style w:type="character" w:styleId="Komentaronuoroda">
    <w:name w:val="annotation reference"/>
    <w:basedOn w:val="Numatytasispastraiposriftas"/>
    <w:uiPriority w:val="99"/>
    <w:unhideWhenUsed/>
    <w:rsid w:val="00754447"/>
    <w:rPr>
      <w:sz w:val="18"/>
      <w:szCs w:val="18"/>
    </w:rPr>
  </w:style>
  <w:style w:type="paragraph" w:styleId="Komentarotekstas">
    <w:name w:val="annotation text"/>
    <w:aliases w:val=" Char3,Char3"/>
    <w:basedOn w:val="prastasis"/>
    <w:link w:val="KomentarotekstasDiagrama"/>
    <w:uiPriority w:val="99"/>
    <w:unhideWhenUsed/>
    <w:rsid w:val="00754447"/>
    <w:rPr>
      <w:sz w:val="24"/>
      <w:szCs w:val="24"/>
    </w:rPr>
  </w:style>
  <w:style w:type="character" w:customStyle="1" w:styleId="KomentarotekstasDiagrama">
    <w:name w:val="Komentaro tekstas Diagrama"/>
    <w:aliases w:val=" Char3 Diagrama,Char3 Diagrama"/>
    <w:basedOn w:val="Numatytasispastraiposriftas"/>
    <w:link w:val="Komentarotekstas"/>
    <w:uiPriority w:val="99"/>
    <w:rsid w:val="00754447"/>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54447"/>
    <w:rPr>
      <w:b/>
      <w:bCs/>
      <w:sz w:val="20"/>
      <w:szCs w:val="20"/>
    </w:rPr>
  </w:style>
  <w:style w:type="character" w:customStyle="1" w:styleId="KomentarotemaDiagrama">
    <w:name w:val="Komentaro tema Diagrama"/>
    <w:basedOn w:val="KomentarotekstasDiagrama"/>
    <w:link w:val="Komentarotema"/>
    <w:uiPriority w:val="99"/>
    <w:semiHidden/>
    <w:rsid w:val="00754447"/>
    <w:rPr>
      <w:rFonts w:ascii="Calibri" w:eastAsia="Calibri" w:hAnsi="Calibri" w:cs="Times New Roman"/>
      <w:b/>
      <w:bCs/>
      <w:sz w:val="20"/>
      <w:szCs w:val="20"/>
      <w:lang w:val="lt-LT"/>
    </w:rPr>
  </w:style>
  <w:style w:type="paragraph" w:styleId="Sraopastraipa">
    <w:name w:val="List Paragraph"/>
    <w:aliases w:val="Numbering,ERP-List Paragraph,List Paragraph11,List Paragraph111"/>
    <w:basedOn w:val="prastasis"/>
    <w:link w:val="SraopastraipaDiagrama"/>
    <w:uiPriority w:val="99"/>
    <w:qFormat/>
    <w:rsid w:val="00754447"/>
    <w:pPr>
      <w:ind w:left="720"/>
      <w:contextualSpacing/>
    </w:pPr>
  </w:style>
  <w:style w:type="paragraph" w:styleId="Turinys1">
    <w:name w:val="toc 1"/>
    <w:basedOn w:val="prastasis"/>
    <w:next w:val="prastasis"/>
    <w:autoRedefine/>
    <w:uiPriority w:val="39"/>
    <w:unhideWhenUsed/>
    <w:rsid w:val="007C6270"/>
    <w:pPr>
      <w:tabs>
        <w:tab w:val="left" w:pos="540"/>
        <w:tab w:val="left" w:pos="660"/>
        <w:tab w:val="right" w:leader="dot" w:pos="9356"/>
      </w:tabs>
      <w:spacing w:after="100" w:line="276" w:lineRule="auto"/>
    </w:pPr>
    <w:rPr>
      <w:sz w:val="24"/>
    </w:rPr>
  </w:style>
  <w:style w:type="paragraph" w:styleId="Antrats">
    <w:name w:val="header"/>
    <w:basedOn w:val="prastasis"/>
    <w:link w:val="AntratsDiagrama"/>
    <w:unhideWhenUsed/>
    <w:rsid w:val="00754447"/>
    <w:pPr>
      <w:tabs>
        <w:tab w:val="center" w:pos="4320"/>
        <w:tab w:val="right" w:pos="8640"/>
      </w:tabs>
    </w:pPr>
  </w:style>
  <w:style w:type="character" w:customStyle="1" w:styleId="AntratsDiagrama">
    <w:name w:val="Antraštės Diagrama"/>
    <w:basedOn w:val="Numatytasispastraiposriftas"/>
    <w:link w:val="Antrats"/>
    <w:rsid w:val="00754447"/>
    <w:rPr>
      <w:rFonts w:ascii="Calibri" w:eastAsia="Calibri" w:hAnsi="Calibri" w:cs="Times New Roman"/>
      <w:sz w:val="22"/>
      <w:szCs w:val="22"/>
      <w:lang w:val="lt-LT"/>
    </w:rPr>
  </w:style>
  <w:style w:type="paragraph" w:styleId="Pataisymai">
    <w:name w:val="Revision"/>
    <w:hidden/>
    <w:uiPriority w:val="99"/>
    <w:semiHidden/>
    <w:rsid w:val="00754447"/>
    <w:rPr>
      <w:rFonts w:ascii="Calibri" w:eastAsia="Calibri" w:hAnsi="Calibri" w:cs="Times New Roman"/>
      <w:sz w:val="22"/>
      <w:szCs w:val="22"/>
      <w:lang w:val="lt-LT"/>
    </w:rPr>
  </w:style>
  <w:style w:type="character" w:customStyle="1" w:styleId="SraopastraipaDiagrama">
    <w:name w:val="Sąrašo pastraipa Diagrama"/>
    <w:aliases w:val="Numbering Diagrama,ERP-List Paragraph Diagrama,List Paragraph11 Diagrama,List Paragraph111 Diagrama"/>
    <w:link w:val="Sraopastraipa"/>
    <w:uiPriority w:val="99"/>
    <w:locked/>
    <w:rsid w:val="00754447"/>
    <w:rPr>
      <w:rFonts w:ascii="Calibri" w:eastAsia="Calibri" w:hAnsi="Calibri" w:cs="Times New Roman"/>
      <w:sz w:val="22"/>
      <w:szCs w:val="22"/>
      <w:lang w:val="lt-LT"/>
    </w:rPr>
  </w:style>
  <w:style w:type="paragraph" w:customStyle="1" w:styleId="Stilius3">
    <w:name w:val="Stilius3"/>
    <w:basedOn w:val="prastasis"/>
    <w:qFormat/>
    <w:rsid w:val="00754447"/>
    <w:pPr>
      <w:spacing w:before="200"/>
      <w:jc w:val="both"/>
    </w:pPr>
  </w:style>
  <w:style w:type="character" w:styleId="Puslapionumeris">
    <w:name w:val="page number"/>
    <w:basedOn w:val="Numatytasispastraiposriftas"/>
    <w:rsid w:val="00754447"/>
  </w:style>
  <w:style w:type="paragraph" w:customStyle="1" w:styleId="Default">
    <w:name w:val="Default"/>
    <w:rsid w:val="00754447"/>
    <w:pPr>
      <w:autoSpaceDE w:val="0"/>
      <w:autoSpaceDN w:val="0"/>
      <w:adjustRightInd w:val="0"/>
    </w:pPr>
    <w:rPr>
      <w:rFonts w:ascii="Times New Roman" w:eastAsia="Times New Roman" w:hAnsi="Times New Roman" w:cs="Times New Roman"/>
      <w:color w:val="000000"/>
    </w:rPr>
  </w:style>
  <w:style w:type="paragraph" w:styleId="Turinioantrat">
    <w:name w:val="TOC Heading"/>
    <w:basedOn w:val="Antrat1"/>
    <w:next w:val="prastasis"/>
    <w:uiPriority w:val="39"/>
    <w:unhideWhenUsed/>
    <w:qFormat/>
    <w:rsid w:val="00754447"/>
    <w:pPr>
      <w:keepLines/>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Bodytxt">
    <w:name w:val="Bodytxt"/>
    <w:basedOn w:val="prastasis"/>
    <w:rsid w:val="00754447"/>
    <w:pPr>
      <w:keepNext/>
      <w:jc w:val="both"/>
    </w:pPr>
    <w:rPr>
      <w:lang w:eastAsia="fi-FI"/>
    </w:rPr>
  </w:style>
  <w:style w:type="paragraph" w:customStyle="1" w:styleId="text-3mezera">
    <w:name w:val="text - 3 mezera"/>
    <w:basedOn w:val="prastasis"/>
    <w:rsid w:val="00754447"/>
    <w:pPr>
      <w:widowControl w:val="0"/>
      <w:spacing w:before="60" w:line="240" w:lineRule="exact"/>
      <w:jc w:val="both"/>
    </w:pPr>
    <w:rPr>
      <w:rFonts w:ascii="Arial" w:hAnsi="Arial" w:cs="Arial"/>
      <w:sz w:val="24"/>
      <w:szCs w:val="24"/>
      <w:lang w:val="cs-CZ" w:eastAsia="fi-FI"/>
    </w:rPr>
  </w:style>
  <w:style w:type="character" w:styleId="Puslapioinaosnuoroda">
    <w:name w:val="footnote reference"/>
    <w:basedOn w:val="Numatytasispastraiposriftas"/>
    <w:rsid w:val="00754447"/>
    <w:rPr>
      <w:vertAlign w:val="superscript"/>
    </w:rPr>
  </w:style>
  <w:style w:type="paragraph" w:customStyle="1" w:styleId="Head21">
    <w:name w:val="Head 2.1"/>
    <w:basedOn w:val="prastasis"/>
    <w:rsid w:val="00754447"/>
    <w:pPr>
      <w:suppressAutoHyphens/>
      <w:overflowPunct w:val="0"/>
      <w:autoSpaceDE w:val="0"/>
      <w:autoSpaceDN w:val="0"/>
      <w:adjustRightInd w:val="0"/>
      <w:jc w:val="center"/>
      <w:textAlignment w:val="baseline"/>
    </w:pPr>
    <w:rPr>
      <w:b/>
      <w:sz w:val="28"/>
      <w:lang w:val="en-US"/>
    </w:rPr>
  </w:style>
  <w:style w:type="paragraph" w:customStyle="1" w:styleId="BodyText1">
    <w:name w:val="Body Text1"/>
    <w:rsid w:val="00754447"/>
    <w:pPr>
      <w:ind w:firstLine="312"/>
      <w:jc w:val="both"/>
    </w:pPr>
    <w:rPr>
      <w:rFonts w:ascii="TimesLT" w:eastAsia="Times New Roman" w:hAnsi="TimesLT" w:cs="Times New Roman"/>
      <w:snapToGrid w:val="0"/>
      <w:sz w:val="20"/>
      <w:szCs w:val="20"/>
    </w:rPr>
  </w:style>
  <w:style w:type="character" w:customStyle="1" w:styleId="FontStyle23">
    <w:name w:val="Font Style23"/>
    <w:uiPriority w:val="99"/>
    <w:rsid w:val="00A35008"/>
    <w:rPr>
      <w:rFonts w:ascii="Times New Roman" w:hAnsi="Times New Roman" w:cs="Times New Roman"/>
      <w:sz w:val="20"/>
      <w:szCs w:val="20"/>
    </w:rPr>
  </w:style>
  <w:style w:type="paragraph" w:customStyle="1" w:styleId="Style14">
    <w:name w:val="Style14"/>
    <w:basedOn w:val="prastasis"/>
    <w:uiPriority w:val="99"/>
    <w:rsid w:val="00A35008"/>
    <w:pPr>
      <w:widowControl w:val="0"/>
      <w:autoSpaceDE w:val="0"/>
      <w:autoSpaceDN w:val="0"/>
      <w:adjustRightInd w:val="0"/>
      <w:spacing w:line="259" w:lineRule="exact"/>
      <w:jc w:val="both"/>
    </w:pPr>
    <w:rPr>
      <w:sz w:val="24"/>
      <w:szCs w:val="24"/>
      <w:lang w:val="en-US"/>
    </w:rPr>
  </w:style>
  <w:style w:type="character" w:styleId="Grietas">
    <w:name w:val="Strong"/>
    <w:basedOn w:val="Numatytasispastraiposriftas"/>
    <w:uiPriority w:val="22"/>
    <w:qFormat/>
    <w:rsid w:val="008A6363"/>
    <w:rPr>
      <w:rFonts w:cs="Times New Roman"/>
      <w:b/>
      <w:bCs/>
    </w:rPr>
  </w:style>
  <w:style w:type="paragraph" w:customStyle="1" w:styleId="ATekstas">
    <w:name w:val="A Tekstas"/>
    <w:basedOn w:val="prastasis"/>
    <w:uiPriority w:val="99"/>
    <w:rsid w:val="008A6363"/>
    <w:pPr>
      <w:spacing w:before="120" w:line="300" w:lineRule="auto"/>
      <w:jc w:val="both"/>
    </w:pPr>
    <w:rPr>
      <w:sz w:val="24"/>
      <w:szCs w:val="24"/>
      <w:lang w:eastAsia="lt-LT"/>
    </w:rPr>
  </w:style>
  <w:style w:type="paragraph" w:styleId="Turinys2">
    <w:name w:val="toc 2"/>
    <w:basedOn w:val="prastasis"/>
    <w:next w:val="prastasis"/>
    <w:autoRedefine/>
    <w:uiPriority w:val="39"/>
    <w:unhideWhenUsed/>
    <w:rsid w:val="00471684"/>
    <w:pPr>
      <w:spacing w:after="100"/>
      <w:ind w:left="220"/>
    </w:pPr>
  </w:style>
  <w:style w:type="table" w:styleId="viesusisspalvinimas">
    <w:name w:val="Light Shading"/>
    <w:basedOn w:val="prastojilentel"/>
    <w:uiPriority w:val="60"/>
    <w:rsid w:val="007F54F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entelstinklelis">
    <w:name w:val="Table Grid"/>
    <w:basedOn w:val="prastojilentel"/>
    <w:uiPriority w:val="59"/>
    <w:rsid w:val="007F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unhideWhenUsed/>
    <w:rsid w:val="00DA570B"/>
    <w:rPr>
      <w:rFonts w:ascii="Calibri" w:eastAsia="Calibri" w:hAnsi="Calibri"/>
      <w:lang w:val="lt-LT" w:eastAsia="x-none"/>
    </w:rPr>
  </w:style>
  <w:style w:type="character" w:customStyle="1" w:styleId="PuslapioinaostekstasDiagrama">
    <w:name w:val="Puslapio išnašos tekstas Diagrama"/>
    <w:basedOn w:val="Numatytasispastraiposriftas"/>
    <w:link w:val="Puslapioinaostekstas"/>
    <w:uiPriority w:val="99"/>
    <w:rsid w:val="00DA570B"/>
    <w:rPr>
      <w:rFonts w:ascii="Calibri" w:eastAsia="Calibri" w:hAnsi="Calibri" w:cs="Times New Roman"/>
      <w:sz w:val="20"/>
      <w:szCs w:val="20"/>
      <w:lang w:val="lt-LT" w:eastAsia="x-none"/>
    </w:rPr>
  </w:style>
  <w:style w:type="paragraph" w:styleId="Dokumentoinaostekstas">
    <w:name w:val="endnote text"/>
    <w:basedOn w:val="prastasis"/>
    <w:link w:val="DokumentoinaostekstasDiagrama"/>
    <w:uiPriority w:val="99"/>
    <w:unhideWhenUsed/>
    <w:rsid w:val="009110CB"/>
    <w:rPr>
      <w:sz w:val="24"/>
      <w:szCs w:val="24"/>
    </w:rPr>
  </w:style>
  <w:style w:type="character" w:customStyle="1" w:styleId="DokumentoinaostekstasDiagrama">
    <w:name w:val="Dokumento išnašos tekstas Diagrama"/>
    <w:basedOn w:val="Numatytasispastraiposriftas"/>
    <w:link w:val="Dokumentoinaostekstas"/>
    <w:uiPriority w:val="99"/>
    <w:rsid w:val="009110CB"/>
    <w:rPr>
      <w:rFonts w:ascii="Times New Roman" w:eastAsia="Times New Roman" w:hAnsi="Times New Roman" w:cs="Times New Roman"/>
      <w:lang w:val="ru-RU"/>
    </w:rPr>
  </w:style>
  <w:style w:type="character" w:styleId="Dokumentoinaosnumeris">
    <w:name w:val="endnote reference"/>
    <w:basedOn w:val="Numatytasispastraiposriftas"/>
    <w:uiPriority w:val="99"/>
    <w:unhideWhenUsed/>
    <w:rsid w:val="009110CB"/>
    <w:rPr>
      <w:vertAlign w:val="superscript"/>
    </w:rPr>
  </w:style>
  <w:style w:type="numbering" w:customStyle="1" w:styleId="Sraonra1">
    <w:name w:val="Sąrašo nėra1"/>
    <w:next w:val="Sraonra"/>
    <w:uiPriority w:val="99"/>
    <w:semiHidden/>
    <w:unhideWhenUsed/>
    <w:rsid w:val="000C7237"/>
  </w:style>
  <w:style w:type="paragraph" w:customStyle="1" w:styleId="Point1">
    <w:name w:val="Point 1"/>
    <w:basedOn w:val="prastasis"/>
    <w:rsid w:val="000C7237"/>
    <w:pPr>
      <w:spacing w:before="120" w:after="120"/>
      <w:ind w:left="1418" w:hanging="567"/>
      <w:jc w:val="both"/>
    </w:pPr>
    <w:rPr>
      <w:sz w:val="24"/>
      <w:szCs w:val="24"/>
      <w:lang w:val="en-GB" w:eastAsia="lt-LT"/>
    </w:rPr>
  </w:style>
  <w:style w:type="paragraph" w:styleId="Turinys3">
    <w:name w:val="toc 3"/>
    <w:basedOn w:val="prastasis"/>
    <w:next w:val="prastasis"/>
    <w:autoRedefine/>
    <w:uiPriority w:val="39"/>
    <w:unhideWhenUsed/>
    <w:rsid w:val="000C7237"/>
    <w:pPr>
      <w:tabs>
        <w:tab w:val="right" w:leader="dot" w:pos="9628"/>
      </w:tabs>
      <w:spacing w:after="100"/>
    </w:pPr>
    <w:rPr>
      <w:rFonts w:ascii="Calibri" w:eastAsia="Calibri" w:hAnsi="Calibri"/>
      <w:sz w:val="22"/>
      <w:szCs w:val="22"/>
      <w:lang w:val="lt-LT"/>
    </w:rPr>
  </w:style>
  <w:style w:type="character" w:customStyle="1" w:styleId="apple-converted-space">
    <w:name w:val="apple-converted-space"/>
    <w:basedOn w:val="Numatytasispastraiposriftas"/>
    <w:rsid w:val="000C7237"/>
  </w:style>
  <w:style w:type="numbering" w:customStyle="1" w:styleId="Sraonra11">
    <w:name w:val="Sąrašo nėra11"/>
    <w:next w:val="Sraonra"/>
    <w:uiPriority w:val="99"/>
    <w:semiHidden/>
    <w:unhideWhenUsed/>
    <w:rsid w:val="000C7237"/>
  </w:style>
  <w:style w:type="paragraph" w:customStyle="1" w:styleId="Antrat21">
    <w:name w:val="Antraštė 21"/>
    <w:basedOn w:val="prastasis"/>
    <w:next w:val="prastasis"/>
    <w:uiPriority w:val="9"/>
    <w:semiHidden/>
    <w:unhideWhenUsed/>
    <w:qFormat/>
    <w:rsid w:val="000C7237"/>
    <w:pPr>
      <w:keepNext/>
      <w:keepLines/>
      <w:spacing w:before="40"/>
      <w:outlineLvl w:val="1"/>
    </w:pPr>
    <w:rPr>
      <w:rFonts w:ascii="Calibri" w:eastAsia="MS Gothic" w:hAnsi="Calibri"/>
      <w:color w:val="365F91"/>
      <w:sz w:val="26"/>
      <w:szCs w:val="26"/>
      <w:lang w:val="lt-LT"/>
    </w:rPr>
  </w:style>
  <w:style w:type="paragraph" w:customStyle="1" w:styleId="Antrat31">
    <w:name w:val="Antraštė 31"/>
    <w:basedOn w:val="prastasis"/>
    <w:next w:val="prastasis"/>
    <w:uiPriority w:val="9"/>
    <w:semiHidden/>
    <w:unhideWhenUsed/>
    <w:qFormat/>
    <w:rsid w:val="000C7237"/>
    <w:pPr>
      <w:keepNext/>
      <w:keepLines/>
      <w:spacing w:before="40"/>
      <w:outlineLvl w:val="2"/>
    </w:pPr>
    <w:rPr>
      <w:rFonts w:ascii="Calibri" w:eastAsia="MS Gothic" w:hAnsi="Calibri"/>
      <w:color w:val="243F60"/>
      <w:sz w:val="24"/>
      <w:szCs w:val="24"/>
      <w:lang w:val="lt-LT"/>
    </w:rPr>
  </w:style>
  <w:style w:type="paragraph" w:customStyle="1" w:styleId="Antrat51">
    <w:name w:val="Antraštė 51"/>
    <w:basedOn w:val="prastasis"/>
    <w:next w:val="prastasis"/>
    <w:uiPriority w:val="9"/>
    <w:semiHidden/>
    <w:unhideWhenUsed/>
    <w:qFormat/>
    <w:rsid w:val="000C7237"/>
    <w:pPr>
      <w:keepNext/>
      <w:keepLines/>
      <w:spacing w:before="200"/>
      <w:outlineLvl w:val="4"/>
    </w:pPr>
    <w:rPr>
      <w:rFonts w:ascii="Calibri" w:eastAsia="MS Gothic" w:hAnsi="Calibri"/>
      <w:color w:val="243F60"/>
      <w:sz w:val="22"/>
      <w:szCs w:val="22"/>
      <w:lang w:val="lt-LT"/>
    </w:rPr>
  </w:style>
  <w:style w:type="paragraph" w:customStyle="1" w:styleId="Antrat71">
    <w:name w:val="Antraštė 71"/>
    <w:basedOn w:val="prastasis"/>
    <w:next w:val="prastasis"/>
    <w:uiPriority w:val="9"/>
    <w:semiHidden/>
    <w:unhideWhenUsed/>
    <w:qFormat/>
    <w:rsid w:val="000C7237"/>
    <w:pPr>
      <w:keepNext/>
      <w:keepLines/>
      <w:spacing w:before="200"/>
      <w:outlineLvl w:val="6"/>
    </w:pPr>
    <w:rPr>
      <w:rFonts w:ascii="Calibri" w:eastAsia="MS Gothic" w:hAnsi="Calibri"/>
      <w:i/>
      <w:iCs/>
      <w:color w:val="404040"/>
      <w:sz w:val="22"/>
      <w:szCs w:val="22"/>
      <w:lang w:val="lt-LT"/>
    </w:rPr>
  </w:style>
  <w:style w:type="numbering" w:customStyle="1" w:styleId="Sraonra111">
    <w:name w:val="Sąrašo nėra111"/>
    <w:next w:val="Sraonra"/>
    <w:uiPriority w:val="99"/>
    <w:semiHidden/>
    <w:unhideWhenUsed/>
    <w:rsid w:val="000C7237"/>
  </w:style>
  <w:style w:type="paragraph" w:customStyle="1" w:styleId="CharChar1">
    <w:name w:val="Char Char1"/>
    <w:basedOn w:val="prastasis"/>
    <w:next w:val="Pagrindinistekstas"/>
    <w:unhideWhenUsed/>
    <w:qFormat/>
    <w:rsid w:val="000C7237"/>
    <w:pPr>
      <w:jc w:val="both"/>
    </w:pPr>
    <w:rPr>
      <w:rFonts w:ascii="Calibri" w:hAnsi="Calibri"/>
      <w:sz w:val="24"/>
      <w:szCs w:val="24"/>
      <w:lang w:val="en-US"/>
    </w:rPr>
  </w:style>
  <w:style w:type="character" w:customStyle="1" w:styleId="Perirtashipersaitas1">
    <w:name w:val="Peržiūrėtas hipersaitas1"/>
    <w:basedOn w:val="Numatytasispastraiposriftas"/>
    <w:uiPriority w:val="99"/>
    <w:semiHidden/>
    <w:unhideWhenUsed/>
    <w:rsid w:val="000C7237"/>
    <w:rPr>
      <w:color w:val="800080"/>
      <w:u w:val="single"/>
    </w:rPr>
  </w:style>
  <w:style w:type="character" w:customStyle="1" w:styleId="Antrat5Diagrama1">
    <w:name w:val="Antraštė 5 Diagrama1"/>
    <w:basedOn w:val="Numatytasispastraiposriftas"/>
    <w:uiPriority w:val="9"/>
    <w:semiHidden/>
    <w:rsid w:val="000C7237"/>
    <w:rPr>
      <w:rFonts w:ascii="Calibri Light" w:eastAsia="Times New Roman" w:hAnsi="Calibri Light" w:cs="Times New Roman"/>
      <w:color w:val="2E74B5"/>
    </w:rPr>
  </w:style>
  <w:style w:type="character" w:customStyle="1" w:styleId="PagrindinistekstasDiagrama1">
    <w:name w:val="Pagrindinis tekstas Diagrama1"/>
    <w:basedOn w:val="Numatytasispastraiposriftas"/>
    <w:uiPriority w:val="99"/>
    <w:semiHidden/>
    <w:rsid w:val="000C7237"/>
  </w:style>
  <w:style w:type="character" w:customStyle="1" w:styleId="Antrat7Diagrama1">
    <w:name w:val="Antraštė 7 Diagrama1"/>
    <w:basedOn w:val="Numatytasispastraiposriftas"/>
    <w:uiPriority w:val="9"/>
    <w:semiHidden/>
    <w:rsid w:val="000C7237"/>
    <w:rPr>
      <w:rFonts w:ascii="Calibri Light" w:eastAsia="Times New Roman" w:hAnsi="Calibri Light" w:cs="Times New Roman"/>
      <w:i/>
      <w:iCs/>
      <w:color w:val="1F4D78"/>
    </w:rPr>
  </w:style>
  <w:style w:type="character" w:customStyle="1" w:styleId="Antrat2Diagrama1">
    <w:name w:val="Antraštė 2 Diagrama1"/>
    <w:basedOn w:val="Numatytasispastraiposriftas"/>
    <w:uiPriority w:val="9"/>
    <w:semiHidden/>
    <w:rsid w:val="000C7237"/>
    <w:rPr>
      <w:rFonts w:ascii="Calibri Light" w:eastAsia="Times New Roman" w:hAnsi="Calibri Light" w:cs="Times New Roman"/>
      <w:color w:val="2E74B5"/>
      <w:sz w:val="26"/>
      <w:szCs w:val="26"/>
    </w:rPr>
  </w:style>
  <w:style w:type="character" w:customStyle="1" w:styleId="Antrat3Diagrama1">
    <w:name w:val="Antraštė 3 Diagrama1"/>
    <w:basedOn w:val="Numatytasispastraiposriftas"/>
    <w:uiPriority w:val="9"/>
    <w:semiHidden/>
    <w:rsid w:val="000C7237"/>
    <w:rPr>
      <w:rFonts w:ascii="Calibri Light" w:eastAsia="Times New Roman" w:hAnsi="Calibri Light" w:cs="Times New Roman"/>
      <w:color w:val="1F4D78"/>
      <w:sz w:val="24"/>
      <w:szCs w:val="24"/>
    </w:rPr>
  </w:style>
  <w:style w:type="paragraph" w:customStyle="1" w:styleId="m-8611618079640355270msolistparagraph">
    <w:name w:val="m_-8611618079640355270msolistparagraph"/>
    <w:basedOn w:val="prastasis"/>
    <w:rsid w:val="000C7237"/>
    <w:pPr>
      <w:spacing w:before="100" w:beforeAutospacing="1" w:after="100" w:afterAutospacing="1"/>
    </w:pPr>
    <w:rPr>
      <w:sz w:val="24"/>
      <w:szCs w:val="24"/>
      <w:lang w:val="lt-LT" w:eastAsia="lt-LT"/>
    </w:rPr>
  </w:style>
  <w:style w:type="paragraph" w:customStyle="1" w:styleId="Style3">
    <w:name w:val="Style3"/>
    <w:basedOn w:val="prastasis"/>
    <w:uiPriority w:val="99"/>
    <w:rsid w:val="000C7237"/>
    <w:pPr>
      <w:widowControl w:val="0"/>
      <w:autoSpaceDE w:val="0"/>
      <w:autoSpaceDN w:val="0"/>
      <w:adjustRightInd w:val="0"/>
      <w:spacing w:line="262" w:lineRule="exact"/>
    </w:pPr>
    <w:rPr>
      <w:sz w:val="24"/>
      <w:szCs w:val="24"/>
      <w:lang w:val="en-US"/>
    </w:rPr>
  </w:style>
  <w:style w:type="character" w:styleId="Paminjimas">
    <w:name w:val="Mention"/>
    <w:basedOn w:val="Numatytasispastraiposriftas"/>
    <w:uiPriority w:val="99"/>
    <w:semiHidden/>
    <w:unhideWhenUsed/>
    <w:rsid w:val="00B0163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781784">
      <w:bodyDiv w:val="1"/>
      <w:marLeft w:val="0"/>
      <w:marRight w:val="0"/>
      <w:marTop w:val="0"/>
      <w:marBottom w:val="0"/>
      <w:divBdr>
        <w:top w:val="none" w:sz="0" w:space="0" w:color="auto"/>
        <w:left w:val="none" w:sz="0" w:space="0" w:color="auto"/>
        <w:bottom w:val="none" w:sz="0" w:space="0" w:color="auto"/>
        <w:right w:val="none" w:sz="0" w:space="0" w:color="auto"/>
      </w:divBdr>
    </w:div>
    <w:div w:id="1150367582">
      <w:bodyDiv w:val="1"/>
      <w:marLeft w:val="0"/>
      <w:marRight w:val="0"/>
      <w:marTop w:val="0"/>
      <w:marBottom w:val="0"/>
      <w:divBdr>
        <w:top w:val="none" w:sz="0" w:space="0" w:color="auto"/>
        <w:left w:val="none" w:sz="0" w:space="0" w:color="auto"/>
        <w:bottom w:val="none" w:sz="0" w:space="0" w:color="auto"/>
        <w:right w:val="none" w:sz="0" w:space="0" w:color="auto"/>
      </w:divBdr>
      <w:divsChild>
        <w:div w:id="624703947">
          <w:marLeft w:val="0"/>
          <w:marRight w:val="0"/>
          <w:marTop w:val="0"/>
          <w:marBottom w:val="0"/>
          <w:divBdr>
            <w:top w:val="none" w:sz="0" w:space="0" w:color="auto"/>
            <w:left w:val="none" w:sz="0" w:space="0" w:color="auto"/>
            <w:bottom w:val="none" w:sz="0" w:space="0" w:color="auto"/>
            <w:right w:val="none" w:sz="0" w:space="0" w:color="auto"/>
          </w:divBdr>
        </w:div>
        <w:div w:id="1070425143">
          <w:marLeft w:val="0"/>
          <w:marRight w:val="0"/>
          <w:marTop w:val="0"/>
          <w:marBottom w:val="0"/>
          <w:divBdr>
            <w:top w:val="none" w:sz="0" w:space="0" w:color="auto"/>
            <w:left w:val="none" w:sz="0" w:space="0" w:color="auto"/>
            <w:bottom w:val="none" w:sz="0" w:space="0" w:color="auto"/>
            <w:right w:val="none" w:sz="0" w:space="0" w:color="auto"/>
          </w:divBdr>
        </w:div>
        <w:div w:id="859703554">
          <w:marLeft w:val="0"/>
          <w:marRight w:val="0"/>
          <w:marTop w:val="0"/>
          <w:marBottom w:val="0"/>
          <w:divBdr>
            <w:top w:val="none" w:sz="0" w:space="0" w:color="auto"/>
            <w:left w:val="none" w:sz="0" w:space="0" w:color="auto"/>
            <w:bottom w:val="none" w:sz="0" w:space="0" w:color="auto"/>
            <w:right w:val="none" w:sz="0" w:space="0" w:color="auto"/>
          </w:divBdr>
        </w:div>
        <w:div w:id="430130856">
          <w:marLeft w:val="0"/>
          <w:marRight w:val="0"/>
          <w:marTop w:val="0"/>
          <w:marBottom w:val="0"/>
          <w:divBdr>
            <w:top w:val="none" w:sz="0" w:space="0" w:color="auto"/>
            <w:left w:val="none" w:sz="0" w:space="0" w:color="auto"/>
            <w:bottom w:val="none" w:sz="0" w:space="0" w:color="auto"/>
            <w:right w:val="none" w:sz="0" w:space="0" w:color="auto"/>
          </w:divBdr>
        </w:div>
      </w:divsChild>
    </w:div>
    <w:div w:id="1346983920">
      <w:bodyDiv w:val="1"/>
      <w:marLeft w:val="0"/>
      <w:marRight w:val="0"/>
      <w:marTop w:val="0"/>
      <w:marBottom w:val="0"/>
      <w:divBdr>
        <w:top w:val="none" w:sz="0" w:space="0" w:color="auto"/>
        <w:left w:val="none" w:sz="0" w:space="0" w:color="auto"/>
        <w:bottom w:val="none" w:sz="0" w:space="0" w:color="auto"/>
        <w:right w:val="none" w:sz="0" w:space="0" w:color="auto"/>
      </w:divBdr>
      <w:divsChild>
        <w:div w:id="1387145844">
          <w:marLeft w:val="0"/>
          <w:marRight w:val="0"/>
          <w:marTop w:val="0"/>
          <w:marBottom w:val="0"/>
          <w:divBdr>
            <w:top w:val="none" w:sz="0" w:space="0" w:color="auto"/>
            <w:left w:val="none" w:sz="0" w:space="0" w:color="auto"/>
            <w:bottom w:val="none" w:sz="0" w:space="0" w:color="auto"/>
            <w:right w:val="none" w:sz="0" w:space="0" w:color="auto"/>
          </w:divBdr>
        </w:div>
        <w:div w:id="693725896">
          <w:marLeft w:val="0"/>
          <w:marRight w:val="0"/>
          <w:marTop w:val="0"/>
          <w:marBottom w:val="0"/>
          <w:divBdr>
            <w:top w:val="none" w:sz="0" w:space="0" w:color="auto"/>
            <w:left w:val="none" w:sz="0" w:space="0" w:color="auto"/>
            <w:bottom w:val="none" w:sz="0" w:space="0" w:color="auto"/>
            <w:right w:val="none" w:sz="0" w:space="0" w:color="auto"/>
          </w:divBdr>
        </w:div>
        <w:div w:id="580335585">
          <w:marLeft w:val="0"/>
          <w:marRight w:val="0"/>
          <w:marTop w:val="0"/>
          <w:marBottom w:val="0"/>
          <w:divBdr>
            <w:top w:val="none" w:sz="0" w:space="0" w:color="auto"/>
            <w:left w:val="none" w:sz="0" w:space="0" w:color="auto"/>
            <w:bottom w:val="none" w:sz="0" w:space="0" w:color="auto"/>
            <w:right w:val="none" w:sz="0" w:space="0" w:color="auto"/>
          </w:divBdr>
        </w:div>
        <w:div w:id="1547913773">
          <w:marLeft w:val="0"/>
          <w:marRight w:val="0"/>
          <w:marTop w:val="0"/>
          <w:marBottom w:val="0"/>
          <w:divBdr>
            <w:top w:val="none" w:sz="0" w:space="0" w:color="auto"/>
            <w:left w:val="none" w:sz="0" w:space="0" w:color="auto"/>
            <w:bottom w:val="none" w:sz="0" w:space="0" w:color="auto"/>
            <w:right w:val="none" w:sz="0" w:space="0" w:color="auto"/>
          </w:divBdr>
        </w:div>
        <w:div w:id="1234856664">
          <w:marLeft w:val="0"/>
          <w:marRight w:val="0"/>
          <w:marTop w:val="0"/>
          <w:marBottom w:val="0"/>
          <w:divBdr>
            <w:top w:val="none" w:sz="0" w:space="0" w:color="auto"/>
            <w:left w:val="none" w:sz="0" w:space="0" w:color="auto"/>
            <w:bottom w:val="none" w:sz="0" w:space="0" w:color="auto"/>
            <w:right w:val="none" w:sz="0" w:space="0" w:color="auto"/>
          </w:divBdr>
        </w:div>
        <w:div w:id="118689285">
          <w:marLeft w:val="0"/>
          <w:marRight w:val="0"/>
          <w:marTop w:val="0"/>
          <w:marBottom w:val="0"/>
          <w:divBdr>
            <w:top w:val="none" w:sz="0" w:space="0" w:color="auto"/>
            <w:left w:val="none" w:sz="0" w:space="0" w:color="auto"/>
            <w:bottom w:val="none" w:sz="0" w:space="0" w:color="auto"/>
            <w:right w:val="none" w:sz="0" w:space="0" w:color="auto"/>
          </w:divBdr>
        </w:div>
        <w:div w:id="1936286864">
          <w:marLeft w:val="0"/>
          <w:marRight w:val="0"/>
          <w:marTop w:val="0"/>
          <w:marBottom w:val="0"/>
          <w:divBdr>
            <w:top w:val="none" w:sz="0" w:space="0" w:color="auto"/>
            <w:left w:val="none" w:sz="0" w:space="0" w:color="auto"/>
            <w:bottom w:val="none" w:sz="0" w:space="0" w:color="auto"/>
            <w:right w:val="none" w:sz="0" w:space="0" w:color="auto"/>
          </w:divBdr>
        </w:div>
        <w:div w:id="23605060">
          <w:marLeft w:val="0"/>
          <w:marRight w:val="0"/>
          <w:marTop w:val="0"/>
          <w:marBottom w:val="0"/>
          <w:divBdr>
            <w:top w:val="none" w:sz="0" w:space="0" w:color="auto"/>
            <w:left w:val="none" w:sz="0" w:space="0" w:color="auto"/>
            <w:bottom w:val="none" w:sz="0" w:space="0" w:color="auto"/>
            <w:right w:val="none" w:sz="0" w:space="0" w:color="auto"/>
          </w:divBdr>
        </w:div>
        <w:div w:id="1320884756">
          <w:marLeft w:val="0"/>
          <w:marRight w:val="0"/>
          <w:marTop w:val="0"/>
          <w:marBottom w:val="0"/>
          <w:divBdr>
            <w:top w:val="none" w:sz="0" w:space="0" w:color="auto"/>
            <w:left w:val="none" w:sz="0" w:space="0" w:color="auto"/>
            <w:bottom w:val="none" w:sz="0" w:space="0" w:color="auto"/>
            <w:right w:val="none" w:sz="0" w:space="0" w:color="auto"/>
          </w:divBdr>
        </w:div>
        <w:div w:id="2104181197">
          <w:marLeft w:val="0"/>
          <w:marRight w:val="0"/>
          <w:marTop w:val="0"/>
          <w:marBottom w:val="0"/>
          <w:divBdr>
            <w:top w:val="none" w:sz="0" w:space="0" w:color="auto"/>
            <w:left w:val="none" w:sz="0" w:space="0" w:color="auto"/>
            <w:bottom w:val="none" w:sz="0" w:space="0" w:color="auto"/>
            <w:right w:val="none" w:sz="0" w:space="0" w:color="auto"/>
          </w:divBdr>
        </w:div>
        <w:div w:id="1923105063">
          <w:marLeft w:val="0"/>
          <w:marRight w:val="0"/>
          <w:marTop w:val="0"/>
          <w:marBottom w:val="0"/>
          <w:divBdr>
            <w:top w:val="none" w:sz="0" w:space="0" w:color="auto"/>
            <w:left w:val="none" w:sz="0" w:space="0" w:color="auto"/>
            <w:bottom w:val="none" w:sz="0" w:space="0" w:color="auto"/>
            <w:right w:val="none" w:sz="0" w:space="0" w:color="auto"/>
          </w:divBdr>
        </w:div>
        <w:div w:id="2135785269">
          <w:marLeft w:val="0"/>
          <w:marRight w:val="0"/>
          <w:marTop w:val="0"/>
          <w:marBottom w:val="0"/>
          <w:divBdr>
            <w:top w:val="none" w:sz="0" w:space="0" w:color="auto"/>
            <w:left w:val="none" w:sz="0" w:space="0" w:color="auto"/>
            <w:bottom w:val="none" w:sz="0" w:space="0" w:color="auto"/>
            <w:right w:val="none" w:sz="0" w:space="0" w:color="auto"/>
          </w:divBdr>
        </w:div>
        <w:div w:id="1061177967">
          <w:marLeft w:val="0"/>
          <w:marRight w:val="0"/>
          <w:marTop w:val="0"/>
          <w:marBottom w:val="0"/>
          <w:divBdr>
            <w:top w:val="none" w:sz="0" w:space="0" w:color="auto"/>
            <w:left w:val="none" w:sz="0" w:space="0" w:color="auto"/>
            <w:bottom w:val="none" w:sz="0" w:space="0" w:color="auto"/>
            <w:right w:val="none" w:sz="0" w:space="0" w:color="auto"/>
          </w:divBdr>
        </w:div>
        <w:div w:id="661356379">
          <w:marLeft w:val="0"/>
          <w:marRight w:val="0"/>
          <w:marTop w:val="0"/>
          <w:marBottom w:val="0"/>
          <w:divBdr>
            <w:top w:val="none" w:sz="0" w:space="0" w:color="auto"/>
            <w:left w:val="none" w:sz="0" w:space="0" w:color="auto"/>
            <w:bottom w:val="none" w:sz="0" w:space="0" w:color="auto"/>
            <w:right w:val="none" w:sz="0" w:space="0" w:color="auto"/>
          </w:divBdr>
        </w:div>
        <w:div w:id="1780027298">
          <w:marLeft w:val="0"/>
          <w:marRight w:val="0"/>
          <w:marTop w:val="0"/>
          <w:marBottom w:val="0"/>
          <w:divBdr>
            <w:top w:val="none" w:sz="0" w:space="0" w:color="auto"/>
            <w:left w:val="none" w:sz="0" w:space="0" w:color="auto"/>
            <w:bottom w:val="none" w:sz="0" w:space="0" w:color="auto"/>
            <w:right w:val="none" w:sz="0" w:space="0" w:color="auto"/>
          </w:divBdr>
        </w:div>
        <w:div w:id="881019094">
          <w:marLeft w:val="0"/>
          <w:marRight w:val="0"/>
          <w:marTop w:val="0"/>
          <w:marBottom w:val="0"/>
          <w:divBdr>
            <w:top w:val="none" w:sz="0" w:space="0" w:color="auto"/>
            <w:left w:val="none" w:sz="0" w:space="0" w:color="auto"/>
            <w:bottom w:val="none" w:sz="0" w:space="0" w:color="auto"/>
            <w:right w:val="none" w:sz="0" w:space="0" w:color="auto"/>
          </w:divBdr>
        </w:div>
      </w:divsChild>
    </w:div>
    <w:div w:id="1366250675">
      <w:bodyDiv w:val="1"/>
      <w:marLeft w:val="0"/>
      <w:marRight w:val="0"/>
      <w:marTop w:val="0"/>
      <w:marBottom w:val="0"/>
      <w:divBdr>
        <w:top w:val="none" w:sz="0" w:space="0" w:color="auto"/>
        <w:left w:val="none" w:sz="0" w:space="0" w:color="auto"/>
        <w:bottom w:val="none" w:sz="0" w:space="0" w:color="auto"/>
        <w:right w:val="none" w:sz="0" w:space="0" w:color="auto"/>
      </w:divBdr>
      <w:divsChild>
        <w:div w:id="2032754868">
          <w:marLeft w:val="0"/>
          <w:marRight w:val="0"/>
          <w:marTop w:val="0"/>
          <w:marBottom w:val="0"/>
          <w:divBdr>
            <w:top w:val="none" w:sz="0" w:space="0" w:color="auto"/>
            <w:left w:val="none" w:sz="0" w:space="0" w:color="auto"/>
            <w:bottom w:val="none" w:sz="0" w:space="0" w:color="auto"/>
            <w:right w:val="none" w:sz="0" w:space="0" w:color="auto"/>
          </w:divBdr>
        </w:div>
        <w:div w:id="168764527">
          <w:marLeft w:val="0"/>
          <w:marRight w:val="0"/>
          <w:marTop w:val="0"/>
          <w:marBottom w:val="0"/>
          <w:divBdr>
            <w:top w:val="none" w:sz="0" w:space="0" w:color="auto"/>
            <w:left w:val="none" w:sz="0" w:space="0" w:color="auto"/>
            <w:bottom w:val="none" w:sz="0" w:space="0" w:color="auto"/>
            <w:right w:val="none" w:sz="0" w:space="0" w:color="auto"/>
          </w:divBdr>
        </w:div>
        <w:div w:id="1145203639">
          <w:marLeft w:val="0"/>
          <w:marRight w:val="0"/>
          <w:marTop w:val="0"/>
          <w:marBottom w:val="0"/>
          <w:divBdr>
            <w:top w:val="none" w:sz="0" w:space="0" w:color="auto"/>
            <w:left w:val="none" w:sz="0" w:space="0" w:color="auto"/>
            <w:bottom w:val="none" w:sz="0" w:space="0" w:color="auto"/>
            <w:right w:val="none" w:sz="0" w:space="0" w:color="auto"/>
          </w:divBdr>
        </w:div>
        <w:div w:id="1851872120">
          <w:marLeft w:val="0"/>
          <w:marRight w:val="0"/>
          <w:marTop w:val="0"/>
          <w:marBottom w:val="0"/>
          <w:divBdr>
            <w:top w:val="none" w:sz="0" w:space="0" w:color="auto"/>
            <w:left w:val="none" w:sz="0" w:space="0" w:color="auto"/>
            <w:bottom w:val="none" w:sz="0" w:space="0" w:color="auto"/>
            <w:right w:val="none" w:sz="0" w:space="0" w:color="auto"/>
          </w:divBdr>
        </w:div>
      </w:divsChild>
    </w:div>
    <w:div w:id="1454665581">
      <w:bodyDiv w:val="1"/>
      <w:marLeft w:val="0"/>
      <w:marRight w:val="0"/>
      <w:marTop w:val="0"/>
      <w:marBottom w:val="0"/>
      <w:divBdr>
        <w:top w:val="none" w:sz="0" w:space="0" w:color="auto"/>
        <w:left w:val="none" w:sz="0" w:space="0" w:color="auto"/>
        <w:bottom w:val="none" w:sz="0" w:space="0" w:color="auto"/>
        <w:right w:val="none" w:sz="0" w:space="0" w:color="auto"/>
      </w:divBdr>
    </w:div>
    <w:div w:id="1560940674">
      <w:bodyDiv w:val="1"/>
      <w:marLeft w:val="0"/>
      <w:marRight w:val="0"/>
      <w:marTop w:val="0"/>
      <w:marBottom w:val="0"/>
      <w:divBdr>
        <w:top w:val="none" w:sz="0" w:space="0" w:color="auto"/>
        <w:left w:val="none" w:sz="0" w:space="0" w:color="auto"/>
        <w:bottom w:val="none" w:sz="0" w:space="0" w:color="auto"/>
        <w:right w:val="none" w:sz="0" w:space="0" w:color="auto"/>
      </w:divBdr>
      <w:divsChild>
        <w:div w:id="628971311">
          <w:marLeft w:val="0"/>
          <w:marRight w:val="0"/>
          <w:marTop w:val="0"/>
          <w:marBottom w:val="0"/>
          <w:divBdr>
            <w:top w:val="none" w:sz="0" w:space="0" w:color="auto"/>
            <w:left w:val="none" w:sz="0" w:space="0" w:color="auto"/>
            <w:bottom w:val="none" w:sz="0" w:space="0" w:color="auto"/>
            <w:right w:val="none" w:sz="0" w:space="0" w:color="auto"/>
          </w:divBdr>
        </w:div>
        <w:div w:id="1181160709">
          <w:marLeft w:val="0"/>
          <w:marRight w:val="0"/>
          <w:marTop w:val="0"/>
          <w:marBottom w:val="0"/>
          <w:divBdr>
            <w:top w:val="none" w:sz="0" w:space="0" w:color="auto"/>
            <w:left w:val="none" w:sz="0" w:space="0" w:color="auto"/>
            <w:bottom w:val="none" w:sz="0" w:space="0" w:color="auto"/>
            <w:right w:val="none" w:sz="0" w:space="0" w:color="auto"/>
          </w:divBdr>
        </w:div>
        <w:div w:id="1842351480">
          <w:marLeft w:val="0"/>
          <w:marRight w:val="0"/>
          <w:marTop w:val="0"/>
          <w:marBottom w:val="0"/>
          <w:divBdr>
            <w:top w:val="none" w:sz="0" w:space="0" w:color="auto"/>
            <w:left w:val="none" w:sz="0" w:space="0" w:color="auto"/>
            <w:bottom w:val="none" w:sz="0" w:space="0" w:color="auto"/>
            <w:right w:val="none" w:sz="0" w:space="0" w:color="auto"/>
          </w:divBdr>
        </w:div>
        <w:div w:id="1050420489">
          <w:marLeft w:val="0"/>
          <w:marRight w:val="0"/>
          <w:marTop w:val="0"/>
          <w:marBottom w:val="0"/>
          <w:divBdr>
            <w:top w:val="none" w:sz="0" w:space="0" w:color="auto"/>
            <w:left w:val="none" w:sz="0" w:space="0" w:color="auto"/>
            <w:bottom w:val="none" w:sz="0" w:space="0" w:color="auto"/>
            <w:right w:val="none" w:sz="0" w:space="0" w:color="auto"/>
          </w:divBdr>
        </w:div>
        <w:div w:id="1435787616">
          <w:marLeft w:val="0"/>
          <w:marRight w:val="0"/>
          <w:marTop w:val="0"/>
          <w:marBottom w:val="0"/>
          <w:divBdr>
            <w:top w:val="none" w:sz="0" w:space="0" w:color="auto"/>
            <w:left w:val="none" w:sz="0" w:space="0" w:color="auto"/>
            <w:bottom w:val="none" w:sz="0" w:space="0" w:color="auto"/>
            <w:right w:val="none" w:sz="0" w:space="0" w:color="auto"/>
          </w:divBdr>
        </w:div>
        <w:div w:id="1068579754">
          <w:marLeft w:val="0"/>
          <w:marRight w:val="0"/>
          <w:marTop w:val="0"/>
          <w:marBottom w:val="0"/>
          <w:divBdr>
            <w:top w:val="none" w:sz="0" w:space="0" w:color="auto"/>
            <w:left w:val="none" w:sz="0" w:space="0" w:color="auto"/>
            <w:bottom w:val="none" w:sz="0" w:space="0" w:color="auto"/>
            <w:right w:val="none" w:sz="0" w:space="0" w:color="auto"/>
          </w:divBdr>
        </w:div>
        <w:div w:id="327752338">
          <w:marLeft w:val="0"/>
          <w:marRight w:val="0"/>
          <w:marTop w:val="0"/>
          <w:marBottom w:val="0"/>
          <w:divBdr>
            <w:top w:val="none" w:sz="0" w:space="0" w:color="auto"/>
            <w:left w:val="none" w:sz="0" w:space="0" w:color="auto"/>
            <w:bottom w:val="none" w:sz="0" w:space="0" w:color="auto"/>
            <w:right w:val="none" w:sz="0" w:space="0" w:color="auto"/>
          </w:divBdr>
        </w:div>
        <w:div w:id="1687441540">
          <w:marLeft w:val="0"/>
          <w:marRight w:val="0"/>
          <w:marTop w:val="0"/>
          <w:marBottom w:val="0"/>
          <w:divBdr>
            <w:top w:val="none" w:sz="0" w:space="0" w:color="auto"/>
            <w:left w:val="none" w:sz="0" w:space="0" w:color="auto"/>
            <w:bottom w:val="none" w:sz="0" w:space="0" w:color="auto"/>
            <w:right w:val="none" w:sz="0" w:space="0" w:color="auto"/>
          </w:divBdr>
        </w:div>
        <w:div w:id="158733774">
          <w:marLeft w:val="0"/>
          <w:marRight w:val="0"/>
          <w:marTop w:val="0"/>
          <w:marBottom w:val="0"/>
          <w:divBdr>
            <w:top w:val="none" w:sz="0" w:space="0" w:color="auto"/>
            <w:left w:val="none" w:sz="0" w:space="0" w:color="auto"/>
            <w:bottom w:val="none" w:sz="0" w:space="0" w:color="auto"/>
            <w:right w:val="none" w:sz="0" w:space="0" w:color="auto"/>
          </w:divBdr>
        </w:div>
        <w:div w:id="326177628">
          <w:marLeft w:val="0"/>
          <w:marRight w:val="0"/>
          <w:marTop w:val="0"/>
          <w:marBottom w:val="0"/>
          <w:divBdr>
            <w:top w:val="none" w:sz="0" w:space="0" w:color="auto"/>
            <w:left w:val="none" w:sz="0" w:space="0" w:color="auto"/>
            <w:bottom w:val="none" w:sz="0" w:space="0" w:color="auto"/>
            <w:right w:val="none" w:sz="0" w:space="0" w:color="auto"/>
          </w:divBdr>
        </w:div>
        <w:div w:id="1149512946">
          <w:marLeft w:val="0"/>
          <w:marRight w:val="0"/>
          <w:marTop w:val="0"/>
          <w:marBottom w:val="0"/>
          <w:divBdr>
            <w:top w:val="none" w:sz="0" w:space="0" w:color="auto"/>
            <w:left w:val="none" w:sz="0" w:space="0" w:color="auto"/>
            <w:bottom w:val="none" w:sz="0" w:space="0" w:color="auto"/>
            <w:right w:val="none" w:sz="0" w:space="0" w:color="auto"/>
          </w:divBdr>
        </w:div>
        <w:div w:id="1122846055">
          <w:marLeft w:val="0"/>
          <w:marRight w:val="0"/>
          <w:marTop w:val="0"/>
          <w:marBottom w:val="0"/>
          <w:divBdr>
            <w:top w:val="none" w:sz="0" w:space="0" w:color="auto"/>
            <w:left w:val="none" w:sz="0" w:space="0" w:color="auto"/>
            <w:bottom w:val="none" w:sz="0" w:space="0" w:color="auto"/>
            <w:right w:val="none" w:sz="0" w:space="0" w:color="auto"/>
          </w:divBdr>
        </w:div>
        <w:div w:id="394553539">
          <w:marLeft w:val="0"/>
          <w:marRight w:val="0"/>
          <w:marTop w:val="0"/>
          <w:marBottom w:val="0"/>
          <w:divBdr>
            <w:top w:val="none" w:sz="0" w:space="0" w:color="auto"/>
            <w:left w:val="none" w:sz="0" w:space="0" w:color="auto"/>
            <w:bottom w:val="none" w:sz="0" w:space="0" w:color="auto"/>
            <w:right w:val="none" w:sz="0" w:space="0" w:color="auto"/>
          </w:divBdr>
        </w:div>
        <w:div w:id="883904692">
          <w:marLeft w:val="0"/>
          <w:marRight w:val="0"/>
          <w:marTop w:val="0"/>
          <w:marBottom w:val="0"/>
          <w:divBdr>
            <w:top w:val="none" w:sz="0" w:space="0" w:color="auto"/>
            <w:left w:val="none" w:sz="0" w:space="0" w:color="auto"/>
            <w:bottom w:val="none" w:sz="0" w:space="0" w:color="auto"/>
            <w:right w:val="none" w:sz="0" w:space="0" w:color="auto"/>
          </w:divBdr>
        </w:div>
        <w:div w:id="377975778">
          <w:marLeft w:val="0"/>
          <w:marRight w:val="0"/>
          <w:marTop w:val="0"/>
          <w:marBottom w:val="0"/>
          <w:divBdr>
            <w:top w:val="none" w:sz="0" w:space="0" w:color="auto"/>
            <w:left w:val="none" w:sz="0" w:space="0" w:color="auto"/>
            <w:bottom w:val="none" w:sz="0" w:space="0" w:color="auto"/>
            <w:right w:val="none" w:sz="0" w:space="0" w:color="auto"/>
          </w:divBdr>
        </w:div>
        <w:div w:id="1029914350">
          <w:marLeft w:val="0"/>
          <w:marRight w:val="0"/>
          <w:marTop w:val="0"/>
          <w:marBottom w:val="0"/>
          <w:divBdr>
            <w:top w:val="none" w:sz="0" w:space="0" w:color="auto"/>
            <w:left w:val="none" w:sz="0" w:space="0" w:color="auto"/>
            <w:bottom w:val="none" w:sz="0" w:space="0" w:color="auto"/>
            <w:right w:val="none" w:sz="0" w:space="0" w:color="auto"/>
          </w:divBdr>
        </w:div>
      </w:divsChild>
    </w:div>
    <w:div w:id="1728601271">
      <w:bodyDiv w:val="1"/>
      <w:marLeft w:val="0"/>
      <w:marRight w:val="0"/>
      <w:marTop w:val="0"/>
      <w:marBottom w:val="0"/>
      <w:divBdr>
        <w:top w:val="none" w:sz="0" w:space="0" w:color="auto"/>
        <w:left w:val="none" w:sz="0" w:space="0" w:color="auto"/>
        <w:bottom w:val="none" w:sz="0" w:space="0" w:color="auto"/>
        <w:right w:val="none" w:sz="0" w:space="0" w:color="auto"/>
      </w:divBdr>
    </w:div>
    <w:div w:id="214021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irkimai.eviesiejipirkimai.lt/" TargetMode="External"/><Relationship Id="rId18" Type="http://schemas.openxmlformats.org/officeDocument/2006/relationships/hyperlink" Target="file:///C:\Users\Dell17_1\My%20Cloud\laimonui\GRINDA\2016-08-29\I-II%20skyrius_GelezinioV%20160803.docx" TargetMode="External"/><Relationship Id="rId26" Type="http://schemas.openxmlformats.org/officeDocument/2006/relationships/hyperlink" Target="file:///C:\Users\Dell17_1\My%20Cloud\laimonui\GRINDA\2016-08-29\I-II%20skyrius_GelezinioV%20160803.docx"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file:///C:\Users\Dell17_1\My%20Cloud\laimonui\GRINDA\2016-08-29\I-II%20skyrius_GelezinioV%20160803.docx" TargetMode="External"/><Relationship Id="rId34" Type="http://schemas.openxmlformats.org/officeDocument/2006/relationships/hyperlink" Target="file:///C:\Users\Dell17_1\My%20Cloud\laimonui\GRINDA\2016-08-29\I-II%20skyrius_GelezinioV%20160803.docx" TargetMode="External"/><Relationship Id="rId42" Type="http://schemas.openxmlformats.org/officeDocument/2006/relationships/hyperlink" Target="https://www.e-tar.lt/portal/lt/legalAct/ad75ac40a7dd11e69ad4c8713b612d0f" TargetMode="External"/><Relationship Id="rId47" Type="http://schemas.openxmlformats.org/officeDocument/2006/relationships/hyperlink" Target="https://www.e-tar.lt/portal/lt/legalAct/585f9850c05211e688d0ed775a2e782a"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ilnius.lt" TargetMode="External"/><Relationship Id="rId17" Type="http://schemas.openxmlformats.org/officeDocument/2006/relationships/hyperlink" Target="file:///C:\Users\Dell17_1\My%20Cloud\laimonui\GRINDA\2016-08-29\I-II%20skyrius_GelezinioV%20160803.docx" TargetMode="External"/><Relationship Id="rId25" Type="http://schemas.openxmlformats.org/officeDocument/2006/relationships/hyperlink" Target="file:///C:\Users\Dell17_1\My%20Cloud\laimonui\GRINDA\2016-08-29\I-II%20skyrius_GelezinioV%20160803.docx" TargetMode="External"/><Relationship Id="rId33" Type="http://schemas.openxmlformats.org/officeDocument/2006/relationships/hyperlink" Target="file:///C:\Users\Dell17_1\My%20Cloud\laimonui\GRINDA\2016-08-29\I-II%20skyrius_GelezinioV%20160803.docx" TargetMode="External"/><Relationship Id="rId38" Type="http://schemas.openxmlformats.org/officeDocument/2006/relationships/hyperlink" Target="file:///C:\Users\Dell17_1\My%20Cloud\laimonui\GRINDA\2016-08-29\I-II%20skyrius_GelezinioV%20160803.docx" TargetMode="External"/><Relationship Id="rId46"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6" Type="http://schemas.openxmlformats.org/officeDocument/2006/relationships/hyperlink" Target="file:///C:\Users\Dell17_1\My%20Cloud\laimonui\GRINDA\2016-08-29\I-II%20skyrius_GelezinioV%20160803.docx" TargetMode="External"/><Relationship Id="rId20" Type="http://schemas.openxmlformats.org/officeDocument/2006/relationships/hyperlink" Target="file:///C:\Users\Dell17_1\My%20Cloud\laimonui\GRINDA\2016-08-29\I-II%20skyrius_GelezinioV%20160803.docx" TargetMode="External"/><Relationship Id="rId29" Type="http://schemas.openxmlformats.org/officeDocument/2006/relationships/hyperlink" Target="file:///C:\Users\Dell17_1\My%20Cloud\laimonui\GRINDA\2016-08-29\I-II%20skyrius_GelezinioV%20160803.docx" TargetMode="External"/><Relationship Id="rId41" Type="http://schemas.openxmlformats.org/officeDocument/2006/relationships/hyperlink" Target="https://www.e-tar.lt/portal/lt/legalAct/ad75ac40a7dd11e69ad4c8713b612d0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rkimai.eviesiejipirkimai.lt/" TargetMode="External"/><Relationship Id="rId24" Type="http://schemas.openxmlformats.org/officeDocument/2006/relationships/hyperlink" Target="file:///C:\Users\Dell17_1\My%20Cloud\laimonui\GRINDA\2016-08-29\I-II%20skyrius_GelezinioV%20160803.docx" TargetMode="External"/><Relationship Id="rId32" Type="http://schemas.openxmlformats.org/officeDocument/2006/relationships/hyperlink" Target="file:///C:\Users\Dell17_1\My%20Cloud\laimonui\GRINDA\2016-08-29\I-II%20skyrius_GelezinioV%20160803.docx" TargetMode="External"/><Relationship Id="rId37" Type="http://schemas.openxmlformats.org/officeDocument/2006/relationships/hyperlink" Target="file:///C:\Users\Dell17_1\My%20Cloud\laimonui\GRINDA\2016-08-29\I-II%20skyrius_GelezinioV%20160803.docx" TargetMode="External"/><Relationship Id="rId40" Type="http://schemas.openxmlformats.org/officeDocument/2006/relationships/hyperlink" Target="https://www.apva.lt/ckfinder/userfiles/files/FIDIC_geltonas_galutinis_maziausia_kaina.doc" TargetMode="External"/><Relationship Id="rId45"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5" Type="http://schemas.openxmlformats.org/officeDocument/2006/relationships/hyperlink" Target="http://vpt.lrv.lt" TargetMode="External"/><Relationship Id="rId23" Type="http://schemas.openxmlformats.org/officeDocument/2006/relationships/hyperlink" Target="file:///C:\Users\Dell17_1\My%20Cloud\laimonui\GRINDA\2016-08-29\I-II%20skyrius_GelezinioV%20160803.docx" TargetMode="External"/><Relationship Id="rId28" Type="http://schemas.openxmlformats.org/officeDocument/2006/relationships/hyperlink" Target="file:///C:\Users\Dell17_1\My%20Cloud\laimonui\GRINDA\2016-08-29\I-II%20skyrius_GelezinioV%20160803.docx" TargetMode="External"/><Relationship Id="rId36" Type="http://schemas.openxmlformats.org/officeDocument/2006/relationships/hyperlink" Target="file:///C:\Users\Dell17_1\My%20Cloud\laimonui\GRINDA\2016-08-29\I-II%20skyrius_GelezinioV%20160803.docx" TargetMode="External"/><Relationship Id="rId49" Type="http://schemas.openxmlformats.org/officeDocument/2006/relationships/hyperlink" Target="http://www.apva.lt" TargetMode="External"/><Relationship Id="rId10" Type="http://schemas.openxmlformats.org/officeDocument/2006/relationships/footer" Target="footer1.xml"/><Relationship Id="rId19" Type="http://schemas.openxmlformats.org/officeDocument/2006/relationships/hyperlink" Target="file:///C:\Users\Dell17_1\My%20Cloud\laimonui\GRINDA\2016-08-29\I-II%20skyrius_GelezinioV%20160803.docx" TargetMode="External"/><Relationship Id="rId31" Type="http://schemas.openxmlformats.org/officeDocument/2006/relationships/hyperlink" Target="file:///C:\Users\Dell17_1\My%20Cloud\laimonui\GRINDA\2016-08-29\I-II%20skyrius_GelezinioV%20160803.docx" TargetMode="External"/><Relationship Id="rId44" Type="http://schemas.openxmlformats.org/officeDocument/2006/relationships/hyperlink" Target="https://www.e-tar.lt/portal/lt/legalAct/3ecef840bae411e688d0ed775a2e782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vpt.lrv.lt/uploads/vpt/documents/files/uzsifravimo_instrukcija.pdf" TargetMode="External"/><Relationship Id="rId22" Type="http://schemas.openxmlformats.org/officeDocument/2006/relationships/hyperlink" Target="file:///C:\Users\Dell17_1\My%20Cloud\laimonui\GRINDA\2016-08-29\I-II%20skyrius_GelezinioV%20160803.docx" TargetMode="External"/><Relationship Id="rId27" Type="http://schemas.openxmlformats.org/officeDocument/2006/relationships/hyperlink" Target="file:///C:\Users\Dell17_1\My%20Cloud\laimonui\GRINDA\2016-08-29\I-II%20skyrius_GelezinioV%20160803.docx" TargetMode="External"/><Relationship Id="rId30" Type="http://schemas.openxmlformats.org/officeDocument/2006/relationships/hyperlink" Target="file:///C:\Users\Dell17_1\My%20Cloud\laimonui\GRINDA\2016-08-29\I-II%20skyrius_GelezinioV%20160803.docx" TargetMode="External"/><Relationship Id="rId35" Type="http://schemas.openxmlformats.org/officeDocument/2006/relationships/hyperlink" Target="file:///C:\Users\Dell17_1\My%20Cloud\laimonui\GRINDA\2016-08-29\I-II%20skyrius_GelezinioV%20160803.docx" TargetMode="External"/><Relationship Id="rId43" Type="http://schemas.openxmlformats.org/officeDocument/2006/relationships/hyperlink" Target="https://www.e-tar.lt/portal/lt/legalAct/ad75ac40a7dd11e69ad4c8713b612d0f" TargetMode="External"/><Relationship Id="rId48" Type="http://schemas.openxmlformats.org/officeDocument/2006/relationships/hyperlink" Target="https://www.apva.lt/ckfinder/userfiles/files/FIDIC_geltonas_galutinis_maziausia_kaina.doc" TargetMode="External"/><Relationship Id="rId8" Type="http://schemas.openxmlformats.org/officeDocument/2006/relationships/image" Target="media/image1.jpeg"/><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A7C93-5EA3-4FE7-8264-AB00254B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66</Pages>
  <Words>106802</Words>
  <Characters>60878</Characters>
  <Application>Microsoft Office Word</Application>
  <DocSecurity>0</DocSecurity>
  <Lines>507</Lines>
  <Paragraphs>334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Pociuvienė</cp:lastModifiedBy>
  <cp:revision>36</cp:revision>
  <cp:lastPrinted>2017-05-18T05:50:00Z</cp:lastPrinted>
  <dcterms:created xsi:type="dcterms:W3CDTF">2017-06-08T13:21:00Z</dcterms:created>
  <dcterms:modified xsi:type="dcterms:W3CDTF">2017-06-23T08:50:00Z</dcterms:modified>
</cp:coreProperties>
</file>